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DB58D" w14:textId="77777777" w:rsidR="00AA7EE0" w:rsidRPr="001B028A" w:rsidRDefault="00AA7EE0" w:rsidP="00AA7EE0">
      <w:pPr>
        <w:pStyle w:val="Hlavika"/>
        <w:tabs>
          <w:tab w:val="clear" w:pos="4536"/>
          <w:tab w:val="clear" w:pos="9072"/>
        </w:tabs>
        <w:spacing w:before="40" w:after="60"/>
        <w:ind w:left="567" w:hanging="425"/>
        <w:rPr>
          <w:rFonts w:ascii="Tahoma" w:hAnsi="Tahoma" w:cs="Tahoma"/>
          <w:color w:val="336699"/>
        </w:rPr>
      </w:pPr>
      <w:r w:rsidRPr="001B028A">
        <w:rPr>
          <w:noProof/>
          <w:lang w:eastAsia="sk-SK"/>
        </w:rPr>
        <w:drawing>
          <wp:inline distT="0" distB="0" distL="0" distR="0" wp14:anchorId="1D6978C6" wp14:editId="0642D42E">
            <wp:extent cx="4923506" cy="1643203"/>
            <wp:effectExtent l="0" t="0" r="0" b="0"/>
            <wp:docPr id="2" name="Obrázok 1" descr="banner do mail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banner do mailu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224" cy="169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37F2" w:rsidRPr="001B028A">
        <w:rPr>
          <w:rFonts w:ascii="Tahoma" w:hAnsi="Tahoma" w:cs="Tahoma"/>
          <w:color w:val="336699"/>
        </w:rPr>
        <w:t xml:space="preserve">                    </w:t>
      </w:r>
    </w:p>
    <w:p w14:paraId="437AD995" w14:textId="77777777" w:rsidR="00C137F2" w:rsidRPr="001B028A" w:rsidRDefault="00C137F2" w:rsidP="00C137F2">
      <w:pPr>
        <w:pStyle w:val="Hlavika"/>
        <w:tabs>
          <w:tab w:val="clear" w:pos="4536"/>
          <w:tab w:val="clear" w:pos="9072"/>
        </w:tabs>
        <w:spacing w:before="40" w:after="60"/>
        <w:ind w:left="4248" w:firstLine="708"/>
        <w:rPr>
          <w:rFonts w:ascii="Tahoma" w:hAnsi="Tahoma" w:cs="Tahoma"/>
          <w:color w:val="336699"/>
        </w:rPr>
      </w:pPr>
    </w:p>
    <w:p w14:paraId="5AFA1087" w14:textId="77777777" w:rsidR="00F7267C" w:rsidRPr="001B028A" w:rsidRDefault="00F7267C" w:rsidP="00F7267C">
      <w:pPr>
        <w:rPr>
          <w:rFonts w:cs="Arial"/>
        </w:rPr>
      </w:pPr>
    </w:p>
    <w:p w14:paraId="4658FE5C" w14:textId="77777777" w:rsidR="00F7267C" w:rsidRPr="001B028A" w:rsidRDefault="00F7267C" w:rsidP="00F7267C">
      <w:pPr>
        <w:rPr>
          <w:rFonts w:cs="Arial"/>
        </w:rPr>
      </w:pPr>
    </w:p>
    <w:p w14:paraId="5F22D7CD" w14:textId="77777777" w:rsidR="00AA7EE0" w:rsidRPr="001B028A" w:rsidRDefault="004B2A0D" w:rsidP="00AA7EE0">
      <w:pPr>
        <w:spacing w:after="0"/>
        <w:jc w:val="center"/>
        <w:rPr>
          <w:rFonts w:cs="Arial"/>
          <w:sz w:val="32"/>
          <w:szCs w:val="32"/>
        </w:rPr>
      </w:pPr>
      <w:r w:rsidRPr="001B028A">
        <w:rPr>
          <w:rFonts w:cs="Arial"/>
          <w:sz w:val="32"/>
          <w:szCs w:val="32"/>
        </w:rPr>
        <w:t>Zadávanie nadlimitnej zákazky</w:t>
      </w:r>
      <w:r w:rsidR="00F7267C" w:rsidRPr="001B028A">
        <w:rPr>
          <w:rFonts w:cs="Arial"/>
          <w:sz w:val="32"/>
          <w:szCs w:val="32"/>
        </w:rPr>
        <w:t xml:space="preserve"> </w:t>
      </w:r>
    </w:p>
    <w:p w14:paraId="56BDBF25" w14:textId="77777777" w:rsidR="00F7267C" w:rsidRPr="001B028A" w:rsidRDefault="00F7267C" w:rsidP="00AA7EE0">
      <w:pPr>
        <w:spacing w:after="0"/>
        <w:jc w:val="center"/>
        <w:rPr>
          <w:rFonts w:cs="Arial"/>
          <w:sz w:val="32"/>
          <w:szCs w:val="32"/>
        </w:rPr>
      </w:pPr>
      <w:r w:rsidRPr="001B028A">
        <w:rPr>
          <w:rFonts w:cs="Arial"/>
          <w:sz w:val="32"/>
          <w:szCs w:val="32"/>
        </w:rPr>
        <w:t>na uskutočnenie stavebných prác</w:t>
      </w:r>
    </w:p>
    <w:p w14:paraId="485AC8F4" w14:textId="77777777" w:rsidR="00F7267C" w:rsidRPr="001B028A" w:rsidRDefault="00F7267C" w:rsidP="004B2A0D">
      <w:pPr>
        <w:jc w:val="center"/>
        <w:rPr>
          <w:rFonts w:cs="Arial"/>
          <w:b/>
          <w:sz w:val="28"/>
          <w:szCs w:val="28"/>
        </w:rPr>
      </w:pPr>
    </w:p>
    <w:p w14:paraId="5DDC22AA" w14:textId="77777777" w:rsidR="00F7267C" w:rsidRPr="001B028A" w:rsidRDefault="00F7267C" w:rsidP="004B2A0D">
      <w:pPr>
        <w:jc w:val="center"/>
        <w:rPr>
          <w:rFonts w:cs="Arial"/>
          <w:b/>
          <w:sz w:val="28"/>
          <w:szCs w:val="28"/>
        </w:rPr>
      </w:pPr>
    </w:p>
    <w:p w14:paraId="612AAE6B" w14:textId="35CDA2BB" w:rsidR="00824AB8" w:rsidRPr="001B028A" w:rsidRDefault="00AA2ACF" w:rsidP="00AA7EE0">
      <w:pPr>
        <w:spacing w:before="120" w:after="0"/>
        <w:jc w:val="center"/>
        <w:rPr>
          <w:b/>
          <w:spacing w:val="-2"/>
          <w:sz w:val="40"/>
          <w:szCs w:val="40"/>
        </w:rPr>
      </w:pPr>
      <w:r w:rsidRPr="001B028A">
        <w:rPr>
          <w:b/>
          <w:spacing w:val="-2"/>
          <w:sz w:val="40"/>
          <w:szCs w:val="40"/>
        </w:rPr>
        <w:t>D3 Kysucké Nové Mesto – Oščadnica</w:t>
      </w:r>
    </w:p>
    <w:p w14:paraId="3D7236D5" w14:textId="4741F90D" w:rsidR="00824AB8" w:rsidRPr="001B028A" w:rsidRDefault="00824AB8" w:rsidP="00D46CC5">
      <w:pPr>
        <w:spacing w:before="120"/>
        <w:jc w:val="center"/>
        <w:rPr>
          <w:spacing w:val="-2"/>
          <w:sz w:val="36"/>
          <w:szCs w:val="36"/>
        </w:rPr>
      </w:pPr>
      <w:r w:rsidRPr="001B028A">
        <w:rPr>
          <w:spacing w:val="-2"/>
          <w:sz w:val="36"/>
          <w:szCs w:val="36"/>
        </w:rPr>
        <w:t>v zmysle zmluvných podmienok</w:t>
      </w:r>
      <w:r w:rsidR="00D46CC5" w:rsidRPr="001B028A">
        <w:rPr>
          <w:spacing w:val="-2"/>
          <w:sz w:val="36"/>
          <w:szCs w:val="36"/>
        </w:rPr>
        <w:t xml:space="preserve"> </w:t>
      </w:r>
      <w:r w:rsidRPr="001B028A">
        <w:rPr>
          <w:spacing w:val="-2"/>
          <w:sz w:val="36"/>
          <w:szCs w:val="36"/>
        </w:rPr>
        <w:t>FIDIC</w:t>
      </w:r>
      <w:r w:rsidR="0093581C">
        <w:rPr>
          <w:spacing w:val="-2"/>
          <w:sz w:val="36"/>
          <w:szCs w:val="36"/>
        </w:rPr>
        <w:t xml:space="preserve"> – červená kniha</w:t>
      </w:r>
    </w:p>
    <w:p w14:paraId="790499D1" w14:textId="77777777" w:rsidR="00D46CC5" w:rsidRPr="001B028A" w:rsidRDefault="00D46CC5" w:rsidP="00D46CC5">
      <w:pPr>
        <w:spacing w:before="120" w:after="0"/>
        <w:jc w:val="center"/>
        <w:rPr>
          <w:spacing w:val="-2"/>
          <w:sz w:val="40"/>
          <w:szCs w:val="40"/>
        </w:rPr>
      </w:pPr>
    </w:p>
    <w:p w14:paraId="408DD8AB" w14:textId="77777777" w:rsidR="000C7FD5" w:rsidRPr="001B028A" w:rsidRDefault="000C7FD5" w:rsidP="000C7FD5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color w:val="auto"/>
          <w:spacing w:val="-2"/>
          <w:sz w:val="44"/>
          <w:szCs w:val="44"/>
          <w:lang w:eastAsia="en-US"/>
        </w:rPr>
      </w:pPr>
      <w:r w:rsidRPr="001B028A">
        <w:rPr>
          <w:rFonts w:ascii="Arial" w:hAnsi="Arial"/>
          <w:color w:val="auto"/>
          <w:spacing w:val="-2"/>
          <w:sz w:val="44"/>
          <w:szCs w:val="44"/>
          <w:lang w:eastAsia="en-US"/>
        </w:rPr>
        <w:t>SÚŤAŽNÉ PODKLADY</w:t>
      </w:r>
    </w:p>
    <w:p w14:paraId="1CBDE7C6" w14:textId="77777777" w:rsidR="000C7FD5" w:rsidRPr="001B028A" w:rsidRDefault="000C7FD5" w:rsidP="000C7FD5">
      <w:pPr>
        <w:pStyle w:val="Zkladntext3"/>
        <w:jc w:val="center"/>
        <w:rPr>
          <w:color w:val="auto"/>
        </w:rPr>
      </w:pPr>
    </w:p>
    <w:p w14:paraId="3C714DA1" w14:textId="77777777" w:rsidR="000C7FD5" w:rsidRPr="001B028A" w:rsidRDefault="000C7FD5" w:rsidP="000C7FD5">
      <w:pPr>
        <w:pStyle w:val="Zkladntext3"/>
        <w:jc w:val="center"/>
        <w:rPr>
          <w:color w:val="auto"/>
        </w:rPr>
      </w:pPr>
    </w:p>
    <w:p w14:paraId="61BBE3E4" w14:textId="77777777" w:rsidR="000C7FD5" w:rsidRPr="001B028A" w:rsidRDefault="000C7FD5" w:rsidP="000C7FD5">
      <w:pPr>
        <w:pStyle w:val="Zkladntext3"/>
        <w:jc w:val="center"/>
        <w:rPr>
          <w:color w:val="auto"/>
        </w:rPr>
      </w:pPr>
    </w:p>
    <w:p w14:paraId="002289D5" w14:textId="77777777" w:rsidR="000C7FD5" w:rsidRPr="001B028A" w:rsidRDefault="000C7FD5" w:rsidP="000C7FD5">
      <w:pPr>
        <w:pStyle w:val="Zkladntext3"/>
        <w:jc w:val="center"/>
        <w:rPr>
          <w:color w:val="auto"/>
        </w:rPr>
      </w:pPr>
    </w:p>
    <w:p w14:paraId="480E685A" w14:textId="77777777" w:rsidR="000C7FD5" w:rsidRPr="001B028A" w:rsidRDefault="000C7FD5" w:rsidP="000C7FD5">
      <w:pPr>
        <w:pStyle w:val="Zkladntext3"/>
        <w:jc w:val="center"/>
        <w:rPr>
          <w:color w:val="auto"/>
        </w:rPr>
      </w:pPr>
    </w:p>
    <w:p w14:paraId="6BC61278" w14:textId="694FF296" w:rsidR="00925258" w:rsidRPr="001B028A" w:rsidRDefault="00925258" w:rsidP="00925258">
      <w:pPr>
        <w:jc w:val="center"/>
        <w:rPr>
          <w:rFonts w:cs="Arial"/>
          <w:b/>
          <w:sz w:val="48"/>
          <w:szCs w:val="48"/>
        </w:rPr>
      </w:pPr>
      <w:r w:rsidRPr="001B028A">
        <w:rPr>
          <w:rFonts w:cs="Arial"/>
          <w:b/>
          <w:sz w:val="48"/>
          <w:szCs w:val="48"/>
        </w:rPr>
        <w:t>Zväzok 3</w:t>
      </w:r>
      <w:r w:rsidR="005B454D" w:rsidRPr="001B028A">
        <w:rPr>
          <w:rFonts w:cs="Arial"/>
          <w:b/>
          <w:sz w:val="48"/>
          <w:szCs w:val="48"/>
        </w:rPr>
        <w:t>,</w:t>
      </w:r>
      <w:r w:rsidR="004574CA" w:rsidRPr="001B028A">
        <w:rPr>
          <w:rFonts w:cs="Arial"/>
          <w:b/>
          <w:sz w:val="44"/>
          <w:szCs w:val="44"/>
        </w:rPr>
        <w:t xml:space="preserve"> časť </w:t>
      </w:r>
      <w:r w:rsidR="00CF3687">
        <w:rPr>
          <w:rFonts w:cs="Arial"/>
          <w:b/>
          <w:sz w:val="44"/>
          <w:szCs w:val="44"/>
        </w:rPr>
        <w:t>3</w:t>
      </w:r>
    </w:p>
    <w:p w14:paraId="28BF82A7" w14:textId="3879960B" w:rsidR="00925258" w:rsidRPr="001B028A" w:rsidRDefault="00CF3687" w:rsidP="00925258">
      <w:pPr>
        <w:jc w:val="center"/>
        <w:rPr>
          <w:rFonts w:cs="Arial"/>
          <w:b/>
          <w:sz w:val="48"/>
          <w:szCs w:val="48"/>
        </w:rPr>
      </w:pPr>
      <w:r>
        <w:rPr>
          <w:rFonts w:cs="Arial"/>
          <w:b/>
          <w:sz w:val="48"/>
          <w:szCs w:val="48"/>
        </w:rPr>
        <w:t>Zvláštne technicko-kvalitatívne podmienky</w:t>
      </w:r>
    </w:p>
    <w:p w14:paraId="5603FA49" w14:textId="77777777" w:rsidR="00F7267C" w:rsidRPr="001B028A" w:rsidRDefault="00F7267C" w:rsidP="004B2A0D">
      <w:pPr>
        <w:jc w:val="center"/>
        <w:rPr>
          <w:rFonts w:cs="Arial"/>
          <w:b/>
          <w:sz w:val="28"/>
          <w:szCs w:val="28"/>
        </w:rPr>
      </w:pPr>
    </w:p>
    <w:p w14:paraId="71A5B681" w14:textId="77777777" w:rsidR="00D46CC5" w:rsidRPr="001B028A" w:rsidRDefault="00D46CC5" w:rsidP="004B2A0D">
      <w:pPr>
        <w:jc w:val="center"/>
        <w:rPr>
          <w:rFonts w:cs="Arial"/>
          <w:b/>
          <w:sz w:val="28"/>
          <w:szCs w:val="28"/>
        </w:rPr>
      </w:pPr>
    </w:p>
    <w:p w14:paraId="7D5779F5" w14:textId="77777777" w:rsidR="00D46CC5" w:rsidRPr="001B028A" w:rsidRDefault="00D46CC5" w:rsidP="004B2A0D">
      <w:pPr>
        <w:jc w:val="center"/>
        <w:rPr>
          <w:rFonts w:cs="Arial"/>
          <w:b/>
          <w:sz w:val="28"/>
          <w:szCs w:val="28"/>
        </w:rPr>
      </w:pPr>
    </w:p>
    <w:p w14:paraId="1FEE9907" w14:textId="77777777" w:rsidR="00D46CC5" w:rsidRPr="001B028A" w:rsidRDefault="00D46CC5" w:rsidP="004B2A0D">
      <w:pPr>
        <w:jc w:val="center"/>
        <w:rPr>
          <w:rFonts w:cs="Arial"/>
          <w:b/>
          <w:sz w:val="28"/>
          <w:szCs w:val="28"/>
        </w:rPr>
      </w:pPr>
    </w:p>
    <w:p w14:paraId="1F71601C" w14:textId="025741E3" w:rsidR="00F7267C" w:rsidRPr="006C19FF" w:rsidRDefault="00F7267C" w:rsidP="004B2A0D">
      <w:pPr>
        <w:jc w:val="center"/>
        <w:rPr>
          <w:rFonts w:cs="Arial"/>
          <w:sz w:val="28"/>
          <w:szCs w:val="28"/>
          <w:highlight w:val="yellow"/>
        </w:rPr>
      </w:pPr>
      <w:r w:rsidRPr="001B028A">
        <w:rPr>
          <w:rFonts w:cs="Arial"/>
          <w:sz w:val="28"/>
          <w:szCs w:val="28"/>
        </w:rPr>
        <w:t xml:space="preserve">Bratislava, </w:t>
      </w:r>
      <w:r w:rsidR="003D17C3">
        <w:rPr>
          <w:rFonts w:cs="Arial"/>
          <w:sz w:val="28"/>
          <w:szCs w:val="28"/>
        </w:rPr>
        <w:t>10</w:t>
      </w:r>
      <w:r w:rsidR="00BA74EF">
        <w:rPr>
          <w:rFonts w:cs="Arial"/>
          <w:sz w:val="28"/>
          <w:szCs w:val="28"/>
        </w:rPr>
        <w:t>/</w:t>
      </w:r>
      <w:r w:rsidRPr="001B028A">
        <w:rPr>
          <w:rFonts w:cs="Arial"/>
          <w:sz w:val="28"/>
          <w:szCs w:val="28"/>
        </w:rPr>
        <w:t>20</w:t>
      </w:r>
      <w:r w:rsidR="0086377B" w:rsidRPr="001B028A">
        <w:rPr>
          <w:rFonts w:cs="Arial"/>
          <w:sz w:val="28"/>
          <w:szCs w:val="28"/>
        </w:rPr>
        <w:t>2</w:t>
      </w:r>
      <w:r w:rsidR="00AA2ACF" w:rsidRPr="001B028A">
        <w:rPr>
          <w:rFonts w:cs="Arial"/>
          <w:sz w:val="28"/>
          <w:szCs w:val="28"/>
        </w:rPr>
        <w:t>4</w:t>
      </w:r>
      <w:r w:rsidRPr="006C19FF">
        <w:rPr>
          <w:rFonts w:cs="Arial"/>
          <w:sz w:val="28"/>
          <w:szCs w:val="28"/>
          <w:highlight w:val="yellow"/>
        </w:rPr>
        <w:br w:type="page"/>
      </w:r>
    </w:p>
    <w:p w14:paraId="39125217" w14:textId="77777777" w:rsidR="007127CB" w:rsidRDefault="007127CB" w:rsidP="007127CB">
      <w:pPr>
        <w:jc w:val="center"/>
        <w:rPr>
          <w:sz w:val="28"/>
        </w:rPr>
        <w:sectPr w:rsidR="007127CB" w:rsidSect="007127CB">
          <w:headerReference w:type="default" r:id="rId12"/>
          <w:headerReference w:type="first" r:id="rId13"/>
          <w:footerReference w:type="first" r:id="rId14"/>
          <w:pgSz w:w="11900" w:h="16840"/>
          <w:pgMar w:top="1380" w:right="1020" w:bottom="280" w:left="1240" w:header="708" w:footer="708" w:gutter="0"/>
          <w:cols w:space="708"/>
          <w:titlePg/>
          <w:docGrid w:linePitch="299"/>
        </w:sectPr>
      </w:pPr>
    </w:p>
    <w:p w14:paraId="0EE420C3" w14:textId="77777777" w:rsidR="007127CB" w:rsidRDefault="007127CB" w:rsidP="007127CB">
      <w:pPr>
        <w:pStyle w:val="Zkladntext"/>
        <w:spacing w:before="5"/>
        <w:rPr>
          <w:sz w:val="15"/>
        </w:rPr>
      </w:pPr>
    </w:p>
    <w:p w14:paraId="60C99B99" w14:textId="77777777" w:rsidR="007127CB" w:rsidRDefault="007127CB" w:rsidP="007127CB">
      <w:pPr>
        <w:spacing w:before="96"/>
        <w:ind w:left="680" w:right="617"/>
        <w:jc w:val="center"/>
        <w:rPr>
          <w:sz w:val="24"/>
        </w:rPr>
      </w:pPr>
      <w:r>
        <w:rPr>
          <w:sz w:val="24"/>
        </w:rPr>
        <w:t>Obsah</w:t>
      </w:r>
    </w:p>
    <w:p w14:paraId="316336B7" w14:textId="77777777" w:rsidR="007127CB" w:rsidRDefault="007127CB" w:rsidP="007127CB">
      <w:pPr>
        <w:jc w:val="center"/>
        <w:rPr>
          <w:sz w:val="24"/>
        </w:rPr>
      </w:pPr>
    </w:p>
    <w:sdt>
      <w:sdtPr>
        <w:id w:val="10071021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D03F1" w14:textId="4EACF139" w:rsidR="00EC72AB" w:rsidRDefault="007127CB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r w:rsidRPr="003230EB">
            <w:rPr>
              <w:rStyle w:val="Hypertextovprepojenie"/>
              <w:noProof/>
            </w:rPr>
            <w:fldChar w:fldCharType="begin"/>
          </w:r>
          <w:r w:rsidRPr="003230EB">
            <w:rPr>
              <w:rStyle w:val="Hypertextovprepojenie"/>
              <w:noProof/>
            </w:rPr>
            <w:instrText xml:space="preserve"> TOC \o "1-3" \h \z \u </w:instrText>
          </w:r>
          <w:r w:rsidRPr="003230EB">
            <w:rPr>
              <w:rStyle w:val="Hypertextovprepojenie"/>
              <w:noProof/>
            </w:rPr>
            <w:fldChar w:fldCharType="separate"/>
          </w:r>
          <w:hyperlink w:anchor="_Toc178188176" w:history="1">
            <w:r w:rsidR="00EC72AB" w:rsidRPr="00F72F7F">
              <w:rPr>
                <w:rStyle w:val="Hypertextovprepojenie"/>
                <w:noProof/>
              </w:rPr>
              <w:t>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(0 - VŠEOBECNÉ)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_Toc178188176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7DECF463" w14:textId="0953B756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177" w:history="1">
            <w:r w:rsidR="00EC72AB" w:rsidRPr="00F72F7F">
              <w:rPr>
                <w:rStyle w:val="Hypertextovprepojenie"/>
                <w:noProof/>
              </w:rPr>
              <w:t>1.1.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ÚVODNÁ KAPITOLA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_Toc178188177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066870E1" w14:textId="2E662F06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78" w:history="1">
            <w:r w:rsidR="00EC72AB" w:rsidRPr="00F72F7F">
              <w:rPr>
                <w:rStyle w:val="Hypertextovprepojenie"/>
              </w:rPr>
              <w:t>1.1.1.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Predmet</w:t>
            </w:r>
            <w:r w:rsidR="00EC72AB" w:rsidRPr="00F72F7F">
              <w:rPr>
                <w:rStyle w:val="Hypertextovprepojenie"/>
                <w:spacing w:val="80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technicko-kvalitatívnych</w:t>
            </w:r>
            <w:r w:rsidR="00EC72AB" w:rsidRPr="00F72F7F">
              <w:rPr>
                <w:rStyle w:val="Hypertextovprepojenie"/>
                <w:spacing w:val="82"/>
              </w:rPr>
              <w:t xml:space="preserve"> </w:t>
            </w:r>
            <w:r w:rsidR="00EC72AB" w:rsidRPr="00F72F7F">
              <w:rPr>
                <w:rStyle w:val="Hypertextovprepojenie"/>
              </w:rPr>
              <w:t>podmienok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_Toc178188178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14:paraId="6FBF2567" w14:textId="7D35729F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79" w:history="1">
            <w:r w:rsidR="00EC72AB" w:rsidRPr="00F72F7F">
              <w:rPr>
                <w:rStyle w:val="Hypertextovprepojenie"/>
              </w:rPr>
              <w:t>1.1.2.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Účel</w:t>
            </w:r>
            <w:r w:rsidR="00EC72AB" w:rsidRPr="00F72F7F">
              <w:rPr>
                <w:rStyle w:val="Hypertextovprepojenie"/>
                <w:spacing w:val="25"/>
              </w:rPr>
              <w:t xml:space="preserve"> </w:t>
            </w:r>
            <w:r w:rsidR="00EC72AB" w:rsidRPr="00F72F7F">
              <w:rPr>
                <w:rStyle w:val="Hypertextovprepojenie"/>
              </w:rPr>
              <w:t>TKP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_Toc178188179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14:paraId="130ACD11" w14:textId="5DB2B6C7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0" w:history="1">
            <w:r w:rsidR="00EC72AB" w:rsidRPr="00F72F7F">
              <w:rPr>
                <w:rStyle w:val="Hypertextovprepojenie"/>
              </w:rPr>
              <w:t>1.1.3.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Distribúcia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TKP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14:paraId="2069C757" w14:textId="332C1F04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1" w:history="1">
            <w:r w:rsidR="00EC72AB" w:rsidRPr="00F72F7F">
              <w:rPr>
                <w:rStyle w:val="Hypertextovprepojenie"/>
              </w:rPr>
              <w:t>1.1.4.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Nahradenie</w:t>
            </w:r>
            <w:r w:rsidR="00EC72AB" w:rsidRPr="00F72F7F">
              <w:rPr>
                <w:rStyle w:val="Hypertextovprepojenie"/>
                <w:spacing w:val="73"/>
              </w:rPr>
              <w:t xml:space="preserve"> </w:t>
            </w:r>
            <w:r w:rsidR="00EC72AB" w:rsidRPr="00F72F7F">
              <w:rPr>
                <w:rStyle w:val="Hypertextovprepojenie"/>
              </w:rPr>
              <w:t>predchádzajúcich</w:t>
            </w:r>
            <w:r w:rsidR="00EC72AB" w:rsidRPr="00F72F7F">
              <w:rPr>
                <w:rStyle w:val="Hypertextovprepojenie"/>
                <w:spacing w:val="72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14:paraId="151116FF" w14:textId="0ECF30E5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2" w:history="1">
            <w:r w:rsidR="00EC72AB" w:rsidRPr="00F72F7F">
              <w:rPr>
                <w:rStyle w:val="Hypertextovprepojenie"/>
              </w:rPr>
              <w:t>1.1.5.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 a citované právne 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14:paraId="4BABE591" w14:textId="0D7B55CD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3" w:history="1">
            <w:r w:rsidR="00EC72AB" w:rsidRPr="00F72F7F">
              <w:rPr>
                <w:rStyle w:val="Hypertextovprepojenie"/>
              </w:rPr>
              <w:t>1.1.6.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 a citované normy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8</w:t>
            </w:r>
            <w:r w:rsidR="00EC72AB">
              <w:rPr>
                <w:webHidden/>
              </w:rPr>
              <w:fldChar w:fldCharType="end"/>
            </w:r>
          </w:hyperlink>
        </w:p>
        <w:p w14:paraId="1C92B69B" w14:textId="7A1327E8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4" w:history="1">
            <w:r w:rsidR="00EC72AB" w:rsidRPr="00F72F7F">
              <w:rPr>
                <w:rStyle w:val="Hypertextovprepojenie"/>
              </w:rPr>
              <w:t>1.1.7.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citované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9</w:t>
            </w:r>
            <w:r w:rsidR="00EC72AB">
              <w:rPr>
                <w:webHidden/>
              </w:rPr>
              <w:fldChar w:fldCharType="end"/>
            </w:r>
          </w:hyperlink>
        </w:p>
        <w:p w14:paraId="4374245C" w14:textId="0A2C423D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185" w:history="1">
            <w:r w:rsidR="00EC72AB" w:rsidRPr="00F72F7F">
              <w:rPr>
                <w:rStyle w:val="Hypertextovprepojenie"/>
                <w:noProof/>
              </w:rPr>
              <w:t>1.2.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VŠEOBECNE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_Toc178188185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10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59A3C545" w14:textId="60AB1D72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6" w:history="1">
            <w:r w:rsidR="00EC72AB" w:rsidRPr="00F72F7F">
              <w:rPr>
                <w:rStyle w:val="Hypertextovprepojenie"/>
              </w:rPr>
              <w:t>1.2.1.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Definícia</w:t>
            </w:r>
            <w:r w:rsidR="00EC72AB" w:rsidRPr="00F72F7F">
              <w:rPr>
                <w:rStyle w:val="Hypertextovprepojenie"/>
                <w:spacing w:val="73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technicko-kvalitatívnych</w:t>
            </w:r>
            <w:r w:rsidR="00EC72AB" w:rsidRPr="00F72F7F">
              <w:rPr>
                <w:rStyle w:val="Hypertextovprepojenie"/>
                <w:spacing w:val="73"/>
              </w:rPr>
              <w:t xml:space="preserve"> </w:t>
            </w:r>
            <w:r w:rsidR="00EC72AB" w:rsidRPr="00F72F7F">
              <w:rPr>
                <w:rStyle w:val="Hypertextovprepojenie"/>
              </w:rPr>
              <w:t>podmienok</w:t>
            </w:r>
            <w:r w:rsidR="00EC72AB" w:rsidRPr="00F72F7F">
              <w:rPr>
                <w:rStyle w:val="Hypertextovprepojenie"/>
                <w:spacing w:val="74"/>
              </w:rPr>
              <w:t xml:space="preserve"> </w:t>
            </w:r>
            <w:r w:rsidR="00EC72AB" w:rsidRPr="00F72F7F">
              <w:rPr>
                <w:rStyle w:val="Hypertextovprepojenie"/>
              </w:rPr>
              <w:t>(TKP)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10</w:t>
            </w:r>
            <w:r w:rsidR="00EC72AB">
              <w:rPr>
                <w:webHidden/>
              </w:rPr>
              <w:fldChar w:fldCharType="end"/>
            </w:r>
          </w:hyperlink>
        </w:p>
        <w:p w14:paraId="7AD3DED3" w14:textId="4BE5C2D6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7" w:history="1">
            <w:r w:rsidR="00EC72AB" w:rsidRPr="00F72F7F">
              <w:rPr>
                <w:rStyle w:val="Hypertextovprepojenie"/>
              </w:rPr>
              <w:t>1.2.2.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Skladba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jednotlivých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častí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TKP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12</w:t>
            </w:r>
            <w:r w:rsidR="00EC72AB">
              <w:rPr>
                <w:webHidden/>
              </w:rPr>
              <w:fldChar w:fldCharType="end"/>
            </w:r>
          </w:hyperlink>
        </w:p>
        <w:p w14:paraId="2D184109" w14:textId="2EF2706E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8" w:history="1">
            <w:r w:rsidR="00EC72AB" w:rsidRPr="00F72F7F">
              <w:rPr>
                <w:rStyle w:val="Hypertextovprepojenie"/>
              </w:rPr>
              <w:t>1.2.3.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Použité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skratky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13</w:t>
            </w:r>
            <w:r w:rsidR="00EC72AB">
              <w:rPr>
                <w:webHidden/>
              </w:rPr>
              <w:fldChar w:fldCharType="end"/>
            </w:r>
          </w:hyperlink>
        </w:p>
        <w:p w14:paraId="1683BDD4" w14:textId="13733196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189" w:history="1">
            <w:r w:rsidR="00EC72AB" w:rsidRPr="00F72F7F">
              <w:rPr>
                <w:rStyle w:val="Hypertextovprepojenie"/>
                <w:noProof/>
              </w:rPr>
              <w:t>1.3.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PRÁVNE A TECHNICKÉ PREDPISY A NADVÄZNÁ EURÓPSKA LEGISLATÍVA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_Toc178188189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13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57163366" w14:textId="26EA6963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0" w:history="1">
            <w:r w:rsidR="00EC72AB" w:rsidRPr="00F72F7F">
              <w:rPr>
                <w:rStyle w:val="Hypertextovprepojenie"/>
              </w:rPr>
              <w:t>1.3.1.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Základný legislatívny rámec platný v SR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13</w:t>
            </w:r>
            <w:r w:rsidR="00EC72AB">
              <w:rPr>
                <w:webHidden/>
              </w:rPr>
              <w:fldChar w:fldCharType="end"/>
            </w:r>
          </w:hyperlink>
        </w:p>
        <w:p w14:paraId="09BEB18A" w14:textId="735EDA75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1" w:history="1">
            <w:r w:rsidR="00EC72AB" w:rsidRPr="00F72F7F">
              <w:rPr>
                <w:rStyle w:val="Hypertextovprepojenie"/>
              </w:rPr>
              <w:t>1.3.2.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špecifikácie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ostatné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normy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 xml:space="preserve">a 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14</w:t>
            </w:r>
            <w:r w:rsidR="00EC72AB">
              <w:rPr>
                <w:webHidden/>
              </w:rPr>
              <w:fldChar w:fldCharType="end"/>
            </w:r>
          </w:hyperlink>
        </w:p>
        <w:p w14:paraId="73ADBAAB" w14:textId="004D3947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2" w:history="1">
            <w:r w:rsidR="00EC72AB" w:rsidRPr="00F72F7F">
              <w:rPr>
                <w:rStyle w:val="Hypertextovprepojenie"/>
              </w:rPr>
              <w:t>1.3.3.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14</w:t>
            </w:r>
            <w:r w:rsidR="00EC72AB">
              <w:rPr>
                <w:webHidden/>
              </w:rPr>
              <w:fldChar w:fldCharType="end"/>
            </w:r>
          </w:hyperlink>
        </w:p>
        <w:p w14:paraId="6ADF3385" w14:textId="2EF3E1A7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3" w:history="1">
            <w:r w:rsidR="00EC72AB" w:rsidRPr="00F72F7F">
              <w:rPr>
                <w:rStyle w:val="Hypertextovprepojenie"/>
              </w:rPr>
              <w:t>1.3.4.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Vyhlásenie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zhody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7"/>
              </w:rPr>
              <w:t xml:space="preserve"> </w:t>
            </w:r>
            <w:r w:rsidR="00EC72AB" w:rsidRPr="00F72F7F">
              <w:rPr>
                <w:rStyle w:val="Hypertextovprepojenie"/>
              </w:rPr>
              <w:t>podklady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nutné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k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jeho</w:t>
            </w:r>
            <w:r w:rsidR="00EC72AB" w:rsidRPr="00F72F7F">
              <w:rPr>
                <w:rStyle w:val="Hypertextovprepojenie"/>
                <w:spacing w:val="36"/>
              </w:rPr>
              <w:t xml:space="preserve"> </w:t>
            </w:r>
            <w:r w:rsidR="00EC72AB" w:rsidRPr="00F72F7F">
              <w:rPr>
                <w:rStyle w:val="Hypertextovprepojenie"/>
              </w:rPr>
              <w:t>vydaniu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15</w:t>
            </w:r>
            <w:r w:rsidR="00EC72AB">
              <w:rPr>
                <w:webHidden/>
              </w:rPr>
              <w:fldChar w:fldCharType="end"/>
            </w:r>
          </w:hyperlink>
        </w:p>
        <w:p w14:paraId="0FC869D5" w14:textId="1DADE3FE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194" w:history="1">
            <w:r w:rsidR="00EC72AB" w:rsidRPr="00F72F7F">
              <w:rPr>
                <w:rStyle w:val="Hypertextovprepojenie"/>
                <w:noProof/>
              </w:rPr>
              <w:t>1.4.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KVALITA STAVEBNÝCH PRÁC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_Toc178188194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1690D53E" w14:textId="158192D2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5" w:history="1">
            <w:r w:rsidR="00EC72AB" w:rsidRPr="00F72F7F">
              <w:rPr>
                <w:rStyle w:val="Hypertextovprepojenie"/>
              </w:rPr>
              <w:t>1.4.1.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Definícia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kvality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16</w:t>
            </w:r>
            <w:r w:rsidR="00EC72AB">
              <w:rPr>
                <w:webHidden/>
              </w:rPr>
              <w:fldChar w:fldCharType="end"/>
            </w:r>
          </w:hyperlink>
        </w:p>
        <w:p w14:paraId="4D515C3A" w14:textId="61BC4CA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6" w:history="1">
            <w:r w:rsidR="00EC72AB" w:rsidRPr="00F72F7F">
              <w:rPr>
                <w:rStyle w:val="Hypertextovprepojenie"/>
              </w:rPr>
              <w:t>1.4.2.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Technologická</w:t>
            </w:r>
            <w:r w:rsidR="00EC72AB" w:rsidRPr="00F72F7F">
              <w:rPr>
                <w:rStyle w:val="Hypertextovprepojenie"/>
                <w:spacing w:val="70"/>
              </w:rPr>
              <w:t xml:space="preserve"> </w:t>
            </w:r>
            <w:r w:rsidR="00EC72AB" w:rsidRPr="00F72F7F">
              <w:rPr>
                <w:rStyle w:val="Hypertextovprepojenie"/>
              </w:rPr>
              <w:t>disciplína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17</w:t>
            </w:r>
            <w:r w:rsidR="00EC72AB">
              <w:rPr>
                <w:webHidden/>
              </w:rPr>
              <w:fldChar w:fldCharType="end"/>
            </w:r>
          </w:hyperlink>
        </w:p>
        <w:p w14:paraId="454BF975" w14:textId="47FC1C67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7" w:history="1">
            <w:r w:rsidR="00EC72AB" w:rsidRPr="00F72F7F">
              <w:rPr>
                <w:rStyle w:val="Hypertextovprepojenie"/>
              </w:rPr>
              <w:t>1.4.3.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Spôsobilosť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49"/>
              </w:rPr>
              <w:t xml:space="preserve"> </w:t>
            </w:r>
            <w:r w:rsidR="00EC72AB" w:rsidRPr="00F72F7F">
              <w:rPr>
                <w:rStyle w:val="Hypertextovprepojenie"/>
              </w:rPr>
              <w:t>vykonávanie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17</w:t>
            </w:r>
            <w:r w:rsidR="00EC72AB">
              <w:rPr>
                <w:webHidden/>
              </w:rPr>
              <w:fldChar w:fldCharType="end"/>
            </w:r>
          </w:hyperlink>
        </w:p>
        <w:p w14:paraId="0EADD5EC" w14:textId="4FE133AC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8" w:history="1">
            <w:r w:rsidR="00EC72AB" w:rsidRPr="00F72F7F">
              <w:rPr>
                <w:rStyle w:val="Hypertextovprepojenie"/>
              </w:rPr>
              <w:t>1.4.4.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Kvalita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vykonávaných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17</w:t>
            </w:r>
            <w:r w:rsidR="00EC72AB">
              <w:rPr>
                <w:webHidden/>
              </w:rPr>
              <w:fldChar w:fldCharType="end"/>
            </w:r>
          </w:hyperlink>
        </w:p>
        <w:p w14:paraId="3DF47F19" w14:textId="5B4872E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9" w:history="1">
            <w:r w:rsidR="00EC72AB" w:rsidRPr="00F72F7F">
              <w:rPr>
                <w:rStyle w:val="Hypertextovprepojenie"/>
              </w:rPr>
              <w:t>1.4.5.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Kontrola</w:t>
            </w:r>
            <w:r w:rsidR="00EC72AB" w:rsidRPr="00F72F7F">
              <w:rPr>
                <w:rStyle w:val="Hypertextovprepojenie"/>
                <w:spacing w:val="62"/>
              </w:rPr>
              <w:t xml:space="preserve"> </w:t>
            </w:r>
            <w:r w:rsidR="00EC72AB" w:rsidRPr="00F72F7F">
              <w:rPr>
                <w:rStyle w:val="Hypertextovprepojenie"/>
              </w:rPr>
              <w:t>kvality</w:t>
            </w:r>
            <w:r w:rsidR="00EC72AB" w:rsidRPr="00F72F7F">
              <w:rPr>
                <w:rStyle w:val="Hypertextovprepojenie"/>
                <w:spacing w:val="59"/>
              </w:rPr>
              <w:t xml:space="preserve"> </w:t>
            </w:r>
            <w:r w:rsidR="00EC72AB" w:rsidRPr="00F72F7F">
              <w:rPr>
                <w:rStyle w:val="Hypertextovprepojenie"/>
              </w:rPr>
              <w:t>vykonávaných</w:t>
            </w:r>
            <w:r w:rsidR="00EC72AB" w:rsidRPr="00F72F7F">
              <w:rPr>
                <w:rStyle w:val="Hypertextovprepojenie"/>
                <w:spacing w:val="64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17</w:t>
            </w:r>
            <w:r w:rsidR="00EC72AB">
              <w:rPr>
                <w:webHidden/>
              </w:rPr>
              <w:fldChar w:fldCharType="end"/>
            </w:r>
          </w:hyperlink>
        </w:p>
        <w:p w14:paraId="67BCBD0B" w14:textId="385FC592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00" w:history="1">
            <w:r w:rsidR="00EC72AB" w:rsidRPr="00F72F7F">
              <w:rPr>
                <w:rStyle w:val="Hypertextovprepojenie"/>
                <w:noProof/>
              </w:rPr>
              <w:t>1.5.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PREBERANIE DODÁVANÝCH STAVEBNÝCH VÝROBKOV (STAVEBNÝCH LÁTOK, DIELCOV A ZARIADENÍ, STAVEBNÝCH MONTOVANÝCH CELKOV A SÚBOROV TAKÝCHTO LÁTOK, DIELCOV) A KONŠTRUKCIÍ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_Toc178188200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18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4EAD3C77" w14:textId="195A731F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1" w:history="1">
            <w:r w:rsidR="00EC72AB" w:rsidRPr="00F72F7F">
              <w:rPr>
                <w:rStyle w:val="Hypertextovprepojenie"/>
              </w:rPr>
              <w:t>1.5.1.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Preberanie</w:t>
            </w:r>
            <w:r w:rsidR="00EC72AB" w:rsidRPr="00F72F7F">
              <w:rPr>
                <w:rStyle w:val="Hypertextovprepojenie"/>
                <w:spacing w:val="58"/>
              </w:rPr>
              <w:t xml:space="preserve"> </w:t>
            </w:r>
            <w:r w:rsidR="00EC72AB" w:rsidRPr="00F72F7F">
              <w:rPr>
                <w:rStyle w:val="Hypertextovprepojenie"/>
              </w:rPr>
              <w:t>zásielky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18</w:t>
            </w:r>
            <w:r w:rsidR="00EC72AB">
              <w:rPr>
                <w:webHidden/>
              </w:rPr>
              <w:fldChar w:fldCharType="end"/>
            </w:r>
          </w:hyperlink>
        </w:p>
        <w:p w14:paraId="66F58987" w14:textId="209F4833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2" w:history="1">
            <w:r w:rsidR="00EC72AB" w:rsidRPr="00F72F7F">
              <w:rPr>
                <w:rStyle w:val="Hypertextovprepojenie"/>
              </w:rPr>
              <w:t>1.5.2.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Posudzovanie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kvantitatívnych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kvalitatívnych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parametrov</w:t>
            </w:r>
            <w:r w:rsidR="00EC72AB" w:rsidRPr="00F72F7F">
              <w:rPr>
                <w:rStyle w:val="Hypertextovprepojenie"/>
                <w:spacing w:val="13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20"/>
              </w:rPr>
              <w:t xml:space="preserve"> </w:t>
            </w:r>
            <w:r w:rsidR="00EC72AB" w:rsidRPr="00F72F7F">
              <w:rPr>
                <w:rStyle w:val="Hypertextovprepojenie"/>
              </w:rPr>
              <w:t>ukazovateľov</w:t>
            </w:r>
            <w:r w:rsidR="00EC72AB" w:rsidRPr="00F72F7F">
              <w:rPr>
                <w:rStyle w:val="Hypertextovprepojenie"/>
                <w:spacing w:val="16"/>
              </w:rPr>
              <w:t xml:space="preserve"> </w:t>
            </w:r>
            <w:r w:rsidR="00EC72AB" w:rsidRPr="00F72F7F">
              <w:rPr>
                <w:rStyle w:val="Hypertextovprepojenie"/>
              </w:rPr>
              <w:t>pri</w:t>
            </w:r>
            <w:r w:rsidR="00EC72AB" w:rsidRPr="00F72F7F">
              <w:rPr>
                <w:rStyle w:val="Hypertextovprepojenie"/>
                <w:spacing w:val="18"/>
              </w:rPr>
              <w:t xml:space="preserve"> </w:t>
            </w:r>
            <w:r w:rsidR="00EC72AB" w:rsidRPr="00F72F7F">
              <w:rPr>
                <w:rStyle w:val="Hypertextovprepojenie"/>
              </w:rPr>
              <w:t>preberaní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19</w:t>
            </w:r>
            <w:r w:rsidR="00EC72AB">
              <w:rPr>
                <w:webHidden/>
              </w:rPr>
              <w:fldChar w:fldCharType="end"/>
            </w:r>
          </w:hyperlink>
        </w:p>
        <w:p w14:paraId="74A9FA40" w14:textId="5D0CC088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3" w:history="1">
            <w:r w:rsidR="00EC72AB" w:rsidRPr="00F72F7F">
              <w:rPr>
                <w:rStyle w:val="Hypertextovprepojenie"/>
              </w:rPr>
              <w:t>1.5.3.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Uskladnenie</w:t>
            </w:r>
            <w:r w:rsidR="00EC72AB" w:rsidRPr="00F72F7F">
              <w:rPr>
                <w:rStyle w:val="Hypertextovprepojenie"/>
                <w:spacing w:val="64"/>
              </w:rPr>
              <w:t xml:space="preserve"> </w:t>
            </w:r>
            <w:r w:rsidR="00EC72AB" w:rsidRPr="00F72F7F">
              <w:rPr>
                <w:rStyle w:val="Hypertextovprepojenie"/>
              </w:rPr>
              <w:t>materiálov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19</w:t>
            </w:r>
            <w:r w:rsidR="00EC72AB">
              <w:rPr>
                <w:webHidden/>
              </w:rPr>
              <w:fldChar w:fldCharType="end"/>
            </w:r>
          </w:hyperlink>
        </w:p>
        <w:p w14:paraId="37F24CE8" w14:textId="216DDFEA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4" w:history="1">
            <w:r w:rsidR="00EC72AB" w:rsidRPr="00F72F7F">
              <w:rPr>
                <w:rStyle w:val="Hypertextovprepojenie"/>
              </w:rPr>
              <w:t>1.5.4.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Doklady</w:t>
            </w:r>
            <w:r w:rsidR="00EC72AB" w:rsidRPr="00F72F7F">
              <w:rPr>
                <w:rStyle w:val="Hypertextovprepojenie"/>
                <w:spacing w:val="30"/>
              </w:rPr>
              <w:t xml:space="preserve"> </w:t>
            </w:r>
            <w:r w:rsidR="00EC72AB" w:rsidRPr="00F72F7F">
              <w:rPr>
                <w:rStyle w:val="Hypertextovprepojenie"/>
              </w:rPr>
              <w:t>zhotoviteľa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pre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riadne</w:t>
            </w:r>
            <w:r w:rsidR="00EC72AB" w:rsidRPr="00F72F7F">
              <w:rPr>
                <w:rStyle w:val="Hypertextovprepojenie"/>
                <w:spacing w:val="38"/>
              </w:rPr>
              <w:t xml:space="preserve"> </w:t>
            </w:r>
            <w:r w:rsidR="00EC72AB" w:rsidRPr="00F72F7F">
              <w:rPr>
                <w:rStyle w:val="Hypertextovprepojenie"/>
              </w:rPr>
              <w:t>užívanie,</w:t>
            </w:r>
            <w:r w:rsidR="00EC72AB" w:rsidRPr="00F72F7F">
              <w:rPr>
                <w:rStyle w:val="Hypertextovprepojenie"/>
                <w:spacing w:val="34"/>
              </w:rPr>
              <w:t xml:space="preserve"> </w:t>
            </w:r>
            <w:r w:rsidR="00EC72AB" w:rsidRPr="00F72F7F">
              <w:rPr>
                <w:rStyle w:val="Hypertextovprepojenie"/>
              </w:rPr>
              <w:t>údržbu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8"/>
              </w:rPr>
              <w:t> </w:t>
            </w:r>
            <w:r w:rsidR="00EC72AB" w:rsidRPr="00F72F7F">
              <w:rPr>
                <w:rStyle w:val="Hypertextovprepojenie"/>
              </w:rPr>
              <w:t>opravy – príručky - manuály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19</w:t>
            </w:r>
            <w:r w:rsidR="00EC72AB">
              <w:rPr>
                <w:webHidden/>
              </w:rPr>
              <w:fldChar w:fldCharType="end"/>
            </w:r>
          </w:hyperlink>
        </w:p>
        <w:p w14:paraId="657D2A3C" w14:textId="608EC600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05" w:history="1">
            <w:r w:rsidR="00EC72AB" w:rsidRPr="00F72F7F">
              <w:rPr>
                <w:rStyle w:val="Hypertextovprepojenie"/>
                <w:noProof/>
              </w:rPr>
              <w:t>1.6.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SKÚŠKY A MERANIA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_Toc178188205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19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0DCA245B" w14:textId="4168527B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6" w:history="1">
            <w:r w:rsidR="00EC72AB" w:rsidRPr="00F72F7F">
              <w:rPr>
                <w:rStyle w:val="Hypertextovprepojenie"/>
              </w:rPr>
              <w:t>1.6.1.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Druhy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skúšok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19</w:t>
            </w:r>
            <w:r w:rsidR="00EC72AB">
              <w:rPr>
                <w:webHidden/>
              </w:rPr>
              <w:fldChar w:fldCharType="end"/>
            </w:r>
          </w:hyperlink>
        </w:p>
        <w:p w14:paraId="1EE16165" w14:textId="0FF076F3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7" w:history="1">
            <w:r w:rsidR="00EC72AB" w:rsidRPr="00F72F7F">
              <w:rPr>
                <w:rStyle w:val="Hypertextovprepojenie"/>
              </w:rPr>
              <w:t>1.6.2.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Odborná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spôsobilosť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skúšobní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pracovníkov,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vykonávanie</w:t>
            </w:r>
            <w:r w:rsidR="00EC72AB" w:rsidRPr="00F72F7F">
              <w:rPr>
                <w:rStyle w:val="Hypertextovprepojenie"/>
                <w:spacing w:val="12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skúšok</w:t>
            </w:r>
            <w:r w:rsidR="00EC72AB" w:rsidRPr="00F72F7F">
              <w:rPr>
                <w:rStyle w:val="Hypertextovprepojenie"/>
                <w:spacing w:val="13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16"/>
              </w:rPr>
              <w:t xml:space="preserve"> </w:t>
            </w:r>
            <w:r w:rsidR="00EC72AB" w:rsidRPr="00F72F7F">
              <w:rPr>
                <w:rStyle w:val="Hypertextovprepojenie"/>
              </w:rPr>
              <w:t>meraní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21</w:t>
            </w:r>
            <w:r w:rsidR="00EC72AB">
              <w:rPr>
                <w:webHidden/>
              </w:rPr>
              <w:fldChar w:fldCharType="end"/>
            </w:r>
          </w:hyperlink>
        </w:p>
        <w:p w14:paraId="47622B38" w14:textId="4E3ECBA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8" w:history="1">
            <w:r w:rsidR="00EC72AB" w:rsidRPr="00F72F7F">
              <w:rPr>
                <w:rStyle w:val="Hypertextovprepojenie"/>
              </w:rPr>
              <w:t>1.6.3.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Prípustné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odchýlky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zmeny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v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technických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špecifikáciách</w:t>
            </w:r>
            <w:r w:rsidR="00EC72AB" w:rsidRPr="00F72F7F">
              <w:rPr>
                <w:rStyle w:val="Hypertextovprepojenie"/>
                <w:spacing w:val="14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19"/>
              </w:rPr>
              <w:t xml:space="preserve"> </w:t>
            </w:r>
            <w:r w:rsidR="00EC72AB" w:rsidRPr="00F72F7F">
              <w:rPr>
                <w:rStyle w:val="Hypertextovprepojenie"/>
              </w:rPr>
              <w:t>ostatných</w:t>
            </w:r>
            <w:r w:rsidR="00EC72AB" w:rsidRPr="00F72F7F">
              <w:rPr>
                <w:rStyle w:val="Hypertextovprepojenie"/>
                <w:spacing w:val="18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predpisoch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22</w:t>
            </w:r>
            <w:r w:rsidR="00EC72AB">
              <w:rPr>
                <w:webHidden/>
              </w:rPr>
              <w:fldChar w:fldCharType="end"/>
            </w:r>
          </w:hyperlink>
        </w:p>
        <w:p w14:paraId="1C20E0C8" w14:textId="322CAB32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9" w:history="1">
            <w:r w:rsidR="00EC72AB" w:rsidRPr="00F72F7F">
              <w:rPr>
                <w:rStyle w:val="Hypertextovprepojenie"/>
              </w:rPr>
              <w:t>1.6.4.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Nevyhovujúce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konštrukčné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prvky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22</w:t>
            </w:r>
            <w:r w:rsidR="00EC72AB">
              <w:rPr>
                <w:webHidden/>
              </w:rPr>
              <w:fldChar w:fldCharType="end"/>
            </w:r>
          </w:hyperlink>
        </w:p>
        <w:p w14:paraId="345C1F8A" w14:textId="6DA3C0A1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0" w:history="1">
            <w:r w:rsidR="00EC72AB" w:rsidRPr="00F72F7F">
              <w:rPr>
                <w:rStyle w:val="Hypertextovprepojenie"/>
              </w:rPr>
              <w:t>1.6.5.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Geodetické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sledovanie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posunov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deformácii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stavebných</w:t>
            </w:r>
            <w:r w:rsidR="00EC72AB" w:rsidRPr="00F72F7F">
              <w:rPr>
                <w:rStyle w:val="Hypertextovprepojenie"/>
                <w:spacing w:val="14"/>
              </w:rPr>
              <w:t xml:space="preserve"> </w:t>
            </w:r>
            <w:r w:rsidR="00EC72AB" w:rsidRPr="00F72F7F">
              <w:rPr>
                <w:rStyle w:val="Hypertextovprepojenie"/>
              </w:rPr>
              <w:t>objektov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22</w:t>
            </w:r>
            <w:r w:rsidR="00EC72AB">
              <w:rPr>
                <w:webHidden/>
              </w:rPr>
              <w:fldChar w:fldCharType="end"/>
            </w:r>
          </w:hyperlink>
        </w:p>
        <w:p w14:paraId="4D32C487" w14:textId="6A762C63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11" w:history="1">
            <w:r w:rsidR="00EC72AB" w:rsidRPr="00F72F7F">
              <w:rPr>
                <w:rStyle w:val="Hypertextovprepojenie"/>
                <w:noProof/>
              </w:rPr>
              <w:t>1.7.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PREBERACIE KONANIE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_Toc178188211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22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2FAA4F41" w14:textId="257FD908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2" w:history="1">
            <w:r w:rsidR="00EC72AB" w:rsidRPr="00F72F7F">
              <w:rPr>
                <w:rStyle w:val="Hypertextovprepojenie"/>
              </w:rPr>
              <w:t>1.7.1.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Podmienky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prevzatia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22</w:t>
            </w:r>
            <w:r w:rsidR="00EC72AB">
              <w:rPr>
                <w:webHidden/>
              </w:rPr>
              <w:fldChar w:fldCharType="end"/>
            </w:r>
          </w:hyperlink>
        </w:p>
        <w:p w14:paraId="33AF2CC8" w14:textId="704FB8CF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3" w:history="1">
            <w:r w:rsidR="00EC72AB" w:rsidRPr="00F72F7F">
              <w:rPr>
                <w:rStyle w:val="Hypertextovprepojenie"/>
              </w:rPr>
              <w:t>1.7.2.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Doklady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nutné</w:t>
            </w:r>
            <w:r w:rsidR="00EC72AB" w:rsidRPr="00F72F7F">
              <w:rPr>
                <w:rStyle w:val="Hypertextovprepojenie"/>
                <w:spacing w:val="36"/>
              </w:rPr>
              <w:t xml:space="preserve">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37"/>
              </w:rPr>
              <w:t xml:space="preserve"> </w:t>
            </w:r>
            <w:r w:rsidR="00EC72AB" w:rsidRPr="00F72F7F">
              <w:rPr>
                <w:rStyle w:val="Hypertextovprepojenie"/>
              </w:rPr>
              <w:t>prevzatie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23</w:t>
            </w:r>
            <w:r w:rsidR="00EC72AB">
              <w:rPr>
                <w:webHidden/>
              </w:rPr>
              <w:fldChar w:fldCharType="end"/>
            </w:r>
          </w:hyperlink>
        </w:p>
        <w:p w14:paraId="6255C906" w14:textId="1EEF1A7C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14" w:history="1">
            <w:r w:rsidR="00EC72AB" w:rsidRPr="00F72F7F">
              <w:rPr>
                <w:rStyle w:val="Hypertextovprepojenie"/>
                <w:noProof/>
              </w:rPr>
              <w:t>1.8.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KONTROLA PREMENNÝCH PARAMETROV CESTNÉHO TELESA A JEHO ČASTI PRED UKONČENÍM ZÁRUČNEJ DOBY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_Toc178188214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23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100DD941" w14:textId="5E8B696D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5" w:history="1">
            <w:r w:rsidR="00EC72AB" w:rsidRPr="00F72F7F">
              <w:rPr>
                <w:rStyle w:val="Hypertextovprepojenie"/>
              </w:rPr>
              <w:t>1.8.1.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Kontrola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parametrov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kompletizačných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prvkov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navrhovaných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podľa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platných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noriem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systémov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zabudovaných</w:t>
            </w:r>
            <w:r w:rsidR="00EC72AB" w:rsidRPr="00F72F7F">
              <w:rPr>
                <w:rStyle w:val="Hypertextovprepojenie"/>
                <w:spacing w:val="17"/>
              </w:rPr>
              <w:t xml:space="preserve"> </w:t>
            </w:r>
            <w:r w:rsidR="00EC72AB" w:rsidRPr="00F72F7F">
              <w:rPr>
                <w:rStyle w:val="Hypertextovprepojenie"/>
              </w:rPr>
              <w:t>do</w:t>
            </w:r>
            <w:r w:rsidR="00EC72AB" w:rsidRPr="00F72F7F">
              <w:rPr>
                <w:rStyle w:val="Hypertextovprepojenie"/>
                <w:spacing w:val="16"/>
              </w:rPr>
              <w:t xml:space="preserve"> </w:t>
            </w:r>
            <w:r w:rsidR="00EC72AB" w:rsidRPr="00F72F7F">
              <w:rPr>
                <w:rStyle w:val="Hypertextovprepojenie"/>
              </w:rPr>
              <w:t>objektu</w:t>
            </w:r>
            <w:r w:rsidR="00EC72AB" w:rsidRPr="00F72F7F">
              <w:rPr>
                <w:rStyle w:val="Hypertextovprepojenie"/>
                <w:spacing w:val="13"/>
              </w:rPr>
              <w:t xml:space="preserve"> </w:t>
            </w:r>
            <w:r w:rsidR="00EC72AB" w:rsidRPr="00F72F7F">
              <w:rPr>
                <w:rStyle w:val="Hypertextovprepojenie"/>
              </w:rPr>
              <w:t>stavby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23</w:t>
            </w:r>
            <w:r w:rsidR="00EC72AB">
              <w:rPr>
                <w:webHidden/>
              </w:rPr>
              <w:fldChar w:fldCharType="end"/>
            </w:r>
          </w:hyperlink>
        </w:p>
        <w:p w14:paraId="7E543F91" w14:textId="42879C80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6" w:history="1">
            <w:r w:rsidR="00EC72AB" w:rsidRPr="00F72F7F">
              <w:rPr>
                <w:rStyle w:val="Hypertextovprepojenie"/>
              </w:rPr>
              <w:t>1.8.2.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Kontrola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povrchu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vozovky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23</w:t>
            </w:r>
            <w:r w:rsidR="00EC72AB">
              <w:rPr>
                <w:webHidden/>
              </w:rPr>
              <w:fldChar w:fldCharType="end"/>
            </w:r>
          </w:hyperlink>
        </w:p>
        <w:p w14:paraId="01179D48" w14:textId="14DB857D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17" w:history="1">
            <w:r w:rsidR="00EC72AB" w:rsidRPr="00F72F7F">
              <w:rPr>
                <w:rStyle w:val="Hypertextovprepojenie"/>
                <w:noProof/>
              </w:rPr>
              <w:t>1.9.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STAVENISKO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_Toc178188217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25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01F99386" w14:textId="1F7C2C84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8" w:history="1">
            <w:r w:rsidR="00EC72AB" w:rsidRPr="00F72F7F">
              <w:rPr>
                <w:rStyle w:val="Hypertextovprepojenie"/>
              </w:rPr>
              <w:t>1.9.1.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Odovzdanie</w:t>
            </w:r>
            <w:r w:rsidR="00EC72AB" w:rsidRPr="00F72F7F">
              <w:rPr>
                <w:rStyle w:val="Hypertextovprepojenie"/>
                <w:spacing w:val="110"/>
              </w:rPr>
              <w:t xml:space="preserve"> </w:t>
            </w:r>
            <w:r w:rsidR="00EC72AB" w:rsidRPr="00F72F7F">
              <w:rPr>
                <w:rStyle w:val="Hypertextovprepojenie"/>
              </w:rPr>
              <w:t>staveniska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25</w:t>
            </w:r>
            <w:r w:rsidR="00EC72AB">
              <w:rPr>
                <w:webHidden/>
              </w:rPr>
              <w:fldChar w:fldCharType="end"/>
            </w:r>
          </w:hyperlink>
        </w:p>
        <w:p w14:paraId="5E9D3047" w14:textId="6F75484D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9" w:history="1">
            <w:r w:rsidR="00EC72AB" w:rsidRPr="00F72F7F">
              <w:rPr>
                <w:rStyle w:val="Hypertextovprepojenie"/>
              </w:rPr>
              <w:t>1.9.2.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Objekty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50"/>
              </w:rPr>
              <w:t xml:space="preserve"> </w:t>
            </w:r>
            <w:r w:rsidR="00EC72AB" w:rsidRPr="00F72F7F">
              <w:rPr>
                <w:rStyle w:val="Hypertextovprepojenie"/>
              </w:rPr>
              <w:t>zariadenia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pre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objednávateľa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(stavebný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dozor)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25</w:t>
            </w:r>
            <w:r w:rsidR="00EC72AB">
              <w:rPr>
                <w:webHidden/>
              </w:rPr>
              <w:fldChar w:fldCharType="end"/>
            </w:r>
          </w:hyperlink>
        </w:p>
        <w:p w14:paraId="4F520CC3" w14:textId="0F715612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0" w:history="1">
            <w:r w:rsidR="00EC72AB" w:rsidRPr="00F72F7F">
              <w:rPr>
                <w:rStyle w:val="Hypertextovprepojenie"/>
              </w:rPr>
              <w:t>1.9.3.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Informačné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tabule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o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stavbe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25</w:t>
            </w:r>
            <w:r w:rsidR="00EC72AB">
              <w:rPr>
                <w:webHidden/>
              </w:rPr>
              <w:fldChar w:fldCharType="end"/>
            </w:r>
          </w:hyperlink>
        </w:p>
        <w:p w14:paraId="19C074D3" w14:textId="373F3690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1" w:history="1">
            <w:r w:rsidR="00EC72AB" w:rsidRPr="00F72F7F">
              <w:rPr>
                <w:rStyle w:val="Hypertextovprepojenie"/>
              </w:rPr>
              <w:t>1.9.4.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Vytýčenie Diela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26</w:t>
            </w:r>
            <w:r w:rsidR="00EC72AB">
              <w:rPr>
                <w:webHidden/>
              </w:rPr>
              <w:fldChar w:fldCharType="end"/>
            </w:r>
          </w:hyperlink>
        </w:p>
        <w:p w14:paraId="074E9048" w14:textId="70326E2C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2" w:history="1">
            <w:r w:rsidR="00EC72AB" w:rsidRPr="00F72F7F">
              <w:rPr>
                <w:rStyle w:val="Hypertextovprepojenie"/>
              </w:rPr>
              <w:t>1.9.5.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Zameranie</w:t>
            </w:r>
            <w:r w:rsidR="00EC72AB" w:rsidRPr="00F72F7F">
              <w:rPr>
                <w:rStyle w:val="Hypertextovprepojenie"/>
                <w:spacing w:val="52"/>
              </w:rPr>
              <w:t xml:space="preserve"> </w:t>
            </w:r>
            <w:r w:rsidR="00EC72AB" w:rsidRPr="00F72F7F">
              <w:rPr>
                <w:rStyle w:val="Hypertextovprepojenie"/>
              </w:rPr>
              <w:t>pôvodného</w:t>
            </w:r>
            <w:r w:rsidR="00EC72AB" w:rsidRPr="00F72F7F">
              <w:rPr>
                <w:rStyle w:val="Hypertextovprepojenie"/>
                <w:spacing w:val="52"/>
              </w:rPr>
              <w:t xml:space="preserve"> </w:t>
            </w:r>
            <w:r w:rsidR="00EC72AB" w:rsidRPr="00F72F7F">
              <w:rPr>
                <w:rStyle w:val="Hypertextovprepojenie"/>
              </w:rPr>
              <w:t>terénu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26</w:t>
            </w:r>
            <w:r w:rsidR="00EC72AB">
              <w:rPr>
                <w:webHidden/>
              </w:rPr>
              <w:fldChar w:fldCharType="end"/>
            </w:r>
          </w:hyperlink>
        </w:p>
        <w:p w14:paraId="6C01D486" w14:textId="71C7CDF3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3" w:history="1">
            <w:r w:rsidR="00EC72AB" w:rsidRPr="00F72F7F">
              <w:rPr>
                <w:rStyle w:val="Hypertextovprepojenie"/>
              </w:rPr>
              <w:t>1.9.6.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Inžinierske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siete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26</w:t>
            </w:r>
            <w:r w:rsidR="00EC72AB">
              <w:rPr>
                <w:webHidden/>
              </w:rPr>
              <w:fldChar w:fldCharType="end"/>
            </w:r>
          </w:hyperlink>
        </w:p>
        <w:p w14:paraId="1D4305A1" w14:textId="42D09D37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4" w:history="1">
            <w:r w:rsidR="00EC72AB" w:rsidRPr="00F72F7F">
              <w:rPr>
                <w:rStyle w:val="Hypertextovprepojenie"/>
              </w:rPr>
              <w:t>1.9.7.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Organizácia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počas</w:t>
            </w:r>
            <w:r w:rsidR="00EC72AB" w:rsidRPr="00F72F7F">
              <w:rPr>
                <w:rStyle w:val="Hypertextovprepojenie"/>
                <w:spacing w:val="49"/>
              </w:rPr>
              <w:t xml:space="preserve"> </w:t>
            </w:r>
            <w:r w:rsidR="00EC72AB" w:rsidRPr="00F72F7F">
              <w:rPr>
                <w:rStyle w:val="Hypertextovprepojenie"/>
              </w:rPr>
              <w:t>verejnej</w:t>
            </w:r>
            <w:r w:rsidR="00EC72AB" w:rsidRPr="00F72F7F">
              <w:rPr>
                <w:rStyle w:val="Hypertextovprepojenie"/>
                <w:spacing w:val="45"/>
              </w:rPr>
              <w:t xml:space="preserve"> </w:t>
            </w:r>
            <w:r w:rsidR="00EC72AB" w:rsidRPr="00F72F7F">
              <w:rPr>
                <w:rStyle w:val="Hypertextovprepojenie"/>
              </w:rPr>
              <w:t>premávky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27</w:t>
            </w:r>
            <w:r w:rsidR="00EC72AB">
              <w:rPr>
                <w:webHidden/>
              </w:rPr>
              <w:fldChar w:fldCharType="end"/>
            </w:r>
          </w:hyperlink>
        </w:p>
        <w:p w14:paraId="2F3BA929" w14:textId="3DC6B440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5" w:history="1">
            <w:r w:rsidR="00EC72AB" w:rsidRPr="00F72F7F">
              <w:rPr>
                <w:rStyle w:val="Hypertextovprepojenie"/>
              </w:rPr>
              <w:t>1.9.8.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Obchádzky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27</w:t>
            </w:r>
            <w:r w:rsidR="00EC72AB">
              <w:rPr>
                <w:webHidden/>
              </w:rPr>
              <w:fldChar w:fldCharType="end"/>
            </w:r>
          </w:hyperlink>
        </w:p>
        <w:p w14:paraId="1ED5622A" w14:textId="2D920461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26" w:history="1">
            <w:r w:rsidR="00EC72AB" w:rsidRPr="00F72F7F">
              <w:rPr>
                <w:rStyle w:val="Hypertextovprepojenie"/>
                <w:noProof/>
              </w:rPr>
              <w:t>1.10.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PROJEKTOVÁ DOKUMENTÁCIA STAVBY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_Toc178188226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27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7B2397AE" w14:textId="233585C8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7" w:history="1">
            <w:r w:rsidR="00EC72AB" w:rsidRPr="00F72F7F">
              <w:rPr>
                <w:rStyle w:val="Hypertextovprepojenie"/>
              </w:rPr>
              <w:t>1.10.1.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 poskytnutá Objednávateľom (DPO)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28</w:t>
            </w:r>
            <w:r w:rsidR="00EC72AB">
              <w:rPr>
                <w:webHidden/>
              </w:rPr>
              <w:fldChar w:fldCharType="end"/>
            </w:r>
          </w:hyperlink>
        </w:p>
        <w:p w14:paraId="1F7EF7C8" w14:textId="7E62E0A1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8" w:history="1">
            <w:r w:rsidR="00EC72AB" w:rsidRPr="00F72F7F">
              <w:rPr>
                <w:rStyle w:val="Hypertextovprepojenie"/>
              </w:rPr>
              <w:t>1.10.2.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67"/>
              </w:rPr>
              <w:t xml:space="preserve"> </w:t>
            </w:r>
            <w:r w:rsidR="00EC72AB" w:rsidRPr="00F72F7F">
              <w:rPr>
                <w:rStyle w:val="Hypertextovprepojenie"/>
              </w:rPr>
              <w:t>Zhotoviteľa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28</w:t>
            </w:r>
            <w:r w:rsidR="00EC72AB">
              <w:rPr>
                <w:webHidden/>
              </w:rPr>
              <w:fldChar w:fldCharType="end"/>
            </w:r>
          </w:hyperlink>
        </w:p>
        <w:p w14:paraId="64F47A03" w14:textId="566D49E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9" w:history="1">
            <w:r w:rsidR="00EC72AB" w:rsidRPr="00F72F7F">
              <w:rPr>
                <w:rStyle w:val="Hypertextovprepojenie"/>
              </w:rPr>
              <w:t>1.10.3.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1"/>
              </w:rPr>
              <w:t xml:space="preserve"> stavebné povolenie v podrobnosti dokumentácie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realizáciu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stavby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(DSP v podrobnosti DRS)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29</w:t>
            </w:r>
            <w:r w:rsidR="00EC72AB">
              <w:rPr>
                <w:webHidden/>
              </w:rPr>
              <w:fldChar w:fldCharType="end"/>
            </w:r>
          </w:hyperlink>
        </w:p>
        <w:p w14:paraId="11F9B470" w14:textId="2508E026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0" w:history="1">
            <w:r w:rsidR="00EC72AB" w:rsidRPr="00F72F7F">
              <w:rPr>
                <w:rStyle w:val="Hypertextovprepojenie"/>
              </w:rPr>
              <w:t>1.10.4.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Výrobno-technická</w:t>
            </w:r>
            <w:r w:rsidR="00EC72AB" w:rsidRPr="00F72F7F">
              <w:rPr>
                <w:rStyle w:val="Hypertextovprepojenie"/>
                <w:spacing w:val="66"/>
              </w:rPr>
              <w:t xml:space="preserve"> </w:t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75"/>
              </w:rPr>
              <w:t xml:space="preserve"> </w:t>
            </w:r>
            <w:r w:rsidR="00EC72AB" w:rsidRPr="00F72F7F">
              <w:rPr>
                <w:rStyle w:val="Hypertextovprepojenie"/>
              </w:rPr>
              <w:t>(VTD)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29</w:t>
            </w:r>
            <w:r w:rsidR="00EC72AB">
              <w:rPr>
                <w:webHidden/>
              </w:rPr>
              <w:fldChar w:fldCharType="end"/>
            </w:r>
          </w:hyperlink>
        </w:p>
        <w:p w14:paraId="338BDD04" w14:textId="55441DE4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1" w:history="1">
            <w:r w:rsidR="00EC72AB" w:rsidRPr="00F72F7F">
              <w:rPr>
                <w:rStyle w:val="Hypertextovprepojenie"/>
              </w:rPr>
              <w:t>1.10.5.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Zmeny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50"/>
              </w:rPr>
              <w:t xml:space="preserve"> </w:t>
            </w:r>
            <w:r w:rsidR="00EC72AB" w:rsidRPr="00F72F7F">
              <w:rPr>
                <w:rStyle w:val="Hypertextovprepojenie"/>
              </w:rPr>
              <w:t>doplnky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projektovej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dokumentácie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stavby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30</w:t>
            </w:r>
            <w:r w:rsidR="00EC72AB">
              <w:rPr>
                <w:webHidden/>
              </w:rPr>
              <w:fldChar w:fldCharType="end"/>
            </w:r>
          </w:hyperlink>
        </w:p>
        <w:p w14:paraId="17AAC25D" w14:textId="43C27B82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2" w:history="1">
            <w:r w:rsidR="00EC72AB" w:rsidRPr="00F72F7F">
              <w:rPr>
                <w:rStyle w:val="Hypertextovprepojenie"/>
              </w:rPr>
              <w:t>1.10.6.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64"/>
              </w:rPr>
              <w:t xml:space="preserve"> </w:t>
            </w:r>
            <w:r w:rsidR="00EC72AB" w:rsidRPr="00F72F7F">
              <w:rPr>
                <w:rStyle w:val="Hypertextovprepojenie"/>
              </w:rPr>
              <w:t>skutočného</w:t>
            </w:r>
            <w:r w:rsidR="00EC72AB" w:rsidRPr="00F72F7F">
              <w:rPr>
                <w:rStyle w:val="Hypertextovprepojenie"/>
                <w:spacing w:val="69"/>
              </w:rPr>
              <w:t xml:space="preserve"> </w:t>
            </w:r>
            <w:r w:rsidR="00EC72AB" w:rsidRPr="00F72F7F">
              <w:rPr>
                <w:rStyle w:val="Hypertextovprepojenie"/>
              </w:rPr>
              <w:t>vyhotovenia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30</w:t>
            </w:r>
            <w:r w:rsidR="00EC72AB">
              <w:rPr>
                <w:webHidden/>
              </w:rPr>
              <w:fldChar w:fldCharType="end"/>
            </w:r>
          </w:hyperlink>
        </w:p>
        <w:p w14:paraId="0CEF3072" w14:textId="12C73C0F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3" w:history="1">
            <w:r w:rsidR="00EC72AB" w:rsidRPr="00F72F7F">
              <w:rPr>
                <w:rStyle w:val="Hypertextovprepojenie"/>
              </w:rPr>
              <w:t>1.10.7.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skutočného</w:t>
            </w:r>
            <w:r w:rsidR="00EC72AB" w:rsidRPr="00F72F7F">
              <w:rPr>
                <w:rStyle w:val="Hypertextovprepojenie"/>
                <w:spacing w:val="60"/>
              </w:rPr>
              <w:t xml:space="preserve"> </w:t>
            </w:r>
            <w:r w:rsidR="00EC72AB" w:rsidRPr="00F72F7F">
              <w:rPr>
                <w:rStyle w:val="Hypertextovprepojenie"/>
              </w:rPr>
              <w:t>realizovania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stavby</w:t>
            </w:r>
            <w:r w:rsidR="00EC72AB" w:rsidRPr="00F72F7F">
              <w:rPr>
                <w:rStyle w:val="Hypertextovprepojenie"/>
                <w:spacing w:val="54"/>
              </w:rPr>
              <w:t xml:space="preserve"> </w:t>
            </w:r>
            <w:r w:rsidR="00EC72AB" w:rsidRPr="00F72F7F">
              <w:rPr>
                <w:rStyle w:val="Hypertextovprepojenie"/>
              </w:rPr>
              <w:t>(DSRS)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30</w:t>
            </w:r>
            <w:r w:rsidR="00EC72AB">
              <w:rPr>
                <w:webHidden/>
              </w:rPr>
              <w:fldChar w:fldCharType="end"/>
            </w:r>
          </w:hyperlink>
        </w:p>
        <w:p w14:paraId="4F2243E7" w14:textId="4AF63D0E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4" w:history="1">
            <w:r w:rsidR="00EC72AB" w:rsidRPr="00F72F7F">
              <w:rPr>
                <w:rStyle w:val="Hypertextovprepojenie"/>
              </w:rPr>
              <w:t>1.10.8.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Fotografická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stavebných</w:t>
            </w:r>
            <w:r w:rsidR="00EC72AB" w:rsidRPr="00F72F7F">
              <w:rPr>
                <w:rStyle w:val="Hypertextovprepojenie"/>
                <w:spacing w:val="59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31</w:t>
            </w:r>
            <w:r w:rsidR="00EC72AB">
              <w:rPr>
                <w:webHidden/>
              </w:rPr>
              <w:fldChar w:fldCharType="end"/>
            </w:r>
          </w:hyperlink>
        </w:p>
        <w:p w14:paraId="7093E17D" w14:textId="24D60462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5" w:history="1">
            <w:r w:rsidR="00EC72AB" w:rsidRPr="00F72F7F">
              <w:rPr>
                <w:rStyle w:val="Hypertextovprepojenie"/>
              </w:rPr>
              <w:t>1.10.9.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Geodetická</w:t>
            </w:r>
            <w:r w:rsidR="00EC72AB" w:rsidRPr="00F72F7F">
              <w:rPr>
                <w:rStyle w:val="Hypertextovprepojenie"/>
                <w:spacing w:val="68"/>
              </w:rPr>
              <w:t xml:space="preserve"> </w:t>
            </w:r>
            <w:r w:rsidR="00EC72AB" w:rsidRPr="00F72F7F">
              <w:rPr>
                <w:rStyle w:val="Hypertextovprepojenie"/>
              </w:rPr>
              <w:t>dokumentácia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31</w:t>
            </w:r>
            <w:r w:rsidR="00EC72AB">
              <w:rPr>
                <w:webHidden/>
              </w:rPr>
              <w:fldChar w:fldCharType="end"/>
            </w:r>
          </w:hyperlink>
        </w:p>
        <w:p w14:paraId="743E59D0" w14:textId="493AE9A8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6" w:history="1">
            <w:r w:rsidR="00EC72AB" w:rsidRPr="00F72F7F">
              <w:rPr>
                <w:rStyle w:val="Hypertextovprepojenie"/>
              </w:rPr>
              <w:t>1.10.10.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Environmentálny</w:t>
            </w:r>
            <w:r w:rsidR="00EC72AB" w:rsidRPr="00F72F7F">
              <w:rPr>
                <w:rStyle w:val="Hypertextovprepojenie"/>
                <w:spacing w:val="53"/>
              </w:rPr>
              <w:t xml:space="preserve"> </w:t>
            </w:r>
            <w:r w:rsidR="00EC72AB" w:rsidRPr="00F72F7F">
              <w:rPr>
                <w:rStyle w:val="Hypertextovprepojenie"/>
              </w:rPr>
              <w:t>plán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výstavby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32</w:t>
            </w:r>
            <w:r w:rsidR="00EC72AB">
              <w:rPr>
                <w:webHidden/>
              </w:rPr>
              <w:fldChar w:fldCharType="end"/>
            </w:r>
          </w:hyperlink>
        </w:p>
        <w:p w14:paraId="170885DD" w14:textId="4443F11E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37" w:history="1">
            <w:r w:rsidR="00EC72AB" w:rsidRPr="00F72F7F">
              <w:rPr>
                <w:rStyle w:val="Hypertextovprepojenie"/>
                <w:noProof/>
              </w:rPr>
              <w:t>1.11.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ŽIVOTNÉ PROSTREDIE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_Toc178188237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33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3D042828" w14:textId="5DC6980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8" w:history="1">
            <w:r w:rsidR="00EC72AB" w:rsidRPr="00F72F7F">
              <w:rPr>
                <w:rStyle w:val="Hypertextovprepojenie"/>
              </w:rPr>
              <w:t>1.11.1.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Hluk a vibrácie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33</w:t>
            </w:r>
            <w:r w:rsidR="00EC72AB">
              <w:rPr>
                <w:webHidden/>
              </w:rPr>
              <w:fldChar w:fldCharType="end"/>
            </w:r>
          </w:hyperlink>
        </w:p>
        <w:p w14:paraId="63855B33" w14:textId="145F579B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9" w:history="1">
            <w:r w:rsidR="00EC72AB" w:rsidRPr="00F72F7F">
              <w:rPr>
                <w:rStyle w:val="Hypertextovprepojenie"/>
              </w:rPr>
              <w:t>1.11.2.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Emisie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33</w:t>
            </w:r>
            <w:r w:rsidR="00EC72AB">
              <w:rPr>
                <w:webHidden/>
              </w:rPr>
              <w:fldChar w:fldCharType="end"/>
            </w:r>
          </w:hyperlink>
        </w:p>
        <w:p w14:paraId="0E08971C" w14:textId="19CDC754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0" w:history="1">
            <w:r w:rsidR="00EC72AB" w:rsidRPr="00F72F7F">
              <w:rPr>
                <w:rStyle w:val="Hypertextovprepojenie"/>
              </w:rPr>
              <w:t>1.11.3.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Prašnosť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33</w:t>
            </w:r>
            <w:r w:rsidR="00EC72AB">
              <w:rPr>
                <w:webHidden/>
              </w:rPr>
              <w:fldChar w:fldCharType="end"/>
            </w:r>
          </w:hyperlink>
        </w:p>
        <w:p w14:paraId="7A99D001" w14:textId="65198F64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1" w:history="1">
            <w:r w:rsidR="00EC72AB" w:rsidRPr="00F72F7F">
              <w:rPr>
                <w:rStyle w:val="Hypertextovprepojenie"/>
              </w:rPr>
              <w:t>1.11.4.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Zabezpečenie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chránených</w:t>
            </w:r>
            <w:r w:rsidR="00EC72AB" w:rsidRPr="00F72F7F">
              <w:rPr>
                <w:rStyle w:val="Hypertextovprepojenie"/>
                <w:spacing w:val="52"/>
              </w:rPr>
              <w:t xml:space="preserve"> </w:t>
            </w:r>
            <w:r w:rsidR="00EC72AB" w:rsidRPr="00F72F7F">
              <w:rPr>
                <w:rStyle w:val="Hypertextovprepojenie"/>
              </w:rPr>
              <w:t>porastov,</w:t>
            </w:r>
            <w:r w:rsidR="00EC72AB" w:rsidRPr="00F72F7F">
              <w:rPr>
                <w:rStyle w:val="Hypertextovprepojenie"/>
                <w:spacing w:val="49"/>
              </w:rPr>
              <w:t xml:space="preserve"> </w:t>
            </w:r>
            <w:r w:rsidR="00EC72AB" w:rsidRPr="00F72F7F">
              <w:rPr>
                <w:rStyle w:val="Hypertextovprepojenie"/>
              </w:rPr>
              <w:t>území,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objektov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ochranných</w:t>
            </w:r>
            <w:r w:rsidR="00EC72AB" w:rsidRPr="00F72F7F">
              <w:rPr>
                <w:rStyle w:val="Hypertextovprepojenie"/>
                <w:spacing w:val="15"/>
              </w:rPr>
              <w:t xml:space="preserve"> </w:t>
            </w:r>
            <w:r w:rsidR="00EC72AB" w:rsidRPr="00F72F7F">
              <w:rPr>
                <w:rStyle w:val="Hypertextovprepojenie"/>
              </w:rPr>
              <w:t>pásiem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33</w:t>
            </w:r>
            <w:r w:rsidR="00EC72AB">
              <w:rPr>
                <w:webHidden/>
              </w:rPr>
              <w:fldChar w:fldCharType="end"/>
            </w:r>
          </w:hyperlink>
        </w:p>
        <w:p w14:paraId="79CDB776" w14:textId="08C516FF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2" w:history="1">
            <w:r w:rsidR="00EC72AB" w:rsidRPr="00F72F7F">
              <w:rPr>
                <w:rStyle w:val="Hypertextovprepojenie"/>
              </w:rPr>
              <w:t>1.11.5.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Ochrana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povrchových</w:t>
            </w:r>
            <w:r w:rsidR="00EC72AB" w:rsidRPr="00F72F7F">
              <w:rPr>
                <w:rStyle w:val="Hypertextovprepojenie"/>
                <w:spacing w:val="38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podzemných</w:t>
            </w:r>
            <w:r w:rsidR="00EC72AB" w:rsidRPr="00F72F7F">
              <w:rPr>
                <w:rStyle w:val="Hypertextovprepojenie"/>
                <w:spacing w:val="45"/>
              </w:rPr>
              <w:t xml:space="preserve"> </w:t>
            </w:r>
            <w:r w:rsidR="00EC72AB" w:rsidRPr="00F72F7F">
              <w:rPr>
                <w:rStyle w:val="Hypertextovprepojenie"/>
              </w:rPr>
              <w:t>vôd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34</w:t>
            </w:r>
            <w:r w:rsidR="00EC72AB">
              <w:rPr>
                <w:webHidden/>
              </w:rPr>
              <w:fldChar w:fldCharType="end"/>
            </w:r>
          </w:hyperlink>
        </w:p>
        <w:p w14:paraId="640428DE" w14:textId="048AF951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3" w:history="1">
            <w:r w:rsidR="00EC72AB" w:rsidRPr="00F72F7F">
              <w:rPr>
                <w:rStyle w:val="Hypertextovprepojenie"/>
              </w:rPr>
              <w:t>1.11.6.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Odpady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34</w:t>
            </w:r>
            <w:r w:rsidR="00EC72AB">
              <w:rPr>
                <w:webHidden/>
              </w:rPr>
              <w:fldChar w:fldCharType="end"/>
            </w:r>
          </w:hyperlink>
        </w:p>
        <w:p w14:paraId="0EA0C85C" w14:textId="16E33290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44" w:history="1">
            <w:r w:rsidR="00EC72AB" w:rsidRPr="00F72F7F">
              <w:rPr>
                <w:rStyle w:val="Hypertextovprepojenie"/>
                <w:noProof/>
              </w:rPr>
              <w:t>1.12.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OCHRANNÉ OPATRENIA PRED ÚČINKAMI BLÚDIVÝCH ELEKTRICKÝCH PRÚDOV.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_Toc178188244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34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493320A0" w14:textId="56D674FE" w:rsidR="00EC72AB" w:rsidRDefault="00352F57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45" w:history="1">
            <w:r w:rsidR="00EC72AB" w:rsidRPr="00F72F7F">
              <w:rPr>
                <w:rStyle w:val="Hypertextovprepojenie"/>
                <w:noProof/>
              </w:rPr>
              <w:t>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(2-ZEMNÉ PRÁCE)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_Toc178188245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35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49778499" w14:textId="3EDE1630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46" w:history="1">
            <w:r w:rsidR="00EC72AB" w:rsidRPr="00F72F7F">
              <w:rPr>
                <w:rStyle w:val="Hypertextovprepojenie"/>
                <w:noProof/>
              </w:rPr>
              <w:t>2.1.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ZVISLÉ PREFABRIKOVANÉ KONSOLIDAČNÉ DRÉNY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_Toc178188246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35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0926BFB2" w14:textId="0D20053D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7" w:history="1">
            <w:r w:rsidR="00EC72AB" w:rsidRPr="00F72F7F">
              <w:rPr>
                <w:rStyle w:val="Hypertextovprepojenie"/>
              </w:rPr>
              <w:t>2.1.1.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Úvod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35</w:t>
            </w:r>
            <w:r w:rsidR="00EC72AB">
              <w:rPr>
                <w:webHidden/>
              </w:rPr>
              <w:fldChar w:fldCharType="end"/>
            </w:r>
          </w:hyperlink>
        </w:p>
        <w:p w14:paraId="2E94C889" w14:textId="53883DDC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8" w:history="1">
            <w:r w:rsidR="00EC72AB" w:rsidRPr="00F72F7F">
              <w:rPr>
                <w:rStyle w:val="Hypertextovprepojenie"/>
              </w:rPr>
              <w:t>2.1.2.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Materiály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35</w:t>
            </w:r>
            <w:r w:rsidR="00EC72AB">
              <w:rPr>
                <w:webHidden/>
              </w:rPr>
              <w:fldChar w:fldCharType="end"/>
            </w:r>
          </w:hyperlink>
        </w:p>
        <w:p w14:paraId="1CDE0471" w14:textId="070C3BEF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9" w:history="1">
            <w:r w:rsidR="00EC72AB" w:rsidRPr="00F72F7F">
              <w:rPr>
                <w:rStyle w:val="Hypertextovprepojenie"/>
              </w:rPr>
              <w:t>2.1.3.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Vykonanie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36</w:t>
            </w:r>
            <w:r w:rsidR="00EC72AB">
              <w:rPr>
                <w:webHidden/>
              </w:rPr>
              <w:fldChar w:fldCharType="end"/>
            </w:r>
          </w:hyperlink>
        </w:p>
        <w:p w14:paraId="0C5D2045" w14:textId="06FE14FE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0" w:history="1">
            <w:r w:rsidR="00EC72AB" w:rsidRPr="00F72F7F">
              <w:rPr>
                <w:rStyle w:val="Hypertextovprepojenie"/>
              </w:rPr>
              <w:t>2.1.4.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Skúšanie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6"/>
              </w:rPr>
              <w:t xml:space="preserve"> </w:t>
            </w:r>
            <w:r w:rsidR="00EC72AB" w:rsidRPr="00F72F7F">
              <w:rPr>
                <w:rStyle w:val="Hypertextovprepojenie"/>
              </w:rPr>
              <w:t>preberanie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38</w:t>
            </w:r>
            <w:r w:rsidR="00EC72AB">
              <w:rPr>
                <w:webHidden/>
              </w:rPr>
              <w:fldChar w:fldCharType="end"/>
            </w:r>
          </w:hyperlink>
        </w:p>
        <w:p w14:paraId="6BABB9E6" w14:textId="4AF9EABD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1" w:history="1">
            <w:r w:rsidR="00EC72AB" w:rsidRPr="00F72F7F">
              <w:rPr>
                <w:rStyle w:val="Hypertextovprepojenie"/>
              </w:rPr>
              <w:t>2.1.5.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Meranie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výmer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39</w:t>
            </w:r>
            <w:r w:rsidR="00EC72AB">
              <w:rPr>
                <w:webHidden/>
              </w:rPr>
              <w:fldChar w:fldCharType="end"/>
            </w:r>
          </w:hyperlink>
        </w:p>
        <w:p w14:paraId="3607ADA8" w14:textId="0D675307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2" w:history="1">
            <w:r w:rsidR="00EC72AB" w:rsidRPr="00F72F7F">
              <w:rPr>
                <w:rStyle w:val="Hypertextovprepojenie"/>
              </w:rPr>
              <w:t>2.1.6.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normy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120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39</w:t>
            </w:r>
            <w:r w:rsidR="00EC72AB">
              <w:rPr>
                <w:webHidden/>
              </w:rPr>
              <w:fldChar w:fldCharType="end"/>
            </w:r>
          </w:hyperlink>
        </w:p>
        <w:p w14:paraId="5F9DDEAB" w14:textId="6A8044E7" w:rsidR="00EC72AB" w:rsidRDefault="00352F57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53" w:history="1">
            <w:r w:rsidR="00EC72AB" w:rsidRPr="00F72F7F">
              <w:rPr>
                <w:rStyle w:val="Hypertextovprepojenie"/>
                <w:noProof/>
              </w:rPr>
              <w:t>3.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(31-ZVLÁŠTNE ZEMNÉ KONŠTRUKCIE)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_Toc178188253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41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467441C1" w14:textId="307FC9B4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54" w:history="1">
            <w:r w:rsidR="00EC72AB" w:rsidRPr="00F72F7F">
              <w:rPr>
                <w:rStyle w:val="Hypertextovprepojenie"/>
                <w:noProof/>
              </w:rPr>
              <w:t>3.1.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VYSTUŽENÉ A KOTVENÉ ZEMNÉ KONŠTRUKCIE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_Toc178188254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41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750B57B6" w14:textId="575D7AA6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5" w:history="1">
            <w:r w:rsidR="00EC72AB" w:rsidRPr="00F72F7F">
              <w:rPr>
                <w:rStyle w:val="Hypertextovprepojenie"/>
              </w:rPr>
              <w:t>3.1.1.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Lanové</w:t>
            </w:r>
            <w:r w:rsidR="00EC72AB" w:rsidRPr="00F72F7F">
              <w:rPr>
                <w:rStyle w:val="Hypertextovprepojenie"/>
                <w:spacing w:val="38"/>
              </w:rPr>
              <w:t xml:space="preserve"> </w:t>
            </w:r>
            <w:r w:rsidR="00EC72AB" w:rsidRPr="00F72F7F">
              <w:rPr>
                <w:rStyle w:val="Hypertextovprepojenie"/>
              </w:rPr>
              <w:t>kotvy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41</w:t>
            </w:r>
            <w:r w:rsidR="00EC72AB">
              <w:rPr>
                <w:webHidden/>
              </w:rPr>
              <w:fldChar w:fldCharType="end"/>
            </w:r>
          </w:hyperlink>
        </w:p>
        <w:p w14:paraId="4F30CFB6" w14:textId="1AAD0C26" w:rsidR="00EC72AB" w:rsidRDefault="00352F57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56" w:history="1">
            <w:r w:rsidR="00EC72AB" w:rsidRPr="00F72F7F">
              <w:rPr>
                <w:rStyle w:val="Hypertextovprepojenie"/>
                <w:noProof/>
              </w:rPr>
              <w:t>4.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(13-PILÓTY VŔTANÉ)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_Toc178188256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42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1E9D56DB" w14:textId="04279389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57" w:history="1">
            <w:r w:rsidR="00EC72AB" w:rsidRPr="00F72F7F">
              <w:rPr>
                <w:rStyle w:val="Hypertextovprepojenie"/>
                <w:noProof/>
              </w:rPr>
              <w:t>4.1.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TESTOVANIE PILÓT ULTRAZVUKOVOU METÓDOU CHA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_Toc178188257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42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1519CBF4" w14:textId="58919770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8" w:history="1">
            <w:r w:rsidR="00EC72AB" w:rsidRPr="00F72F7F">
              <w:rPr>
                <w:rStyle w:val="Hypertextovprepojenie"/>
              </w:rPr>
              <w:t>4.1.1.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Účel</w:t>
            </w:r>
            <w:r w:rsidR="00EC72AB" w:rsidRPr="00F72F7F">
              <w:rPr>
                <w:rStyle w:val="Hypertextovprepojenie"/>
                <w:spacing w:val="34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42</w:t>
            </w:r>
            <w:r w:rsidR="00EC72AB">
              <w:rPr>
                <w:webHidden/>
              </w:rPr>
              <w:fldChar w:fldCharType="end"/>
            </w:r>
          </w:hyperlink>
        </w:p>
        <w:p w14:paraId="19B2128E" w14:textId="705845B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9" w:history="1">
            <w:r w:rsidR="00EC72AB" w:rsidRPr="00F72F7F">
              <w:rPr>
                <w:rStyle w:val="Hypertextovprepojenie"/>
              </w:rPr>
              <w:t>4.1.2.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Použitá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metodika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6"/>
              </w:rPr>
              <w:t xml:space="preserve"> </w:t>
            </w:r>
            <w:r w:rsidR="00EC72AB" w:rsidRPr="00F72F7F">
              <w:rPr>
                <w:rStyle w:val="Hypertextovprepojenie"/>
              </w:rPr>
              <w:t>postup</w:t>
            </w:r>
            <w:r w:rsidR="00EC72AB" w:rsidRPr="00F72F7F">
              <w:rPr>
                <w:rStyle w:val="Hypertextovprepojenie"/>
                <w:spacing w:val="38"/>
              </w:rPr>
              <w:t xml:space="preserve"> </w:t>
            </w:r>
            <w:r w:rsidR="00EC72AB" w:rsidRPr="00F72F7F">
              <w:rPr>
                <w:rStyle w:val="Hypertextovprepojenie"/>
              </w:rPr>
              <w:t>meraní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42</w:t>
            </w:r>
            <w:r w:rsidR="00EC72AB">
              <w:rPr>
                <w:webHidden/>
              </w:rPr>
              <w:fldChar w:fldCharType="end"/>
            </w:r>
          </w:hyperlink>
        </w:p>
        <w:p w14:paraId="5F7E8CED" w14:textId="7578036E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0" w:history="1">
            <w:r w:rsidR="00EC72AB" w:rsidRPr="00F72F7F">
              <w:rPr>
                <w:rStyle w:val="Hypertextovprepojenie"/>
              </w:rPr>
              <w:t>4.1.3.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Vyhodnotenie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výsledkov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merania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43</w:t>
            </w:r>
            <w:r w:rsidR="00EC72AB">
              <w:rPr>
                <w:webHidden/>
              </w:rPr>
              <w:fldChar w:fldCharType="end"/>
            </w:r>
          </w:hyperlink>
        </w:p>
        <w:p w14:paraId="14F15AE8" w14:textId="15BC9FF2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1" w:history="1">
            <w:r w:rsidR="00EC72AB" w:rsidRPr="00F72F7F">
              <w:rPr>
                <w:rStyle w:val="Hypertextovprepojenie"/>
              </w:rPr>
              <w:t>4.1.4.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Skúšobný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protokol,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správa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o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meraní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44</w:t>
            </w:r>
            <w:r w:rsidR="00EC72AB">
              <w:rPr>
                <w:webHidden/>
              </w:rPr>
              <w:fldChar w:fldCharType="end"/>
            </w:r>
          </w:hyperlink>
        </w:p>
        <w:p w14:paraId="0A3944F6" w14:textId="46F01675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2" w:history="1">
            <w:r w:rsidR="00EC72AB" w:rsidRPr="00F72F7F">
              <w:rPr>
                <w:rStyle w:val="Hypertextovprepojenie"/>
              </w:rPr>
              <w:t>4.1.5.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Požiadavky na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vystrojenie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vŕtaných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pilót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oceľovými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meracími</w:t>
            </w:r>
            <w:r w:rsidR="00EC72AB" w:rsidRPr="00F72F7F">
              <w:rPr>
                <w:rStyle w:val="Hypertextovprepojenie"/>
                <w:spacing w:val="20"/>
              </w:rPr>
              <w:t xml:space="preserve"> </w:t>
            </w:r>
            <w:r w:rsidR="00EC72AB" w:rsidRPr="00F72F7F">
              <w:rPr>
                <w:rStyle w:val="Hypertextovprepojenie"/>
              </w:rPr>
              <w:t>trubkami</w:t>
            </w:r>
            <w:r w:rsidR="00EC72AB" w:rsidRPr="00F72F7F">
              <w:rPr>
                <w:rStyle w:val="Hypertextovprepojenie"/>
                <w:spacing w:val="17"/>
              </w:rPr>
              <w:t xml:space="preserve"> </w:t>
            </w:r>
            <w:r w:rsidR="00EC72AB" w:rsidRPr="00F72F7F">
              <w:rPr>
                <w:rStyle w:val="Hypertextovprepojenie"/>
              </w:rPr>
              <w:t>pre</w:t>
            </w:r>
            <w:r w:rsidR="00EC72AB" w:rsidRPr="00F72F7F">
              <w:rPr>
                <w:rStyle w:val="Hypertextovprepojenie"/>
                <w:spacing w:val="21"/>
              </w:rPr>
              <w:t xml:space="preserve"> </w:t>
            </w:r>
            <w:r w:rsidR="00EC72AB" w:rsidRPr="00F72F7F">
              <w:rPr>
                <w:rStyle w:val="Hypertextovprepojenie"/>
              </w:rPr>
              <w:t>výkon</w:t>
            </w:r>
            <w:r w:rsidR="00EC72AB" w:rsidRPr="00F72F7F">
              <w:rPr>
                <w:rStyle w:val="Hypertextovprepojenie"/>
                <w:spacing w:val="20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skúšok</w:t>
            </w:r>
            <w:r w:rsidR="00EC72AB" w:rsidRPr="00F72F7F">
              <w:rPr>
                <w:rStyle w:val="Hypertextovprepojenie"/>
                <w:spacing w:val="21"/>
              </w:rPr>
              <w:t xml:space="preserve"> </w:t>
            </w:r>
            <w:r w:rsidR="00EC72AB" w:rsidRPr="00F72F7F">
              <w:rPr>
                <w:rStyle w:val="Hypertextovprepojenie"/>
              </w:rPr>
              <w:t>CHA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44</w:t>
            </w:r>
            <w:r w:rsidR="00EC72AB">
              <w:rPr>
                <w:webHidden/>
              </w:rPr>
              <w:fldChar w:fldCharType="end"/>
            </w:r>
          </w:hyperlink>
        </w:p>
        <w:p w14:paraId="52173A34" w14:textId="01B3813D" w:rsidR="00EC72AB" w:rsidRDefault="00352F57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63" w:history="1">
            <w:r w:rsidR="00EC72AB" w:rsidRPr="00F72F7F">
              <w:rPr>
                <w:rStyle w:val="Hypertextovprepojenie"/>
                <w:noProof/>
              </w:rPr>
              <w:t>5.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(35-GEOTECHNICKÝ MONITORING PRE OBJEKTY LÍNIOVÝCH ČASTÍ POZEMNÝCH KOMUNIKÁCIÍ)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_Toc178188263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6020B681" w14:textId="77D46622" w:rsidR="00EC72AB" w:rsidRDefault="00352F57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64" w:history="1">
            <w:r w:rsidR="00EC72AB" w:rsidRPr="00F72F7F">
              <w:rPr>
                <w:rStyle w:val="Hypertextovprepojenie"/>
                <w:noProof/>
              </w:rPr>
              <w:t>6.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(4-ODVODŇOVACIE ZARIADENIA A CHRÁNIČKY)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_Toc178188264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620655FE" w14:textId="6F9D1AD5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65" w:history="1">
            <w:r w:rsidR="00EC72AB" w:rsidRPr="00F72F7F">
              <w:rPr>
                <w:rStyle w:val="Hypertextovprepojenie"/>
                <w:noProof/>
              </w:rPr>
              <w:t>6.1.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ŠTRBINOVÉ ODVODŇOVACIE ŽĽABY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_Toc178188265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281DD707" w14:textId="13451FBD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6" w:history="1">
            <w:r w:rsidR="00EC72AB" w:rsidRPr="00F72F7F">
              <w:rPr>
                <w:rStyle w:val="Hypertextovprepojenie"/>
              </w:rPr>
              <w:t>6.1.1.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Základné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pojmy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47</w:t>
            </w:r>
            <w:r w:rsidR="00EC72AB">
              <w:rPr>
                <w:webHidden/>
              </w:rPr>
              <w:fldChar w:fldCharType="end"/>
            </w:r>
          </w:hyperlink>
        </w:p>
        <w:p w14:paraId="1BCEF4A6" w14:textId="79F9DAD5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7" w:history="1">
            <w:r w:rsidR="00EC72AB" w:rsidRPr="00F72F7F">
              <w:rPr>
                <w:rStyle w:val="Hypertextovprepojenie"/>
              </w:rPr>
              <w:t>6.1.2.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Charakteristika</w:t>
            </w:r>
            <w:r w:rsidR="00EC72AB" w:rsidRPr="00F72F7F">
              <w:rPr>
                <w:rStyle w:val="Hypertextovprepojenie"/>
                <w:spacing w:val="66"/>
              </w:rPr>
              <w:t xml:space="preserve"> </w:t>
            </w:r>
            <w:r w:rsidR="00EC72AB" w:rsidRPr="00F72F7F">
              <w:rPr>
                <w:rStyle w:val="Hypertextovprepojenie"/>
              </w:rPr>
              <w:t>žľabov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47</w:t>
            </w:r>
            <w:r w:rsidR="00EC72AB">
              <w:rPr>
                <w:webHidden/>
              </w:rPr>
              <w:fldChar w:fldCharType="end"/>
            </w:r>
          </w:hyperlink>
        </w:p>
        <w:p w14:paraId="6D8C3442" w14:textId="3F34871D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8" w:history="1">
            <w:r w:rsidR="00EC72AB" w:rsidRPr="00F72F7F">
              <w:rPr>
                <w:rStyle w:val="Hypertextovprepojenie"/>
              </w:rPr>
              <w:t>6.1.3.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Požadované</w:t>
            </w:r>
            <w:r w:rsidR="00EC72AB" w:rsidRPr="00F72F7F">
              <w:rPr>
                <w:rStyle w:val="Hypertextovprepojenie"/>
                <w:spacing w:val="62"/>
              </w:rPr>
              <w:t xml:space="preserve"> </w:t>
            </w:r>
            <w:r w:rsidR="00EC72AB" w:rsidRPr="00F72F7F">
              <w:rPr>
                <w:rStyle w:val="Hypertextovprepojenie"/>
              </w:rPr>
              <w:t>vlastnosti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47</w:t>
            </w:r>
            <w:r w:rsidR="00EC72AB">
              <w:rPr>
                <w:webHidden/>
              </w:rPr>
              <w:fldChar w:fldCharType="end"/>
            </w:r>
          </w:hyperlink>
        </w:p>
        <w:p w14:paraId="36BDAB68" w14:textId="4652433F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9" w:history="1">
            <w:r w:rsidR="00EC72AB" w:rsidRPr="00F72F7F">
              <w:rPr>
                <w:rStyle w:val="Hypertextovprepojenie"/>
              </w:rPr>
              <w:t>6.1.4.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Tvary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prvkov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povolená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tolerancia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47</w:t>
            </w:r>
            <w:r w:rsidR="00EC72AB">
              <w:rPr>
                <w:webHidden/>
              </w:rPr>
              <w:fldChar w:fldCharType="end"/>
            </w:r>
          </w:hyperlink>
        </w:p>
        <w:p w14:paraId="2565901F" w14:textId="5326BF26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0" w:history="1">
            <w:r w:rsidR="00EC72AB" w:rsidRPr="00F72F7F">
              <w:rPr>
                <w:rStyle w:val="Hypertextovprepojenie"/>
              </w:rPr>
              <w:t>6.1.5.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Statika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14:paraId="4456B8D9" w14:textId="52901A8B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1" w:history="1">
            <w:r w:rsidR="00EC72AB" w:rsidRPr="00F72F7F">
              <w:rPr>
                <w:rStyle w:val="Hypertextovprepojenie"/>
              </w:rPr>
              <w:t>6.1.6.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Betón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14:paraId="4DFE3087" w14:textId="4043B310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2" w:history="1">
            <w:r w:rsidR="00EC72AB" w:rsidRPr="00F72F7F">
              <w:rPr>
                <w:rStyle w:val="Hypertextovprepojenie"/>
              </w:rPr>
              <w:t>6.1.7.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Výstuž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14:paraId="2B9880C3" w14:textId="49F8AAA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3" w:history="1">
            <w:r w:rsidR="00EC72AB" w:rsidRPr="00F72F7F">
              <w:rPr>
                <w:rStyle w:val="Hypertextovprepojenie"/>
              </w:rPr>
              <w:t>6.1.8.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Mreže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14:paraId="14908AE4" w14:textId="36864D4A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4" w:history="1">
            <w:r w:rsidR="00EC72AB" w:rsidRPr="00F72F7F">
              <w:rPr>
                <w:rStyle w:val="Hypertextovprepojenie"/>
              </w:rPr>
              <w:t>6.1.9.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Tesnosť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spojenia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prvkov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14:paraId="082CFC56" w14:textId="679F2EA3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5" w:history="1">
            <w:r w:rsidR="00EC72AB" w:rsidRPr="00F72F7F">
              <w:rPr>
                <w:rStyle w:val="Hypertextovprepojenie"/>
              </w:rPr>
              <w:t>6.1.10.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Vpusty,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požíarne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uzávery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(čistiace</w:t>
            </w:r>
            <w:r w:rsidR="00EC72AB" w:rsidRPr="00F72F7F">
              <w:rPr>
                <w:rStyle w:val="Hypertextovprepojenie"/>
                <w:spacing w:val="45"/>
              </w:rPr>
              <w:t xml:space="preserve"> </w:t>
            </w:r>
            <w:r w:rsidR="00EC72AB" w:rsidRPr="00F72F7F">
              <w:rPr>
                <w:rStyle w:val="Hypertextovprepojenie"/>
              </w:rPr>
              <w:t>kusy)</w:t>
            </w:r>
            <w:r w:rsidR="00EC72AB" w:rsidRPr="00F72F7F">
              <w:rPr>
                <w:rStyle w:val="Hypertextovprepojenie"/>
                <w:spacing w:val="45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9"/>
              </w:rPr>
              <w:t xml:space="preserve"> </w:t>
            </w:r>
            <w:r w:rsidR="00EC72AB" w:rsidRPr="00F72F7F">
              <w:rPr>
                <w:rStyle w:val="Hypertextovprepojenie"/>
              </w:rPr>
              <w:t>doplnkové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prvky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14:paraId="40D928DD" w14:textId="5C67BA66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6" w:history="1">
            <w:r w:rsidR="00EC72AB" w:rsidRPr="00F72F7F">
              <w:rPr>
                <w:rStyle w:val="Hypertextovprepojenie"/>
              </w:rPr>
              <w:t>6.1.11.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Realizácia štrbinových žľabov.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14:paraId="660173E9" w14:textId="50064E4D" w:rsidR="00EC72AB" w:rsidRDefault="00352F57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77" w:history="1">
            <w:r w:rsidR="00EC72AB" w:rsidRPr="00F72F7F">
              <w:rPr>
                <w:rStyle w:val="Hypertextovprepojenie"/>
                <w:noProof/>
              </w:rPr>
              <w:t>7.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HORIZONTÁLNE ODVODŇOVACIE VRTY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_Toc178188277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50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60C89260" w14:textId="49B60F2E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78" w:history="1">
            <w:r w:rsidR="00EC72AB" w:rsidRPr="00F72F7F">
              <w:rPr>
                <w:rStyle w:val="Hypertextovprepojenie"/>
                <w:noProof/>
              </w:rPr>
              <w:t>7.1.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ÚVOD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_Toc178188278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50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09A459D3" w14:textId="4679468B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9" w:history="1">
            <w:r w:rsidR="00EC72AB" w:rsidRPr="00F72F7F">
              <w:rPr>
                <w:rStyle w:val="Hypertextovprepojenie"/>
              </w:rPr>
              <w:t>7.1.1.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Všeobecne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50</w:t>
            </w:r>
            <w:r w:rsidR="00EC72AB">
              <w:rPr>
                <w:webHidden/>
              </w:rPr>
              <w:fldChar w:fldCharType="end"/>
            </w:r>
          </w:hyperlink>
        </w:p>
        <w:p w14:paraId="0116AB2E" w14:textId="6CDA3A1D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0" w:history="1">
            <w:r w:rsidR="00EC72AB" w:rsidRPr="00F72F7F">
              <w:rPr>
                <w:rStyle w:val="Hypertextovprepojenie"/>
              </w:rPr>
              <w:t>7.1.2.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Odborná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spôsobilosť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14:paraId="5DB1A7AD" w14:textId="372E358C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1" w:history="1">
            <w:r w:rsidR="00EC72AB" w:rsidRPr="00F72F7F">
              <w:rPr>
                <w:rStyle w:val="Hypertextovprepojenie"/>
              </w:rPr>
              <w:t>7.1.3.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Vytýčenie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14:paraId="037A78E3" w14:textId="2CEA5020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2" w:history="1">
            <w:r w:rsidR="00EC72AB" w:rsidRPr="00F72F7F">
              <w:rPr>
                <w:rStyle w:val="Hypertextovprepojenie"/>
              </w:rPr>
              <w:t>7.1.4.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Zmeny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vyvolané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odlišnosťou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geologických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pomerov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14:paraId="0C7C3DA9" w14:textId="7126F745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83" w:history="1">
            <w:r w:rsidR="00EC72AB" w:rsidRPr="00F72F7F">
              <w:rPr>
                <w:rStyle w:val="Hypertextovprepojenie"/>
                <w:noProof/>
              </w:rPr>
              <w:t>7.2.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MATERIÁLY, STAVEBNÉ DIELCE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_Toc178188283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51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155641C8" w14:textId="218133AF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4" w:history="1">
            <w:r w:rsidR="00EC72AB" w:rsidRPr="00F72F7F">
              <w:rPr>
                <w:rStyle w:val="Hypertextovprepojenie"/>
              </w:rPr>
              <w:t>7.2.1.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Všeobecne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14:paraId="292650C7" w14:textId="499A1B65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5" w:history="1">
            <w:r w:rsidR="00EC72AB" w:rsidRPr="00F72F7F">
              <w:rPr>
                <w:rStyle w:val="Hypertextovprepojenie"/>
              </w:rPr>
              <w:t>7.2.2.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Horizontálne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odvodňovacie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 xml:space="preserve">vrty  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materiály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k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ich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výrobe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14:paraId="3DF5A1D5" w14:textId="5FDEF380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6" w:history="1">
            <w:r w:rsidR="00EC72AB" w:rsidRPr="00F72F7F">
              <w:rPr>
                <w:rStyle w:val="Hypertextovprepojenie"/>
              </w:rPr>
              <w:t>7.2.3.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Dodávka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skladovanie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14:paraId="134E436B" w14:textId="75E3EA5D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87" w:history="1">
            <w:r w:rsidR="00EC72AB" w:rsidRPr="00F72F7F">
              <w:rPr>
                <w:rStyle w:val="Hypertextovprepojenie"/>
                <w:noProof/>
              </w:rPr>
              <w:t>7.3.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VYKONANIE PRÁC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_Toc178188287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52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3C7D2DF2" w14:textId="694CF434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8" w:history="1">
            <w:r w:rsidR="00EC72AB" w:rsidRPr="00F72F7F">
              <w:rPr>
                <w:rStyle w:val="Hypertextovprepojenie"/>
              </w:rPr>
              <w:t>7.3.1.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Všeobecne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52</w:t>
            </w:r>
            <w:r w:rsidR="00EC72AB">
              <w:rPr>
                <w:webHidden/>
              </w:rPr>
              <w:fldChar w:fldCharType="end"/>
            </w:r>
          </w:hyperlink>
        </w:p>
        <w:p w14:paraId="29588118" w14:textId="241093BD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9" w:history="1">
            <w:r w:rsidR="00EC72AB" w:rsidRPr="00F72F7F">
              <w:rPr>
                <w:rStyle w:val="Hypertextovprepojenie"/>
              </w:rPr>
              <w:t>7.3.2.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Vrtné</w:t>
            </w:r>
            <w:r w:rsidR="00EC72AB" w:rsidRPr="00F72F7F">
              <w:rPr>
                <w:rStyle w:val="Hypertextovprepojenie"/>
                <w:spacing w:val="34"/>
              </w:rPr>
              <w:t xml:space="preserve"> </w:t>
            </w:r>
            <w:r w:rsidR="00EC72AB" w:rsidRPr="00F72F7F">
              <w:rPr>
                <w:rStyle w:val="Hypertextovprepojenie"/>
              </w:rPr>
              <w:t>práce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52</w:t>
            </w:r>
            <w:r w:rsidR="00EC72AB">
              <w:rPr>
                <w:webHidden/>
              </w:rPr>
              <w:fldChar w:fldCharType="end"/>
            </w:r>
          </w:hyperlink>
        </w:p>
        <w:p w14:paraId="435D49F0" w14:textId="0132807C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0" w:history="1">
            <w:r w:rsidR="00EC72AB" w:rsidRPr="00F72F7F">
              <w:rPr>
                <w:rStyle w:val="Hypertextovprepojenie"/>
              </w:rPr>
              <w:t>7.3.3.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Príslušenstvo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52</w:t>
            </w:r>
            <w:r w:rsidR="00EC72AB">
              <w:rPr>
                <w:webHidden/>
              </w:rPr>
              <w:fldChar w:fldCharType="end"/>
            </w:r>
          </w:hyperlink>
        </w:p>
        <w:p w14:paraId="6CEA5C51" w14:textId="5EAED713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1" w:history="1">
            <w:r w:rsidR="00EC72AB" w:rsidRPr="00F72F7F">
              <w:rPr>
                <w:rStyle w:val="Hypertextovprepojenie"/>
              </w:rPr>
              <w:t>7.3.4.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Údaje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o</w:t>
            </w:r>
            <w:r w:rsidR="00EC72AB" w:rsidRPr="00F72F7F">
              <w:rPr>
                <w:rStyle w:val="Hypertextovprepojenie"/>
                <w:spacing w:val="29"/>
              </w:rPr>
              <w:t xml:space="preserve"> </w:t>
            </w:r>
            <w:r w:rsidR="00EC72AB" w:rsidRPr="00F72F7F">
              <w:rPr>
                <w:rStyle w:val="Hypertextovprepojenie"/>
              </w:rPr>
              <w:t>strojoch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53</w:t>
            </w:r>
            <w:r w:rsidR="00EC72AB">
              <w:rPr>
                <w:webHidden/>
              </w:rPr>
              <w:fldChar w:fldCharType="end"/>
            </w:r>
          </w:hyperlink>
        </w:p>
        <w:p w14:paraId="75E49159" w14:textId="67F10826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2" w:history="1">
            <w:r w:rsidR="00EC72AB" w:rsidRPr="00F72F7F">
              <w:rPr>
                <w:rStyle w:val="Hypertextovprepojenie"/>
              </w:rPr>
              <w:t>7.3.5.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Záznam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o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realizácii</w:t>
            </w:r>
            <w:r w:rsidR="00EC72AB" w:rsidRPr="00F72F7F">
              <w:rPr>
                <w:rStyle w:val="Hypertextovprepojenie"/>
                <w:spacing w:val="30"/>
              </w:rPr>
              <w:t xml:space="preserve"> </w:t>
            </w:r>
            <w:r w:rsidR="00EC72AB" w:rsidRPr="00F72F7F">
              <w:rPr>
                <w:rStyle w:val="Hypertextovprepojenie"/>
              </w:rPr>
              <w:t>HV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53</w:t>
            </w:r>
            <w:r w:rsidR="00EC72AB">
              <w:rPr>
                <w:webHidden/>
              </w:rPr>
              <w:fldChar w:fldCharType="end"/>
            </w:r>
          </w:hyperlink>
        </w:p>
        <w:p w14:paraId="5CA90256" w14:textId="7015144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3" w:history="1">
            <w:r w:rsidR="00EC72AB" w:rsidRPr="00F72F7F">
              <w:rPr>
                <w:rStyle w:val="Hypertextovprepojenie"/>
              </w:rPr>
              <w:t>7.3.6.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Klimatické</w:t>
            </w:r>
            <w:r w:rsidR="00EC72AB" w:rsidRPr="00F72F7F">
              <w:rPr>
                <w:rStyle w:val="Hypertextovprepojenie"/>
                <w:spacing w:val="63"/>
              </w:rPr>
              <w:t xml:space="preserve"> </w:t>
            </w:r>
            <w:r w:rsidR="00EC72AB" w:rsidRPr="00F72F7F">
              <w:rPr>
                <w:rStyle w:val="Hypertextovprepojenie"/>
              </w:rPr>
              <w:t>obmedzenia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53</w:t>
            </w:r>
            <w:r w:rsidR="00EC72AB">
              <w:rPr>
                <w:webHidden/>
              </w:rPr>
              <w:fldChar w:fldCharType="end"/>
            </w:r>
          </w:hyperlink>
        </w:p>
        <w:p w14:paraId="5ACB7296" w14:textId="649E1351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4" w:history="1">
            <w:r w:rsidR="00EC72AB" w:rsidRPr="00F72F7F">
              <w:rPr>
                <w:rStyle w:val="Hypertextovprepojenie"/>
              </w:rPr>
              <w:t>7.3.7.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Ochrana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životného</w:t>
            </w:r>
            <w:r w:rsidR="00EC72AB" w:rsidRPr="00F72F7F">
              <w:rPr>
                <w:rStyle w:val="Hypertextovprepojenie"/>
                <w:spacing w:val="50"/>
              </w:rPr>
              <w:t xml:space="preserve"> </w:t>
            </w:r>
            <w:r w:rsidR="00EC72AB" w:rsidRPr="00F72F7F">
              <w:rPr>
                <w:rStyle w:val="Hypertextovprepojenie"/>
              </w:rPr>
              <w:t>prostredia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53</w:t>
            </w:r>
            <w:r w:rsidR="00EC72AB">
              <w:rPr>
                <w:webHidden/>
              </w:rPr>
              <w:fldChar w:fldCharType="end"/>
            </w:r>
          </w:hyperlink>
        </w:p>
        <w:p w14:paraId="49F7BA0F" w14:textId="5FD0EC37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95" w:history="1">
            <w:r w:rsidR="00EC72AB" w:rsidRPr="00F72F7F">
              <w:rPr>
                <w:rStyle w:val="Hypertextovprepojenie"/>
                <w:noProof/>
              </w:rPr>
              <w:t>7.4.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SKÚŠANIE A PREBERANIE PRÁC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_Toc178188295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53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3FA9BBEC" w14:textId="42972B7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6" w:history="1">
            <w:r w:rsidR="00EC72AB" w:rsidRPr="00F72F7F">
              <w:rPr>
                <w:rStyle w:val="Hypertextovprepojenie"/>
              </w:rPr>
              <w:t>7.4.1.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Druhy</w:t>
            </w:r>
            <w:r w:rsidR="00EC72AB" w:rsidRPr="00F72F7F">
              <w:rPr>
                <w:rStyle w:val="Hypertextovprepojenie"/>
                <w:spacing w:val="26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skúšok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HV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54</w:t>
            </w:r>
            <w:r w:rsidR="00EC72AB">
              <w:rPr>
                <w:webHidden/>
              </w:rPr>
              <w:fldChar w:fldCharType="end"/>
            </w:r>
          </w:hyperlink>
        </w:p>
        <w:p w14:paraId="6D9B2AD8" w14:textId="0623650A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7" w:history="1">
            <w:r w:rsidR="00EC72AB" w:rsidRPr="00F72F7F">
              <w:rPr>
                <w:rStyle w:val="Hypertextovprepojenie"/>
              </w:rPr>
              <w:t>7.4.2.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Preberanie</w:t>
            </w:r>
            <w:r w:rsidR="00EC72AB" w:rsidRPr="00F72F7F">
              <w:rPr>
                <w:rStyle w:val="Hypertextovprepojenie"/>
                <w:spacing w:val="37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zameranie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54</w:t>
            </w:r>
            <w:r w:rsidR="00EC72AB">
              <w:rPr>
                <w:webHidden/>
              </w:rPr>
              <w:fldChar w:fldCharType="end"/>
            </w:r>
          </w:hyperlink>
        </w:p>
        <w:p w14:paraId="74C77FB3" w14:textId="1669E7BF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98" w:history="1">
            <w:r w:rsidR="00EC72AB" w:rsidRPr="00F72F7F">
              <w:rPr>
                <w:rStyle w:val="Hypertextovprepojenie"/>
                <w:noProof/>
              </w:rPr>
              <w:t>7.5.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MERANIE VÝMER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_Toc178188298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54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247AF123" w14:textId="27A783CD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99" w:history="1">
            <w:r w:rsidR="00EC72AB" w:rsidRPr="00F72F7F">
              <w:rPr>
                <w:rStyle w:val="Hypertextovprepojenie"/>
                <w:noProof/>
              </w:rPr>
              <w:t>7.6.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SÚVISIACE NORMY A PREDPISY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_Toc178188299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54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1B818FFA" w14:textId="4D5FC81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0" w:history="1">
            <w:r w:rsidR="00EC72AB" w:rsidRPr="00F72F7F">
              <w:rPr>
                <w:rStyle w:val="Hypertextovprepojenie"/>
              </w:rPr>
              <w:t>7.6.1.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normy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54</w:t>
            </w:r>
            <w:r w:rsidR="00EC72AB">
              <w:rPr>
                <w:webHidden/>
              </w:rPr>
              <w:fldChar w:fldCharType="end"/>
            </w:r>
          </w:hyperlink>
        </w:p>
        <w:p w14:paraId="547D2F81" w14:textId="3BDCA663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1" w:history="1">
            <w:r w:rsidR="00EC72AB" w:rsidRPr="00F72F7F">
              <w:rPr>
                <w:rStyle w:val="Hypertextovprepojenie"/>
              </w:rPr>
              <w:t>7.6.2.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55</w:t>
            </w:r>
            <w:r w:rsidR="00EC72AB">
              <w:rPr>
                <w:webHidden/>
              </w:rPr>
              <w:fldChar w:fldCharType="end"/>
            </w:r>
          </w:hyperlink>
        </w:p>
        <w:p w14:paraId="61943EDA" w14:textId="76436886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2" w:history="1">
            <w:r w:rsidR="00EC72AB" w:rsidRPr="00F72F7F">
              <w:rPr>
                <w:rStyle w:val="Hypertextovprepojenie"/>
              </w:rPr>
              <w:t>7.6.3.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právne</w:t>
            </w:r>
            <w:r w:rsidR="00EC72AB" w:rsidRPr="00F72F7F">
              <w:rPr>
                <w:rStyle w:val="Hypertextovprepojenie"/>
                <w:spacing w:val="52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55</w:t>
            </w:r>
            <w:r w:rsidR="00EC72AB">
              <w:rPr>
                <w:webHidden/>
              </w:rPr>
              <w:fldChar w:fldCharType="end"/>
            </w:r>
          </w:hyperlink>
        </w:p>
        <w:p w14:paraId="0F3C2CFB" w14:textId="544F69BF" w:rsidR="00EC72AB" w:rsidRDefault="00352F57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03" w:history="1">
            <w:r w:rsidR="00EC72AB" w:rsidRPr="00F72F7F">
              <w:rPr>
                <w:rStyle w:val="Hypertextovprepojenie"/>
                <w:noProof/>
              </w:rPr>
              <w:t>8.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(5 - PODKLADOVÉ VRSTVY)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_Toc178188303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12964F5C" w14:textId="281BD934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04" w:history="1">
            <w:r w:rsidR="00EC72AB" w:rsidRPr="00F72F7F">
              <w:rPr>
                <w:rStyle w:val="Hypertextovprepojenie"/>
                <w:noProof/>
              </w:rPr>
              <w:t>8.1.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VÝROBA A DOPRAVA PODKLADNÝCH VRSTIEV.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_Toc178188304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2B6F3C6A" w14:textId="42C3BC8D" w:rsidR="00EC72AB" w:rsidRDefault="00352F57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05" w:history="1">
            <w:r w:rsidR="00EC72AB" w:rsidRPr="00F72F7F">
              <w:rPr>
                <w:rStyle w:val="Hypertextovprepojenie"/>
                <w:noProof/>
              </w:rPr>
              <w:t>9.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         (VÝROBA, DOPRAVA A ROZPRESTIERANIE ASFALTOVÝCH  ZMESÍ)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_Toc178188305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656D66A1" w14:textId="37175BAE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06" w:history="1">
            <w:r w:rsidR="00EC72AB" w:rsidRPr="00F72F7F">
              <w:rPr>
                <w:rStyle w:val="Hypertextovprepojenie"/>
                <w:noProof/>
              </w:rPr>
              <w:t>9.1.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STROJOVÉ VYBAVENIE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_Toc178188306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31070A34" w14:textId="18A07F49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7" w:history="1">
            <w:r w:rsidR="00EC72AB" w:rsidRPr="00F72F7F">
              <w:rPr>
                <w:rStyle w:val="Hypertextovprepojenie"/>
              </w:rPr>
              <w:t>9.1.1.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Obaľovacia</w:t>
            </w:r>
            <w:r w:rsidR="00EC72AB" w:rsidRPr="00F72F7F">
              <w:rPr>
                <w:rStyle w:val="Hypertextovprepojenie"/>
                <w:spacing w:val="54"/>
              </w:rPr>
              <w:t xml:space="preserve"> </w:t>
            </w:r>
            <w:r w:rsidR="00EC72AB" w:rsidRPr="00F72F7F">
              <w:rPr>
                <w:rStyle w:val="Hypertextovprepojenie"/>
              </w:rPr>
              <w:t>súprava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57</w:t>
            </w:r>
            <w:r w:rsidR="00EC72AB">
              <w:rPr>
                <w:webHidden/>
              </w:rPr>
              <w:fldChar w:fldCharType="end"/>
            </w:r>
          </w:hyperlink>
        </w:p>
        <w:p w14:paraId="761F2CF4" w14:textId="0823F913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8" w:history="1">
            <w:r w:rsidR="00EC72AB" w:rsidRPr="00F72F7F">
              <w:rPr>
                <w:rStyle w:val="Hypertextovprepojenie"/>
              </w:rPr>
              <w:t>9.1.2.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Vozidlá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57</w:t>
            </w:r>
            <w:r w:rsidR="00EC72AB">
              <w:rPr>
                <w:webHidden/>
              </w:rPr>
              <w:fldChar w:fldCharType="end"/>
            </w:r>
          </w:hyperlink>
        </w:p>
        <w:p w14:paraId="250C7218" w14:textId="377F60D3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9" w:history="1">
            <w:r w:rsidR="00EC72AB" w:rsidRPr="00F72F7F">
              <w:rPr>
                <w:rStyle w:val="Hypertextovprepojenie"/>
              </w:rPr>
              <w:t>9.1.3.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Finišery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57</w:t>
            </w:r>
            <w:r w:rsidR="00EC72AB">
              <w:rPr>
                <w:webHidden/>
              </w:rPr>
              <w:fldChar w:fldCharType="end"/>
            </w:r>
          </w:hyperlink>
        </w:p>
        <w:p w14:paraId="6981DA75" w14:textId="134C29BE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0" w:history="1">
            <w:r w:rsidR="00EC72AB" w:rsidRPr="00F72F7F">
              <w:rPr>
                <w:rStyle w:val="Hypertextovprepojenie"/>
              </w:rPr>
              <w:t>9.1.4.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Hutniace</w:t>
            </w:r>
            <w:r w:rsidR="00EC72AB" w:rsidRPr="00F72F7F">
              <w:rPr>
                <w:rStyle w:val="Hypertextovprepojenie"/>
                <w:spacing w:val="53"/>
              </w:rPr>
              <w:t xml:space="preserve"> </w:t>
            </w:r>
            <w:r w:rsidR="00EC72AB" w:rsidRPr="00F72F7F">
              <w:rPr>
                <w:rStyle w:val="Hypertextovprepojenie"/>
              </w:rPr>
              <w:t>mechanizmy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58</w:t>
            </w:r>
            <w:r w:rsidR="00EC72AB">
              <w:rPr>
                <w:webHidden/>
              </w:rPr>
              <w:fldChar w:fldCharType="end"/>
            </w:r>
          </w:hyperlink>
        </w:p>
        <w:p w14:paraId="35A6AF3E" w14:textId="2CB70119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11" w:history="1">
            <w:r w:rsidR="00EC72AB" w:rsidRPr="00F72F7F">
              <w:rPr>
                <w:rStyle w:val="Hypertextovprepojenie"/>
                <w:noProof/>
              </w:rPr>
              <w:t>9.2.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STAVEBNÉ PRÁCE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_Toc178188311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58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569DB736" w14:textId="20E8BB26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2" w:history="1">
            <w:r w:rsidR="00EC72AB" w:rsidRPr="00F72F7F">
              <w:rPr>
                <w:rStyle w:val="Hypertextovprepojenie"/>
              </w:rPr>
              <w:t>9.2.1.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Výroba asfaltovej zmesi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58</w:t>
            </w:r>
            <w:r w:rsidR="00EC72AB">
              <w:rPr>
                <w:webHidden/>
              </w:rPr>
              <w:fldChar w:fldCharType="end"/>
            </w:r>
          </w:hyperlink>
        </w:p>
        <w:p w14:paraId="7B8A7CB6" w14:textId="33D3684C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3" w:history="1">
            <w:r w:rsidR="00EC72AB" w:rsidRPr="00F72F7F">
              <w:rPr>
                <w:rStyle w:val="Hypertextovprepojenie"/>
              </w:rPr>
              <w:t>9.2.2.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Doprava asfaltových zmesí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59</w:t>
            </w:r>
            <w:r w:rsidR="00EC72AB">
              <w:rPr>
                <w:webHidden/>
              </w:rPr>
              <w:fldChar w:fldCharType="end"/>
            </w:r>
          </w:hyperlink>
        </w:p>
        <w:p w14:paraId="0ADF5A1E" w14:textId="5A91207B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4" w:history="1">
            <w:r w:rsidR="00EC72AB" w:rsidRPr="00F72F7F">
              <w:rPr>
                <w:rStyle w:val="Hypertextovprepojenie"/>
              </w:rPr>
              <w:t>9.2.3.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Rozprestieranie zmesí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59</w:t>
            </w:r>
            <w:r w:rsidR="00EC72AB">
              <w:rPr>
                <w:webHidden/>
              </w:rPr>
              <w:fldChar w:fldCharType="end"/>
            </w:r>
          </w:hyperlink>
        </w:p>
        <w:p w14:paraId="3590D816" w14:textId="3A3609B1" w:rsidR="00EC72AB" w:rsidRDefault="00352F57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5" w:history="1">
            <w:r w:rsidR="00EC72AB" w:rsidRPr="00F72F7F">
              <w:rPr>
                <w:rStyle w:val="Hypertextovprepojenie"/>
              </w:rPr>
              <w:t>9.2.4.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Zhutňovanie zmesí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60</w:t>
            </w:r>
            <w:r w:rsidR="00EC72AB">
              <w:rPr>
                <w:webHidden/>
              </w:rPr>
              <w:fldChar w:fldCharType="end"/>
            </w:r>
          </w:hyperlink>
        </w:p>
        <w:p w14:paraId="10BE9DC2" w14:textId="44E1490D" w:rsidR="00EC72AB" w:rsidRDefault="00352F57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16" w:history="1">
            <w:r w:rsidR="00EC72AB" w:rsidRPr="00F72F7F">
              <w:rPr>
                <w:rStyle w:val="Hypertextovprepojenie"/>
                <w:noProof/>
              </w:rPr>
              <w:t>9.3.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SKÚŠANIE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_Toc178188316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60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14:paraId="476ADC08" w14:textId="7BB6E62D" w:rsidR="007127CB" w:rsidRDefault="007127CB" w:rsidP="007127CB">
          <w:pPr>
            <w:ind w:left="-142" w:firstLine="142"/>
          </w:pPr>
          <w:r w:rsidRPr="003230EB">
            <w:rPr>
              <w:rStyle w:val="Hypertextovprepojenie"/>
              <w:noProof/>
              <w:sz w:val="24"/>
              <w:szCs w:val="24"/>
            </w:rPr>
            <w:fldChar w:fldCharType="end"/>
          </w:r>
        </w:p>
      </w:sdtContent>
    </w:sdt>
    <w:p w14:paraId="21A91A30" w14:textId="77777777" w:rsidR="007127CB" w:rsidRDefault="007127CB" w:rsidP="007127CB">
      <w:pPr>
        <w:pStyle w:val="Obsah1"/>
        <w:tabs>
          <w:tab w:val="clear" w:pos="440"/>
          <w:tab w:val="left" w:pos="462"/>
          <w:tab w:val="left" w:leader="dot" w:pos="8969"/>
        </w:tabs>
        <w:spacing w:before="520"/>
        <w:sectPr w:rsidR="007127CB" w:rsidSect="007127CB">
          <w:headerReference w:type="default" r:id="rId15"/>
          <w:footerReference w:type="default" r:id="rId16"/>
          <w:type w:val="continuous"/>
          <w:pgSz w:w="11900" w:h="16840"/>
          <w:pgMar w:top="1191" w:right="1021" w:bottom="1247" w:left="1242" w:header="709" w:footer="709" w:gutter="0"/>
          <w:cols w:space="708"/>
        </w:sectPr>
      </w:pPr>
    </w:p>
    <w:p w14:paraId="6F5E6F43" w14:textId="77777777" w:rsidR="007127CB" w:rsidRPr="001F318B" w:rsidRDefault="007127CB" w:rsidP="001F318B">
      <w:pPr>
        <w:pStyle w:val="Nadpis1"/>
      </w:pPr>
      <w:bookmarkStart w:id="10" w:name="_TOC_250136"/>
      <w:bookmarkStart w:id="11" w:name="_Toc178188176"/>
      <w:r w:rsidRPr="001F318B">
        <w:lastRenderedPageBreak/>
        <w:t xml:space="preserve">ZVLÁŠTNE TECHNICKO-KVALITATÍVNE PODMIENKY (0 - </w:t>
      </w:r>
      <w:bookmarkEnd w:id="10"/>
      <w:r w:rsidRPr="001F318B">
        <w:t>VŠEOBECNÉ)</w:t>
      </w:r>
      <w:bookmarkEnd w:id="11"/>
    </w:p>
    <w:p w14:paraId="570BFB24" w14:textId="77777777" w:rsidR="007127CB" w:rsidRPr="001F318B" w:rsidRDefault="007127CB" w:rsidP="001F318B">
      <w:pPr>
        <w:pStyle w:val="Nadpis2"/>
      </w:pPr>
      <w:bookmarkStart w:id="12" w:name="_TOC_250135"/>
      <w:bookmarkStart w:id="13" w:name="_Toc178188177"/>
      <w:r w:rsidRPr="001F318B">
        <w:t xml:space="preserve">ÚVODNÁ </w:t>
      </w:r>
      <w:bookmarkEnd w:id="12"/>
      <w:r w:rsidRPr="001F318B">
        <w:t>KAPITOLA</w:t>
      </w:r>
      <w:bookmarkEnd w:id="13"/>
    </w:p>
    <w:p w14:paraId="1C093E8E" w14:textId="77777777" w:rsidR="007127CB" w:rsidRDefault="007127CB" w:rsidP="001F318B">
      <w:pPr>
        <w:pStyle w:val="Nadpis3"/>
      </w:pPr>
      <w:bookmarkStart w:id="14" w:name="_TOC_250134"/>
      <w:bookmarkStart w:id="15" w:name="_Toc178188178"/>
      <w:r>
        <w:t>Predmet</w:t>
      </w:r>
      <w:r>
        <w:rPr>
          <w:spacing w:val="80"/>
        </w:rPr>
        <w:t xml:space="preserve"> </w:t>
      </w:r>
      <w:r>
        <w:t>technicko-kvalitatívnych</w:t>
      </w:r>
      <w:r>
        <w:rPr>
          <w:spacing w:val="82"/>
        </w:rPr>
        <w:t xml:space="preserve"> </w:t>
      </w:r>
      <w:bookmarkEnd w:id="14"/>
      <w:r>
        <w:t>podmienok</w:t>
      </w:r>
      <w:bookmarkEnd w:id="15"/>
    </w:p>
    <w:p w14:paraId="29B18470" w14:textId="77777777" w:rsidR="007127CB" w:rsidRDefault="007127CB" w:rsidP="00D27F12"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www.mindop.sk)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zabezpečovaný</w:t>
      </w:r>
      <w:r>
        <w:rPr>
          <w:spacing w:val="1"/>
        </w:rPr>
        <w:t xml:space="preserve"> </w:t>
      </w:r>
      <w:r>
        <w:t>rozvoj</w:t>
      </w:r>
      <w:r>
        <w:rPr>
          <w:spacing w:val="1"/>
        </w:rPr>
        <w:t xml:space="preserve"> </w:t>
      </w:r>
      <w:r>
        <w:t>odboru</w:t>
      </w:r>
      <w:r>
        <w:rPr>
          <w:spacing w:val="1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kvalitatívne</w:t>
      </w:r>
      <w:r>
        <w:rPr>
          <w:spacing w:val="1"/>
        </w:rPr>
        <w:t xml:space="preserve"> </w:t>
      </w:r>
      <w:r>
        <w:t>podmienky</w:t>
      </w:r>
      <w:r>
        <w:rPr>
          <w:spacing w:val="58"/>
        </w:rPr>
        <w:t xml:space="preserve"> </w:t>
      </w:r>
      <w:r>
        <w:t>(TKP),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súčasťou</w:t>
      </w:r>
      <w:r>
        <w:rPr>
          <w:spacing w:val="59"/>
        </w:rPr>
        <w:t xml:space="preserve"> </w:t>
      </w:r>
      <w:r>
        <w:t>rezortných</w:t>
      </w:r>
      <w:r>
        <w:rPr>
          <w:spacing w:val="58"/>
        </w:rPr>
        <w:t xml:space="preserve"> </w:t>
      </w:r>
      <w:r>
        <w:t>predpisov,</w:t>
      </w:r>
      <w:r>
        <w:rPr>
          <w:spacing w:val="59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spolu s technickými špecifikáciami určenými v európskych alebo v slovenských technických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národné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európske),</w:t>
      </w:r>
      <w:r>
        <w:rPr>
          <w:spacing w:val="25"/>
        </w:rPr>
        <w:t xml:space="preserve"> </w:t>
      </w:r>
      <w:r>
        <w:t>zabezpečiť</w:t>
      </w:r>
      <w:r>
        <w:rPr>
          <w:spacing w:val="23"/>
        </w:rPr>
        <w:t xml:space="preserve"> </w:t>
      </w:r>
      <w:r>
        <w:t>rýchlejšie</w:t>
      </w:r>
      <w:r>
        <w:rPr>
          <w:spacing w:val="24"/>
        </w:rPr>
        <w:t xml:space="preserve"> </w:t>
      </w:r>
      <w:r>
        <w:t>zavedenie</w:t>
      </w:r>
      <w:r>
        <w:rPr>
          <w:spacing w:val="24"/>
        </w:rPr>
        <w:t xml:space="preserve"> </w:t>
      </w:r>
      <w:r>
        <w:t>nových</w:t>
      </w:r>
      <w:r>
        <w:rPr>
          <w:spacing w:val="24"/>
        </w:rPr>
        <w:t xml:space="preserve"> </w:t>
      </w:r>
      <w:r>
        <w:t>poznatkov</w:t>
      </w:r>
      <w:r>
        <w:rPr>
          <w:spacing w:val="18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praxe.</w:t>
      </w:r>
    </w:p>
    <w:p w14:paraId="1A3285AC" w14:textId="77777777" w:rsidR="007127CB" w:rsidRDefault="007127CB" w:rsidP="001F318B">
      <w:pPr>
        <w:pStyle w:val="Nadpis3"/>
      </w:pPr>
      <w:bookmarkStart w:id="16" w:name="_TOC_250133"/>
      <w:bookmarkStart w:id="17" w:name="_Toc178188179"/>
      <w:r>
        <w:t>Účel</w:t>
      </w:r>
      <w:r>
        <w:rPr>
          <w:spacing w:val="25"/>
        </w:rPr>
        <w:t xml:space="preserve"> </w:t>
      </w:r>
      <w:bookmarkEnd w:id="16"/>
      <w:r>
        <w:t>TKP</w:t>
      </w:r>
      <w:bookmarkEnd w:id="17"/>
    </w:p>
    <w:p w14:paraId="1F3EC7D1" w14:textId="77777777" w:rsidR="007127CB" w:rsidRDefault="007127CB" w:rsidP="00D27F12">
      <w:r>
        <w:t>TKP sú spracúvané na základe najnovších overených poznatkov vedy, techniky a praxe. Ich</w:t>
      </w:r>
      <w:r>
        <w:rPr>
          <w:spacing w:val="1"/>
        </w:rPr>
        <w:t xml:space="preserve"> </w:t>
      </w:r>
      <w:r>
        <w:t>cieľom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priniesť</w:t>
      </w:r>
      <w:r>
        <w:rPr>
          <w:spacing w:val="1"/>
        </w:rPr>
        <w:t xml:space="preserve"> </w:t>
      </w:r>
      <w:r>
        <w:t>optimálne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racionálne</w:t>
      </w:r>
      <w:r>
        <w:rPr>
          <w:spacing w:val="1"/>
        </w:rPr>
        <w:t xml:space="preserve"> </w:t>
      </w:r>
      <w:r>
        <w:t>riešenia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kvality,</w:t>
      </w:r>
      <w:r>
        <w:rPr>
          <w:spacing w:val="1"/>
        </w:rPr>
        <w:t xml:space="preserve"> </w:t>
      </w:r>
      <w:r>
        <w:t>hospodárnosti,</w:t>
      </w:r>
      <w:r>
        <w:rPr>
          <w:spacing w:val="1"/>
        </w:rPr>
        <w:t xml:space="preserve"> </w:t>
      </w:r>
      <w:r>
        <w:t>jednotnosti</w:t>
      </w:r>
      <w:r>
        <w:rPr>
          <w:spacing w:val="1"/>
        </w:rPr>
        <w:t xml:space="preserve"> </w:t>
      </w:r>
      <w:r>
        <w:t>parametrov,</w:t>
      </w:r>
      <w:r>
        <w:rPr>
          <w:spacing w:val="59"/>
        </w:rPr>
        <w:t xml:space="preserve"> </w:t>
      </w:r>
      <w:r>
        <w:t>životnosti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bezpečnosti</w:t>
      </w:r>
      <w:r>
        <w:rPr>
          <w:spacing w:val="59"/>
        </w:rPr>
        <w:t xml:space="preserve"> </w:t>
      </w:r>
      <w:r>
        <w:t>práce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objektov</w:t>
      </w:r>
      <w:r>
        <w:rPr>
          <w:spacing w:val="16"/>
        </w:rPr>
        <w:t xml:space="preserve"> </w:t>
      </w:r>
      <w:r>
        <w:t>stavieb</w:t>
      </w:r>
      <w:r>
        <w:rPr>
          <w:spacing w:val="18"/>
        </w:rPr>
        <w:t xml:space="preserve"> </w:t>
      </w:r>
      <w:r>
        <w:t>pozemných</w:t>
      </w:r>
      <w:r>
        <w:rPr>
          <w:spacing w:val="15"/>
        </w:rPr>
        <w:t xml:space="preserve"> </w:t>
      </w:r>
      <w:r>
        <w:t>komunikácií.</w:t>
      </w:r>
    </w:p>
    <w:p w14:paraId="46845678" w14:textId="77777777" w:rsidR="007127CB" w:rsidRDefault="007127CB" w:rsidP="001F318B">
      <w:pPr>
        <w:pStyle w:val="Nadpis3"/>
      </w:pPr>
      <w:bookmarkStart w:id="18" w:name="_TOC_250132"/>
      <w:bookmarkStart w:id="19" w:name="_Toc178188180"/>
      <w:r>
        <w:t>Distribúcia</w:t>
      </w:r>
      <w:r>
        <w:rPr>
          <w:spacing w:val="46"/>
        </w:rPr>
        <w:t xml:space="preserve"> </w:t>
      </w:r>
      <w:bookmarkEnd w:id="18"/>
      <w:r>
        <w:t>TKP</w:t>
      </w:r>
      <w:bookmarkEnd w:id="19"/>
    </w:p>
    <w:p w14:paraId="5DF6269D" w14:textId="77777777" w:rsidR="007127CB" w:rsidRDefault="007127CB" w:rsidP="00D27F12">
      <w:pPr>
        <w:rPr>
          <w:spacing w:val="-57"/>
        </w:rPr>
      </w:pPr>
      <w:r>
        <w:t>Technicko-kvalitatívne</w:t>
      </w:r>
      <w:r>
        <w:rPr>
          <w:spacing w:val="15"/>
        </w:rPr>
        <w:t xml:space="preserve"> </w:t>
      </w:r>
      <w:r>
        <w:t>podmienky</w:t>
      </w:r>
      <w:r>
        <w:rPr>
          <w:spacing w:val="69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po</w:t>
      </w:r>
      <w:r>
        <w:rPr>
          <w:spacing w:val="75"/>
        </w:rPr>
        <w:t xml:space="preserve"> </w:t>
      </w:r>
      <w:r>
        <w:t>schválení</w:t>
      </w:r>
      <w:r>
        <w:rPr>
          <w:spacing w:val="73"/>
        </w:rPr>
        <w:t xml:space="preserve"> </w:t>
      </w:r>
      <w:r>
        <w:t>zverejnia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webovej</w:t>
      </w:r>
      <w:r>
        <w:rPr>
          <w:spacing w:val="78"/>
        </w:rPr>
        <w:t xml:space="preserve"> </w:t>
      </w:r>
      <w:r>
        <w:t>stránke</w:t>
      </w:r>
      <w:r>
        <w:rPr>
          <w:spacing w:val="75"/>
        </w:rPr>
        <w:t xml:space="preserve"> </w:t>
      </w:r>
      <w:r>
        <w:t>MDVRR</w:t>
      </w:r>
      <w:r>
        <w:rPr>
          <w:spacing w:val="1"/>
        </w:rPr>
        <w:t xml:space="preserve"> </w:t>
      </w:r>
      <w:r>
        <w:t xml:space="preserve">SR </w:t>
      </w:r>
      <w:r>
        <w:rPr>
          <w:spacing w:val="26"/>
        </w:rPr>
        <w:t xml:space="preserve"> </w:t>
      </w:r>
      <w:hyperlink r:id="rId17" w:history="1">
        <w:r w:rsidRPr="005166DE">
          <w:rPr>
            <w:rStyle w:val="Hypertextovprepojenie"/>
          </w:rPr>
          <w:t>https://www.mindop.sk/ministerstvo-1/doprava-3/cestna-doprava-a-cestna-infrastruktura/cestna-infrastruktura/technicke-predpisy-rezortu</w:t>
        </w:r>
      </w:hyperlink>
      <w:r>
        <w:t xml:space="preserve"> </w:t>
      </w:r>
      <w:r>
        <w:rPr>
          <w:color w:val="0000FF"/>
        </w:rPr>
        <w:t xml:space="preserve"> </w:t>
      </w:r>
      <w:r>
        <w:t xml:space="preserve">a na  webovej  stránke  SSC </w:t>
      </w:r>
      <w:r>
        <w:rPr>
          <w:spacing w:val="-57"/>
        </w:rPr>
        <w:t xml:space="preserve">     </w:t>
      </w:r>
    </w:p>
    <w:p w14:paraId="473439E3" w14:textId="77777777" w:rsidR="007127CB" w:rsidRDefault="00352F57" w:rsidP="00D27F12">
      <w:hyperlink r:id="rId18" w:history="1">
        <w:r w:rsidR="007127CB" w:rsidRPr="005166DE">
          <w:rPr>
            <w:rStyle w:val="Hypertextovprepojenie"/>
          </w:rPr>
          <w:t>https://www.ssc.sk/sk/Aktualne.ssc</w:t>
        </w:r>
      </w:hyperlink>
      <w:r w:rsidR="007127CB">
        <w:t xml:space="preserve"> </w:t>
      </w:r>
    </w:p>
    <w:p w14:paraId="399DA609" w14:textId="77777777" w:rsidR="007127CB" w:rsidRDefault="007127CB" w:rsidP="001F318B">
      <w:pPr>
        <w:pStyle w:val="Nadpis3"/>
      </w:pPr>
      <w:bookmarkStart w:id="20" w:name="_TOC_250131"/>
      <w:bookmarkStart w:id="21" w:name="_Toc178188181"/>
      <w:r>
        <w:t>Nahradenie</w:t>
      </w:r>
      <w:r>
        <w:rPr>
          <w:spacing w:val="73"/>
        </w:rPr>
        <w:t xml:space="preserve"> </w:t>
      </w:r>
      <w:r>
        <w:t>predchádzajúcich</w:t>
      </w:r>
      <w:r>
        <w:rPr>
          <w:spacing w:val="72"/>
        </w:rPr>
        <w:t xml:space="preserve"> </w:t>
      </w:r>
      <w:bookmarkEnd w:id="20"/>
      <w:r>
        <w:t>predpisov</w:t>
      </w:r>
      <w:bookmarkEnd w:id="21"/>
    </w:p>
    <w:p w14:paraId="6FF788AC" w14:textId="77777777" w:rsidR="007127CB" w:rsidRDefault="007127CB" w:rsidP="00D27F12">
      <w:r>
        <w:t>Tieto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nahrádzajú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časť</w:t>
      </w:r>
      <w:r>
        <w:rPr>
          <w:spacing w:val="59"/>
        </w:rPr>
        <w:t xml:space="preserve"> </w:t>
      </w:r>
      <w:r>
        <w:t>0:</w:t>
      </w:r>
      <w:r>
        <w:rPr>
          <w:spacing w:val="1"/>
        </w:rPr>
        <w:t xml:space="preserve"> </w:t>
      </w:r>
      <w:r>
        <w:t>Všeobecne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roku</w:t>
      </w:r>
      <w:r>
        <w:rPr>
          <w:spacing w:val="14"/>
        </w:rPr>
        <w:t xml:space="preserve"> </w:t>
      </w:r>
      <w:r>
        <w:t>2012.</w:t>
      </w:r>
    </w:p>
    <w:p w14:paraId="064333C9" w14:textId="77777777" w:rsidR="007127CB" w:rsidRPr="001F318B" w:rsidRDefault="007127CB" w:rsidP="001F318B">
      <w:pPr>
        <w:pStyle w:val="Nadpis3"/>
      </w:pPr>
      <w:bookmarkStart w:id="22" w:name="_TOC_250130"/>
      <w:bookmarkStart w:id="23" w:name="_Toc178188182"/>
      <w:r w:rsidRPr="001F318B">
        <w:t xml:space="preserve">Súvisiace a citované právne </w:t>
      </w:r>
      <w:bookmarkEnd w:id="22"/>
      <w:r w:rsidRPr="001F318B">
        <w:t>predpisy</w:t>
      </w:r>
      <w:bookmarkEnd w:id="23"/>
    </w:p>
    <w:p w14:paraId="5B265EE4" w14:textId="77777777" w:rsidR="007127CB" w:rsidRDefault="007127CB" w:rsidP="00D27F12">
      <w:r>
        <w:t>Rozsah</w:t>
      </w:r>
      <w:r>
        <w:rPr>
          <w:spacing w:val="18"/>
        </w:rPr>
        <w:t xml:space="preserve"> </w:t>
      </w:r>
      <w:r>
        <w:t>platnosti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účinnosti</w:t>
      </w:r>
      <w:r>
        <w:rPr>
          <w:spacing w:val="17"/>
        </w:rPr>
        <w:t xml:space="preserve"> </w:t>
      </w:r>
      <w:r>
        <w:t>citovaných</w:t>
      </w:r>
      <w:r>
        <w:rPr>
          <w:spacing w:val="18"/>
        </w:rPr>
        <w:t xml:space="preserve"> </w:t>
      </w:r>
      <w:r>
        <w:t>právnych</w:t>
      </w:r>
      <w:r>
        <w:rPr>
          <w:spacing w:val="18"/>
        </w:rPr>
        <w:t xml:space="preserve"> </w:t>
      </w:r>
      <w:r>
        <w:t>predpisov</w:t>
      </w:r>
      <w:r>
        <w:rPr>
          <w:spacing w:val="15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potreby</w:t>
      </w:r>
      <w:r>
        <w:rPr>
          <w:spacing w:val="15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uvádzaný</w:t>
      </w:r>
      <w:r>
        <w:rPr>
          <w:spacing w:val="15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Základného</w:t>
      </w:r>
      <w:r>
        <w:rPr>
          <w:spacing w:val="15"/>
        </w:rPr>
        <w:t xml:space="preserve"> </w:t>
      </w:r>
      <w:r>
        <w:t>dátumu.</w:t>
      </w:r>
    </w:p>
    <w:p w14:paraId="6A13257F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116" w:after="0"/>
        <w:ind w:right="106" w:hanging="360"/>
        <w:contextualSpacing w:val="0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135/1961</w:t>
      </w:r>
      <w:r>
        <w:rPr>
          <w:spacing w:val="39"/>
        </w:rPr>
        <w:t xml:space="preserve"> </w:t>
      </w:r>
      <w:r>
        <w:t>Zb.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pozemných</w:t>
      </w:r>
      <w:r>
        <w:rPr>
          <w:spacing w:val="39"/>
        </w:rPr>
        <w:t xml:space="preserve"> </w:t>
      </w:r>
      <w:r>
        <w:t>komunikáciách</w:t>
      </w:r>
      <w:r>
        <w:rPr>
          <w:spacing w:val="40"/>
        </w:rPr>
        <w:t xml:space="preserve"> </w:t>
      </w:r>
      <w:r>
        <w:t>(cestný</w:t>
      </w:r>
      <w:r>
        <w:rPr>
          <w:spacing w:val="39"/>
        </w:rPr>
        <w:t xml:space="preserve"> </w:t>
      </w:r>
      <w:r>
        <w:t>zákon)</w:t>
      </w:r>
      <w:r>
        <w:rPr>
          <w:spacing w:val="4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B925CB7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3" w:after="0"/>
        <w:ind w:right="104" w:hanging="360"/>
        <w:contextualSpacing w:val="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4"/>
        </w:rPr>
        <w:t xml:space="preserve"> </w:t>
      </w:r>
      <w:r>
        <w:t>50/1976</w:t>
      </w:r>
      <w:r>
        <w:rPr>
          <w:spacing w:val="32"/>
        </w:rPr>
        <w:t xml:space="preserve"> </w:t>
      </w:r>
      <w:r>
        <w:t>Zb.,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územnom</w:t>
      </w:r>
      <w:r>
        <w:rPr>
          <w:spacing w:val="37"/>
        </w:rPr>
        <w:t xml:space="preserve"> </w:t>
      </w:r>
      <w:r>
        <w:t>plánovaní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stavebnom</w:t>
      </w:r>
      <w:r>
        <w:rPr>
          <w:spacing w:val="34"/>
        </w:rPr>
        <w:t xml:space="preserve"> </w:t>
      </w:r>
      <w:r>
        <w:t>poriadku</w:t>
      </w:r>
      <w:r>
        <w:rPr>
          <w:spacing w:val="32"/>
        </w:rPr>
        <w:t xml:space="preserve"> </w:t>
      </w:r>
      <w:r>
        <w:t>(stavebný</w:t>
      </w:r>
      <w:r>
        <w:rPr>
          <w:spacing w:val="35"/>
        </w:rPr>
        <w:t xml:space="preserve"> </w:t>
      </w:r>
      <w:r>
        <w:t>zákon)</w:t>
      </w:r>
      <w:r>
        <w:rPr>
          <w:spacing w:val="37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38FBC1AE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Vyhláška</w:t>
      </w:r>
      <w:r>
        <w:rPr>
          <w:spacing w:val="41"/>
        </w:rPr>
        <w:t xml:space="preserve"> </w:t>
      </w:r>
      <w:r>
        <w:t>č.</w:t>
      </w:r>
      <w:r>
        <w:rPr>
          <w:spacing w:val="99"/>
        </w:rPr>
        <w:t xml:space="preserve"> </w:t>
      </w:r>
      <w:r>
        <w:t>35/1984</w:t>
      </w:r>
      <w:r>
        <w:rPr>
          <w:spacing w:val="98"/>
        </w:rPr>
        <w:t xml:space="preserve"> </w:t>
      </w:r>
      <w:r>
        <w:t>Zb.,</w:t>
      </w:r>
      <w:r>
        <w:rPr>
          <w:spacing w:val="100"/>
        </w:rPr>
        <w:t xml:space="preserve"> </w:t>
      </w:r>
      <w:r>
        <w:t>ktorou</w:t>
      </w:r>
      <w:r>
        <w:rPr>
          <w:spacing w:val="98"/>
        </w:rPr>
        <w:t xml:space="preserve"> </w:t>
      </w:r>
      <w:r>
        <w:t>sa</w:t>
      </w:r>
      <w:r>
        <w:rPr>
          <w:spacing w:val="101"/>
        </w:rPr>
        <w:t xml:space="preserve"> </w:t>
      </w:r>
      <w:r>
        <w:t>vykonáva</w:t>
      </w:r>
      <w:r>
        <w:rPr>
          <w:spacing w:val="101"/>
        </w:rPr>
        <w:t xml:space="preserve"> </w:t>
      </w:r>
      <w:r>
        <w:t>zákon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pozemných</w:t>
      </w:r>
      <w:r>
        <w:rPr>
          <w:spacing w:val="9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2D420AF3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5" w:hanging="360"/>
        <w:contextualSpacing w:val="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44/1988</w:t>
      </w:r>
      <w:r>
        <w:rPr>
          <w:spacing w:val="35"/>
        </w:rPr>
        <w:t xml:space="preserve"> </w:t>
      </w:r>
      <w:r>
        <w:t>Zb.</w:t>
      </w:r>
      <w:r>
        <w:rPr>
          <w:spacing w:val="37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ochrane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využití</w:t>
      </w:r>
      <w:r>
        <w:rPr>
          <w:spacing w:val="30"/>
        </w:rPr>
        <w:t xml:space="preserve"> </w:t>
      </w:r>
      <w:r>
        <w:t>nerastného</w:t>
      </w:r>
      <w:r>
        <w:rPr>
          <w:spacing w:val="31"/>
        </w:rPr>
        <w:t xml:space="preserve"> </w:t>
      </w:r>
      <w:r>
        <w:t>bohatstva</w:t>
      </w:r>
      <w:r>
        <w:rPr>
          <w:spacing w:val="31"/>
        </w:rPr>
        <w:t xml:space="preserve"> </w:t>
      </w:r>
      <w:r>
        <w:t>(banský</w:t>
      </w:r>
      <w:r>
        <w:rPr>
          <w:spacing w:val="35"/>
        </w:rPr>
        <w:t xml:space="preserve"> </w:t>
      </w:r>
      <w:r>
        <w:t>zákon)</w:t>
      </w:r>
      <w:r>
        <w:rPr>
          <w:spacing w:val="36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59AAE4D7" w14:textId="77777777"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before="2" w:after="0" w:line="242" w:lineRule="auto"/>
        <w:ind w:right="106" w:hanging="360"/>
        <w:contextualSpacing w:val="0"/>
      </w:pPr>
      <w:r>
        <w:t>Vyhláška č. 33/2015 Z. z., ktorou sa vykonávajú niektoré ustanovenia</w:t>
      </w:r>
      <w:r>
        <w:rPr>
          <w:spacing w:val="58"/>
        </w:rPr>
        <w:t xml:space="preserve"> </w:t>
      </w:r>
      <w:r>
        <w:t>zákona č. 44/1988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využití</w:t>
      </w:r>
      <w:r>
        <w:rPr>
          <w:spacing w:val="1"/>
        </w:rPr>
        <w:t xml:space="preserve"> </w:t>
      </w:r>
      <w:r>
        <w:t>nerastného</w:t>
      </w:r>
      <w:r>
        <w:rPr>
          <w:spacing w:val="1"/>
        </w:rPr>
        <w:t xml:space="preserve"> </w:t>
      </w:r>
      <w:r>
        <w:t>bohatstva</w:t>
      </w:r>
      <w:r>
        <w:rPr>
          <w:spacing w:val="1"/>
        </w:rPr>
        <w:t xml:space="preserve"> </w:t>
      </w:r>
      <w:r>
        <w:t>(banský</w:t>
      </w:r>
      <w:r>
        <w:rPr>
          <w:spacing w:val="1"/>
        </w:rPr>
        <w:t xml:space="preserve"> </w:t>
      </w:r>
      <w:r>
        <w:t>zákon)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0C1A00C6" w14:textId="77777777"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after="0" w:line="267" w:lineRule="exact"/>
        <w:contextualSpacing w:val="0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369/1990</w:t>
      </w:r>
      <w:r>
        <w:rPr>
          <w:spacing w:val="39"/>
        </w:rPr>
        <w:t xml:space="preserve"> </w:t>
      </w:r>
      <w:r>
        <w:t>Zb.</w:t>
      </w:r>
      <w:r>
        <w:rPr>
          <w:spacing w:val="42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obecnom</w:t>
      </w:r>
      <w:r>
        <w:rPr>
          <w:spacing w:val="45"/>
        </w:rPr>
        <w:t xml:space="preserve"> </w:t>
      </w:r>
      <w:r>
        <w:t>zriadení,</w:t>
      </w:r>
      <w:r>
        <w:rPr>
          <w:spacing w:val="45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5C9C5849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7" w:hanging="360"/>
        <w:contextualSpacing w:val="0"/>
      </w:pPr>
      <w:r>
        <w:t>Oznámenie</w:t>
      </w:r>
      <w:r>
        <w:rPr>
          <w:spacing w:val="48"/>
        </w:rPr>
        <w:t xml:space="preserve"> </w:t>
      </w:r>
      <w:r>
        <w:t>FMZV</w:t>
      </w:r>
      <w:r>
        <w:rPr>
          <w:spacing w:val="45"/>
        </w:rPr>
        <w:t xml:space="preserve"> </w:t>
      </w:r>
      <w:r>
        <w:t>ČSSR</w:t>
      </w:r>
      <w:r>
        <w:rPr>
          <w:spacing w:val="49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396/1990</w:t>
      </w:r>
      <w:r>
        <w:rPr>
          <w:spacing w:val="49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Dohovore</w:t>
      </w:r>
      <w:r>
        <w:rPr>
          <w:spacing w:val="49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mokradiach</w:t>
      </w:r>
      <w:r>
        <w:rPr>
          <w:spacing w:val="46"/>
        </w:rPr>
        <w:t xml:space="preserve"> </w:t>
      </w:r>
      <w:r>
        <w:t>majúcich</w:t>
      </w:r>
      <w:r>
        <w:rPr>
          <w:spacing w:val="49"/>
        </w:rPr>
        <w:t xml:space="preserve"> </w:t>
      </w:r>
      <w:r>
        <w:t>význam</w:t>
      </w:r>
      <w:r>
        <w:rPr>
          <w:spacing w:val="-55"/>
        </w:rPr>
        <w:t xml:space="preserve"> </w:t>
      </w:r>
      <w:r>
        <w:t>najmä</w:t>
      </w:r>
      <w:r>
        <w:rPr>
          <w:spacing w:val="20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biotopy</w:t>
      </w:r>
      <w:r>
        <w:rPr>
          <w:spacing w:val="21"/>
        </w:rPr>
        <w:t xml:space="preserve"> </w:t>
      </w:r>
      <w:r>
        <w:t>vodného</w:t>
      </w:r>
      <w:r>
        <w:rPr>
          <w:spacing w:val="20"/>
        </w:rPr>
        <w:t xml:space="preserve"> </w:t>
      </w:r>
      <w:r>
        <w:t>vtáctva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Protokole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jeho</w:t>
      </w:r>
      <w:r>
        <w:rPr>
          <w:spacing w:val="20"/>
        </w:rPr>
        <w:t xml:space="preserve"> </w:t>
      </w:r>
      <w:r>
        <w:t>zmene;</w:t>
      </w:r>
    </w:p>
    <w:p w14:paraId="74F3D6BC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7" w:hanging="360"/>
        <w:contextualSpacing w:val="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7"/>
        </w:rPr>
        <w:t xml:space="preserve">  </w:t>
      </w:r>
      <w:r>
        <w:rPr>
          <w:spacing w:val="-57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981F1EB" w14:textId="12700C8D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3" w:after="0"/>
        <w:ind w:right="106" w:hanging="360"/>
        <w:contextualSpacing w:val="0"/>
      </w:pPr>
      <w:r>
        <w:t>Zákon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569/2007</w:t>
      </w:r>
      <w:r>
        <w:rPr>
          <w:spacing w:val="47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9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geologických</w:t>
      </w:r>
      <w:r>
        <w:rPr>
          <w:spacing w:val="47"/>
        </w:rPr>
        <w:t xml:space="preserve"> </w:t>
      </w:r>
      <w:r>
        <w:t>prácach</w:t>
      </w:r>
      <w:r>
        <w:rPr>
          <w:spacing w:val="47"/>
        </w:rPr>
        <w:t xml:space="preserve"> </w:t>
      </w:r>
      <w:r>
        <w:t>(geologický</w:t>
      </w:r>
      <w:r>
        <w:rPr>
          <w:spacing w:val="44"/>
        </w:rPr>
        <w:t xml:space="preserve"> </w:t>
      </w:r>
      <w:r>
        <w:t>zákon)</w:t>
      </w:r>
      <w:r>
        <w:rPr>
          <w:spacing w:val="5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4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192A9585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5" w:hanging="360"/>
        <w:contextualSpacing w:val="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51/1988</w:t>
      </w:r>
      <w:r>
        <w:rPr>
          <w:spacing w:val="35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banskej</w:t>
      </w:r>
      <w:r>
        <w:rPr>
          <w:spacing w:val="35"/>
        </w:rPr>
        <w:t xml:space="preserve"> </w:t>
      </w:r>
      <w:r>
        <w:t>činnosti,</w:t>
      </w:r>
      <w:r>
        <w:rPr>
          <w:spacing w:val="38"/>
        </w:rPr>
        <w:t xml:space="preserve"> </w:t>
      </w:r>
      <w:r>
        <w:t>výbušninách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banskej</w:t>
      </w:r>
      <w:r>
        <w:rPr>
          <w:spacing w:val="38"/>
        </w:rPr>
        <w:t xml:space="preserve"> </w:t>
      </w:r>
      <w:r>
        <w:t>správe</w:t>
      </w:r>
      <w:r>
        <w:rPr>
          <w:spacing w:val="39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11B6DE4B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9" w:lineRule="exact"/>
        <w:contextualSpacing w:val="0"/>
      </w:pPr>
      <w:r>
        <w:t>Zákon</w:t>
      </w:r>
      <w:r w:rsidRPr="00B4220F">
        <w:t xml:space="preserve"> </w:t>
      </w:r>
      <w:r>
        <w:t>č.</w:t>
      </w:r>
      <w:r w:rsidRPr="00B4220F">
        <w:t xml:space="preserve"> </w:t>
      </w:r>
      <w:r>
        <w:t>513/1991</w:t>
      </w:r>
      <w:r w:rsidRPr="00B4220F">
        <w:t xml:space="preserve"> </w:t>
      </w:r>
      <w:r>
        <w:t>Zb.</w:t>
      </w:r>
      <w:r w:rsidRPr="00B4220F">
        <w:t xml:space="preserve"> </w:t>
      </w:r>
      <w:r>
        <w:t>Obchodný</w:t>
      </w:r>
      <w:r w:rsidRPr="00B4220F">
        <w:t xml:space="preserve"> </w:t>
      </w:r>
      <w:r>
        <w:t>zákonník</w:t>
      </w:r>
      <w:r w:rsidRPr="00B4220F">
        <w:t xml:space="preserve"> </w:t>
      </w:r>
      <w:r>
        <w:t>v</w:t>
      </w:r>
      <w:r w:rsidRPr="00B4220F">
        <w:t xml:space="preserve"> </w:t>
      </w:r>
      <w:r>
        <w:t>znení</w:t>
      </w:r>
      <w:r w:rsidRPr="00B4220F">
        <w:t xml:space="preserve"> </w:t>
      </w:r>
      <w:r>
        <w:t>neskorších</w:t>
      </w:r>
      <w:r w:rsidRPr="00B4220F">
        <w:t xml:space="preserve"> </w:t>
      </w:r>
      <w:r>
        <w:t>predpisov;</w:t>
      </w:r>
    </w:p>
    <w:p w14:paraId="42A59BFB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9" w:lineRule="exact"/>
        <w:contextualSpacing w:val="0"/>
      </w:pPr>
      <w:r>
        <w:t>Nariadenie</w:t>
      </w:r>
      <w:r w:rsidRPr="00B4220F">
        <w:t xml:space="preserve"> </w:t>
      </w:r>
      <w:r>
        <w:t>vlády</w:t>
      </w:r>
      <w:r w:rsidRPr="00B4220F">
        <w:t xml:space="preserve"> </w:t>
      </w:r>
      <w:r>
        <w:t>SR</w:t>
      </w:r>
      <w:r w:rsidRPr="00B4220F">
        <w:t xml:space="preserve"> </w:t>
      </w:r>
      <w:r>
        <w:t>č.</w:t>
      </w:r>
      <w:r w:rsidRPr="00B4220F">
        <w:t xml:space="preserve"> </w:t>
      </w:r>
      <w:r>
        <w:t>520/1991</w:t>
      </w:r>
      <w:r w:rsidRPr="00B4220F">
        <w:t xml:space="preserve"> </w:t>
      </w:r>
      <w:r>
        <w:t>Zb.</w:t>
      </w:r>
      <w:r w:rsidRPr="00B4220F">
        <w:t xml:space="preserve"> </w:t>
      </w:r>
      <w:r>
        <w:t>o</w:t>
      </w:r>
      <w:r w:rsidRPr="00B4220F">
        <w:t xml:space="preserve"> </w:t>
      </w:r>
      <w:r>
        <w:t>podmienkach</w:t>
      </w:r>
      <w:r w:rsidRPr="00B4220F">
        <w:t xml:space="preserve"> </w:t>
      </w:r>
      <w:r>
        <w:t>využívania</w:t>
      </w:r>
      <w:r w:rsidRPr="00B4220F">
        <w:t xml:space="preserve"> </w:t>
      </w:r>
      <w:r>
        <w:t>ložísk</w:t>
      </w:r>
      <w:r w:rsidRPr="00B4220F">
        <w:t xml:space="preserve"> </w:t>
      </w:r>
      <w:r>
        <w:t>nevyhradených</w:t>
      </w:r>
      <w:r w:rsidRPr="00B4220F">
        <w:t xml:space="preserve"> </w:t>
      </w:r>
      <w:r>
        <w:lastRenderedPageBreak/>
        <w:t>nerastov;</w:t>
      </w:r>
    </w:p>
    <w:p w14:paraId="665DC3D9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9" w:lineRule="exact"/>
        <w:contextualSpacing w:val="0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17/1992</w:t>
      </w:r>
      <w:r>
        <w:rPr>
          <w:spacing w:val="43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životnom</w:t>
      </w:r>
      <w:r>
        <w:rPr>
          <w:spacing w:val="40"/>
        </w:rPr>
        <w:t xml:space="preserve"> </w:t>
      </w:r>
      <w:r>
        <w:t>prostredí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znení</w:t>
      </w:r>
      <w:r>
        <w:rPr>
          <w:spacing w:val="42"/>
        </w:rPr>
        <w:t xml:space="preserve"> </w:t>
      </w:r>
      <w:r>
        <w:t>neskorších</w:t>
      </w:r>
      <w:r>
        <w:rPr>
          <w:spacing w:val="39"/>
        </w:rPr>
        <w:t xml:space="preserve"> </w:t>
      </w:r>
      <w:r>
        <w:t>predpisov;</w:t>
      </w:r>
    </w:p>
    <w:p w14:paraId="362F499A" w14:textId="6F9E34C6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5" w:hanging="360"/>
        <w:contextualSpacing w:val="0"/>
      </w:pPr>
      <w:r>
        <w:t>Vyhláška</w:t>
      </w:r>
      <w:r>
        <w:rPr>
          <w:spacing w:val="12"/>
        </w:rPr>
        <w:t xml:space="preserve"> </w:t>
      </w:r>
      <w:r>
        <w:t>MŽP</w:t>
      </w:r>
      <w:r>
        <w:rPr>
          <w:spacing w:val="8"/>
        </w:rPr>
        <w:t xml:space="preserve"> </w:t>
      </w:r>
      <w:r>
        <w:t>SR</w:t>
      </w:r>
      <w:r>
        <w:rPr>
          <w:spacing w:val="8"/>
        </w:rPr>
        <w:t xml:space="preserve"> </w:t>
      </w:r>
      <w:r>
        <w:t>č.</w:t>
      </w:r>
      <w:r>
        <w:rPr>
          <w:spacing w:val="11"/>
        </w:rPr>
        <w:t xml:space="preserve"> </w:t>
      </w:r>
      <w:r>
        <w:t>83/1993</w:t>
      </w:r>
      <w:r>
        <w:rPr>
          <w:spacing w:val="9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štátnych</w:t>
      </w:r>
      <w:r>
        <w:rPr>
          <w:spacing w:val="68"/>
        </w:rPr>
        <w:t xml:space="preserve"> </w:t>
      </w:r>
      <w:r>
        <w:t>prírodných</w:t>
      </w:r>
      <w:r>
        <w:rPr>
          <w:spacing w:val="68"/>
        </w:rPr>
        <w:t xml:space="preserve"> </w:t>
      </w:r>
      <w:r>
        <w:t>rezerváciách</w:t>
      </w:r>
      <w:r>
        <w:rPr>
          <w:spacing w:val="70"/>
        </w:rPr>
        <w:t xml:space="preserve"> </w:t>
      </w:r>
      <w:r>
        <w:t>v</w:t>
      </w:r>
      <w:r>
        <w:rPr>
          <w:spacing w:val="68"/>
        </w:rPr>
        <w:t xml:space="preserve"> </w:t>
      </w:r>
      <w:r>
        <w:t>znení</w:t>
      </w:r>
      <w:r>
        <w:rPr>
          <w:spacing w:val="-56"/>
        </w:rPr>
        <w:t xml:space="preserve">    </w:t>
      </w:r>
      <w:r>
        <w:rPr>
          <w:spacing w:val="-56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F2776C1" w14:textId="235B8FAA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8" w:lineRule="exact"/>
        <w:contextualSpacing w:val="0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215/1995</w:t>
      </w:r>
      <w:r>
        <w:rPr>
          <w:spacing w:val="36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geodézii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> </w:t>
      </w:r>
      <w:r>
        <w:t>kartografii v znení neskorších predpisov;</w:t>
      </w:r>
    </w:p>
    <w:p w14:paraId="3803B3D7" w14:textId="0AA342DB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 w:line="268" w:lineRule="exact"/>
        <w:contextualSpacing w:val="0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18/1996</w:t>
      </w:r>
      <w:r>
        <w:rPr>
          <w:spacing w:val="40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cenách</w:t>
      </w:r>
      <w:r>
        <w:rPr>
          <w:spacing w:val="40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9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0116FDE6" w14:textId="344873B9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5" w:hanging="360"/>
        <w:contextualSpacing w:val="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513/2009</w:t>
      </w:r>
      <w:r>
        <w:rPr>
          <w:spacing w:val="1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dráhach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6A171C45" w14:textId="5A8C4178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4" w:hanging="360"/>
        <w:contextualSpacing w:val="0"/>
      </w:pPr>
      <w:r>
        <w:t>Vyhláška</w:t>
      </w:r>
      <w:r>
        <w:rPr>
          <w:spacing w:val="50"/>
        </w:rPr>
        <w:t xml:space="preserve"> </w:t>
      </w:r>
      <w:r>
        <w:t>MŽP</w:t>
      </w:r>
      <w:r>
        <w:rPr>
          <w:spacing w:val="51"/>
        </w:rPr>
        <w:t xml:space="preserve"> </w:t>
      </w:r>
      <w:r>
        <w:t>SR</w:t>
      </w:r>
      <w:r>
        <w:rPr>
          <w:spacing w:val="47"/>
        </w:rPr>
        <w:t xml:space="preserve"> </w:t>
      </w:r>
      <w:r>
        <w:t>č.</w:t>
      </w:r>
      <w:r>
        <w:rPr>
          <w:spacing w:val="54"/>
        </w:rPr>
        <w:t xml:space="preserve"> </w:t>
      </w:r>
      <w:r>
        <w:t>293/1996</w:t>
      </w:r>
      <w:r>
        <w:rPr>
          <w:spacing w:val="51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49"/>
        </w:rPr>
        <w:t xml:space="preserve"> </w:t>
      </w:r>
      <w:r>
        <w:t>ktorou</w:t>
      </w:r>
      <w:r>
        <w:rPr>
          <w:spacing w:val="49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uverejňuje</w:t>
      </w:r>
      <w:r>
        <w:rPr>
          <w:spacing w:val="51"/>
        </w:rPr>
        <w:t xml:space="preserve"> </w:t>
      </w:r>
      <w:r>
        <w:t>zoznam</w:t>
      </w:r>
      <w:r>
        <w:rPr>
          <w:spacing w:val="53"/>
        </w:rPr>
        <w:t xml:space="preserve"> </w:t>
      </w:r>
      <w:r>
        <w:t>chránených</w:t>
      </w:r>
      <w:r>
        <w:rPr>
          <w:spacing w:val="50"/>
        </w:rPr>
        <w:t xml:space="preserve"> </w:t>
      </w:r>
      <w:r>
        <w:t>areálov</w:t>
      </w:r>
      <w:r>
        <w:rPr>
          <w:spacing w:val="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prírodných</w:t>
      </w:r>
      <w:r>
        <w:rPr>
          <w:spacing w:val="21"/>
        </w:rPr>
        <w:t xml:space="preserve"> </w:t>
      </w:r>
      <w:r>
        <w:t>pamiatok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vyhlasujú</w:t>
      </w:r>
      <w:r>
        <w:rPr>
          <w:spacing w:val="21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národné</w:t>
      </w:r>
      <w:r>
        <w:rPr>
          <w:spacing w:val="21"/>
        </w:rPr>
        <w:t xml:space="preserve"> </w:t>
      </w:r>
      <w:r>
        <w:t>prírodné</w:t>
      </w:r>
      <w:r>
        <w:rPr>
          <w:spacing w:val="24"/>
        </w:rPr>
        <w:t xml:space="preserve"> </w:t>
      </w:r>
      <w:r>
        <w:t>pamiatky</w:t>
      </w:r>
      <w:r>
        <w:rPr>
          <w:spacing w:val="22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SR;</w:t>
      </w:r>
    </w:p>
    <w:p w14:paraId="13A47A5B" w14:textId="51B87A73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Vyhláška</w:t>
      </w:r>
      <w:r>
        <w:rPr>
          <w:spacing w:val="40"/>
        </w:rPr>
        <w:t xml:space="preserve"> </w:t>
      </w:r>
      <w:r>
        <w:t>MH</w:t>
      </w:r>
      <w:r>
        <w:rPr>
          <w:spacing w:val="41"/>
        </w:rPr>
        <w:t xml:space="preserve"> </w:t>
      </w:r>
      <w:r>
        <w:t>SR</w:t>
      </w:r>
      <w:r>
        <w:rPr>
          <w:spacing w:val="36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146/2020</w:t>
      </w:r>
      <w:r>
        <w:rPr>
          <w:spacing w:val="38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39"/>
        </w:rPr>
        <w:t xml:space="preserve"> </w:t>
      </w:r>
      <w:r>
        <w:t>ktorou</w:t>
      </w:r>
      <w:r>
        <w:rPr>
          <w:spacing w:val="38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ustanovujú</w:t>
      </w:r>
      <w:r>
        <w:rPr>
          <w:spacing w:val="38"/>
        </w:rPr>
        <w:t xml:space="preserve"> </w:t>
      </w:r>
      <w:r>
        <w:t>obvody</w:t>
      </w:r>
      <w:r>
        <w:rPr>
          <w:spacing w:val="35"/>
        </w:rPr>
        <w:t xml:space="preserve"> </w:t>
      </w:r>
      <w:r>
        <w:t>pôsobnosti</w:t>
      </w:r>
      <w:r>
        <w:rPr>
          <w:spacing w:val="36"/>
        </w:rPr>
        <w:t xml:space="preserve"> </w:t>
      </w:r>
      <w:r>
        <w:t>obvodných</w:t>
      </w:r>
      <w:r>
        <w:rPr>
          <w:spacing w:val="1"/>
        </w:rPr>
        <w:t xml:space="preserve"> </w:t>
      </w:r>
      <w:r>
        <w:t>banských</w:t>
      </w:r>
      <w:r>
        <w:rPr>
          <w:spacing w:val="18"/>
        </w:rPr>
        <w:t xml:space="preserve"> </w:t>
      </w:r>
      <w:r>
        <w:t>úradov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8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7F6BA98" w14:textId="2D3E7029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Zákon</w:t>
      </w:r>
      <w:r>
        <w:rPr>
          <w:spacing w:val="26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133/2013</w:t>
      </w:r>
      <w:r>
        <w:rPr>
          <w:spacing w:val="26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28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stavebných</w:t>
      </w:r>
      <w:r>
        <w:rPr>
          <w:spacing w:val="26"/>
        </w:rPr>
        <w:t xml:space="preserve"> </w:t>
      </w:r>
      <w:r>
        <w:t>výrobkoch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zmene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doplnení</w:t>
      </w:r>
      <w:r>
        <w:rPr>
          <w:spacing w:val="25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3F612246" w14:textId="4F619B54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8" w:hanging="360"/>
        <w:contextualSpacing w:val="0"/>
      </w:pPr>
      <w:r>
        <w:t>Zákon</w:t>
      </w:r>
      <w:r>
        <w:rPr>
          <w:spacing w:val="44"/>
        </w:rPr>
        <w:t xml:space="preserve"> </w:t>
      </w:r>
      <w:r>
        <w:t>č.</w:t>
      </w:r>
      <w:r>
        <w:rPr>
          <w:spacing w:val="46"/>
        </w:rPr>
        <w:t xml:space="preserve"> </w:t>
      </w:r>
      <w:r>
        <w:t>56/2018</w:t>
      </w:r>
      <w:r>
        <w:rPr>
          <w:spacing w:val="45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3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posudzovaní</w:t>
      </w:r>
      <w:r>
        <w:rPr>
          <w:spacing w:val="43"/>
        </w:rPr>
        <w:t xml:space="preserve"> </w:t>
      </w:r>
      <w:r>
        <w:t>zhody</w:t>
      </w:r>
      <w:r>
        <w:rPr>
          <w:spacing w:val="45"/>
        </w:rPr>
        <w:t xml:space="preserve"> </w:t>
      </w:r>
      <w:r>
        <w:t>výrobku,</w:t>
      </w:r>
      <w:r>
        <w:rPr>
          <w:spacing w:val="46"/>
        </w:rPr>
        <w:t xml:space="preserve"> </w:t>
      </w:r>
      <w:r>
        <w:t>sprístupňovaní</w:t>
      </w:r>
      <w:r>
        <w:rPr>
          <w:spacing w:val="39"/>
        </w:rPr>
        <w:t xml:space="preserve"> </w:t>
      </w:r>
      <w:r>
        <w:t>určeného</w:t>
      </w:r>
      <w:r>
        <w:rPr>
          <w:spacing w:val="44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trhu</w:t>
      </w:r>
      <w:r>
        <w:rPr>
          <w:spacing w:val="15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zmene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doplnení</w:t>
      </w:r>
      <w:r>
        <w:rPr>
          <w:spacing w:val="15"/>
        </w:rPr>
        <w:t xml:space="preserve"> </w:t>
      </w:r>
      <w:r>
        <w:t>niektorých</w:t>
      </w:r>
      <w:r>
        <w:rPr>
          <w:spacing w:val="18"/>
        </w:rPr>
        <w:t xml:space="preserve"> </w:t>
      </w:r>
      <w:r>
        <w:t>zákonov v znení neskorších predpisov;</w:t>
      </w:r>
    </w:p>
    <w:p w14:paraId="0C6CB518" w14:textId="6E90B576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3" w:after="0"/>
        <w:ind w:right="105" w:hanging="428"/>
        <w:contextualSpacing w:val="0"/>
      </w:pPr>
      <w:r>
        <w:t>Zákon</w:t>
      </w:r>
      <w:r>
        <w:rPr>
          <w:spacing w:val="23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294/1999</w:t>
      </w:r>
      <w:r>
        <w:rPr>
          <w:spacing w:val="24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26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zodpovednosti</w:t>
      </w:r>
      <w:r>
        <w:rPr>
          <w:spacing w:val="27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škodu</w:t>
      </w:r>
      <w:r>
        <w:rPr>
          <w:spacing w:val="23"/>
        </w:rPr>
        <w:t xml:space="preserve"> </w:t>
      </w:r>
      <w:r>
        <w:t>spôsobenú</w:t>
      </w:r>
      <w:r>
        <w:rPr>
          <w:spacing w:val="24"/>
        </w:rPr>
        <w:t xml:space="preserve"> </w:t>
      </w:r>
      <w:r>
        <w:t>vadným</w:t>
      </w:r>
      <w:r>
        <w:rPr>
          <w:spacing w:val="25"/>
        </w:rPr>
        <w:t xml:space="preserve"> </w:t>
      </w:r>
      <w:r>
        <w:t>výrobkom</w:t>
      </w:r>
      <w:r>
        <w:rPr>
          <w:spacing w:val="26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16C0F25" w14:textId="408E68CD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8" w:lineRule="exact"/>
        <w:contextualSpacing w:val="0"/>
      </w:pPr>
      <w:r>
        <w:t>Vyhláška</w:t>
      </w:r>
      <w:r>
        <w:rPr>
          <w:spacing w:val="39"/>
        </w:rPr>
        <w:t xml:space="preserve"> </w:t>
      </w:r>
      <w:r>
        <w:t>MŽP</w:t>
      </w:r>
      <w:r>
        <w:rPr>
          <w:spacing w:val="38"/>
        </w:rPr>
        <w:t xml:space="preserve"> </w:t>
      </w:r>
      <w:r>
        <w:t>SR</w:t>
      </w:r>
      <w:r>
        <w:rPr>
          <w:spacing w:val="37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51/2008</w:t>
      </w:r>
      <w:r>
        <w:rPr>
          <w:spacing w:val="36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37"/>
        </w:rPr>
        <w:t xml:space="preserve"> </w:t>
      </w:r>
      <w:r>
        <w:t>ktorou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vykonáva</w:t>
      </w:r>
      <w:r>
        <w:rPr>
          <w:spacing w:val="35"/>
        </w:rPr>
        <w:t xml:space="preserve"> </w:t>
      </w:r>
      <w:r>
        <w:t>geologický</w:t>
      </w:r>
      <w:r>
        <w:rPr>
          <w:spacing w:val="37"/>
        </w:rPr>
        <w:t xml:space="preserve"> </w:t>
      </w:r>
      <w:r>
        <w:t>zákon v znení neskorších predpisov;</w:t>
      </w:r>
    </w:p>
    <w:p w14:paraId="698DC579" w14:textId="325760E8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6" w:hanging="360"/>
        <w:contextualSpacing w:val="0"/>
      </w:pPr>
      <w:r>
        <w:t>Vyhláška</w:t>
      </w:r>
      <w:r>
        <w:rPr>
          <w:spacing w:val="1"/>
        </w:rPr>
        <w:t xml:space="preserve"> MŽP SR </w:t>
      </w:r>
      <w:r>
        <w:t>č.</w:t>
      </w:r>
      <w:r>
        <w:rPr>
          <w:spacing w:val="1"/>
        </w:rPr>
        <w:t xml:space="preserve"> </w:t>
      </w:r>
      <w:r>
        <w:t>371/2015</w:t>
      </w:r>
      <w:r>
        <w:rPr>
          <w:spacing w:val="1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niektoré</w:t>
      </w:r>
      <w:r>
        <w:rPr>
          <w:spacing w:val="59"/>
        </w:rPr>
        <w:t xml:space="preserve"> </w:t>
      </w:r>
      <w:r>
        <w:t>ustanovenia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o</w:t>
      </w:r>
      <w:r>
        <w:rPr>
          <w:spacing w:val="-56"/>
        </w:rPr>
        <w:t> </w:t>
      </w:r>
      <w:r>
        <w:t>odpadoch v znení neskorších predpisov;</w:t>
      </w:r>
    </w:p>
    <w:p w14:paraId="7EDD9449" w14:textId="341450D6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1" w:after="0"/>
        <w:ind w:right="106" w:hanging="360"/>
        <w:contextualSpacing w:val="0"/>
      </w:pPr>
      <w:r>
        <w:t>Zákon</w:t>
      </w:r>
      <w:r>
        <w:rPr>
          <w:spacing w:val="14"/>
        </w:rPr>
        <w:t xml:space="preserve"> </w:t>
      </w:r>
      <w:r>
        <w:t>č.</w:t>
      </w:r>
      <w:r>
        <w:rPr>
          <w:spacing w:val="74"/>
        </w:rPr>
        <w:t xml:space="preserve"> </w:t>
      </w:r>
      <w:r>
        <w:t>49/2002</w:t>
      </w:r>
      <w:r>
        <w:rPr>
          <w:spacing w:val="71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74"/>
        </w:rPr>
        <w:t xml:space="preserve"> </w:t>
      </w:r>
      <w:r>
        <w:t>o</w:t>
      </w:r>
      <w:r>
        <w:rPr>
          <w:spacing w:val="76"/>
        </w:rPr>
        <w:t xml:space="preserve"> </w:t>
      </w:r>
      <w:r>
        <w:t>ochrane</w:t>
      </w:r>
      <w:r>
        <w:rPr>
          <w:spacing w:val="71"/>
        </w:rPr>
        <w:t xml:space="preserve"> </w:t>
      </w:r>
      <w:r>
        <w:t>pamiatkového</w:t>
      </w:r>
      <w:r>
        <w:rPr>
          <w:spacing w:val="72"/>
        </w:rPr>
        <w:t xml:space="preserve"> </w:t>
      </w:r>
      <w:r>
        <w:t>fondu</w:t>
      </w:r>
      <w:r>
        <w:rPr>
          <w:spacing w:val="75"/>
        </w:rPr>
        <w:t xml:space="preserve"> </w:t>
      </w:r>
      <w:r>
        <w:t>v</w:t>
      </w:r>
      <w:r>
        <w:rPr>
          <w:spacing w:val="73"/>
        </w:rPr>
        <w:t xml:space="preserve"> </w:t>
      </w:r>
      <w:r>
        <w:t>znení</w:t>
      </w:r>
      <w:r>
        <w:rPr>
          <w:spacing w:val="70"/>
        </w:rPr>
        <w:t xml:space="preserve"> </w:t>
      </w:r>
      <w:r>
        <w:t>neskorších</w:t>
      </w:r>
      <w:r>
        <w:rPr>
          <w:spacing w:val="72"/>
        </w:rPr>
        <w:t xml:space="preserve"> </w:t>
      </w:r>
      <w:r>
        <w:t>predpisov</w:t>
      </w:r>
      <w:r>
        <w:rPr>
          <w:spacing w:val="-5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zákona</w:t>
      </w:r>
      <w:r>
        <w:rPr>
          <w:spacing w:val="14"/>
        </w:rPr>
        <w:t xml:space="preserve"> </w:t>
      </w:r>
      <w:r>
        <w:t>č.</w:t>
      </w:r>
      <w:r>
        <w:rPr>
          <w:spacing w:val="17"/>
        </w:rPr>
        <w:t xml:space="preserve"> </w:t>
      </w:r>
      <w:r>
        <w:t>208/2009</w:t>
      </w:r>
      <w:r>
        <w:rPr>
          <w:spacing w:val="14"/>
        </w:rPr>
        <w:t xml:space="preserve"> </w:t>
      </w:r>
      <w:r>
        <w:t>Z.</w:t>
      </w:r>
      <w:r w:rsidR="004E7561">
        <w:t xml:space="preserve"> </w:t>
      </w:r>
      <w:r>
        <w:t>z.;</w:t>
      </w:r>
    </w:p>
    <w:p w14:paraId="158EB2DA" w14:textId="33FBEC11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Nariadenie</w:t>
      </w:r>
      <w:r>
        <w:rPr>
          <w:spacing w:val="30"/>
        </w:rPr>
        <w:t xml:space="preserve"> </w:t>
      </w:r>
      <w:r>
        <w:t>vlády</w:t>
      </w:r>
      <w:r>
        <w:rPr>
          <w:spacing w:val="28"/>
        </w:rPr>
        <w:t xml:space="preserve"> </w:t>
      </w:r>
      <w:r>
        <w:t>SR</w:t>
      </w:r>
      <w:r>
        <w:rPr>
          <w:spacing w:val="27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50/2002</w:t>
      </w:r>
      <w:r>
        <w:rPr>
          <w:spacing w:val="28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dobývací</w:t>
      </w:r>
      <w:r>
        <w:rPr>
          <w:spacing w:val="27"/>
        </w:rPr>
        <w:t xml:space="preserve"> </w:t>
      </w:r>
      <w:r>
        <w:t>priestor,</w:t>
      </w:r>
      <w:r>
        <w:rPr>
          <w:spacing w:val="29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vydobyté</w:t>
      </w:r>
      <w:r>
        <w:rPr>
          <w:spacing w:val="1"/>
        </w:rPr>
        <w:t xml:space="preserve"> </w:t>
      </w:r>
      <w:r>
        <w:t>nerasty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úhrade</w:t>
      </w:r>
      <w:r>
        <w:rPr>
          <w:spacing w:val="20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uskladnenie</w:t>
      </w:r>
      <w:r>
        <w:rPr>
          <w:spacing w:val="20"/>
        </w:rPr>
        <w:t xml:space="preserve"> </w:t>
      </w:r>
      <w:r>
        <w:t>plynov</w:t>
      </w:r>
      <w:r>
        <w:rPr>
          <w:spacing w:val="18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kvapalín;</w:t>
      </w:r>
    </w:p>
    <w:p w14:paraId="1E701244" w14:textId="1845427C"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before="2" w:after="0" w:line="242" w:lineRule="auto"/>
        <w:ind w:right="105" w:hanging="360"/>
        <w:contextualSpacing w:val="0"/>
      </w:pPr>
      <w:r>
        <w:t>Zákon</w:t>
      </w:r>
      <w:r>
        <w:rPr>
          <w:spacing w:val="45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442/2002</w:t>
      </w:r>
      <w:r>
        <w:rPr>
          <w:spacing w:val="46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verejných</w:t>
      </w:r>
      <w:r>
        <w:rPr>
          <w:spacing w:val="48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verejných</w:t>
      </w:r>
      <w:r>
        <w:rPr>
          <w:spacing w:val="46"/>
        </w:rPr>
        <w:t xml:space="preserve"> </w:t>
      </w:r>
      <w:r>
        <w:t>kanalizáciách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zmene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276/2001</w:t>
      </w:r>
      <w:r>
        <w:rPr>
          <w:spacing w:val="1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regulácií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sieťových</w:t>
      </w:r>
      <w:r>
        <w:rPr>
          <w:spacing w:val="59"/>
        </w:rPr>
        <w:t xml:space="preserve"> </w:t>
      </w:r>
      <w:r>
        <w:t>odvetviach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C796F9A" w14:textId="046E3190"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after="0" w:line="242" w:lineRule="auto"/>
        <w:ind w:right="105" w:hanging="360"/>
        <w:contextualSpacing w:val="0"/>
      </w:pPr>
      <w:r>
        <w:t>Zákon č. 230/2005 Z. z., ktorým sa mení a dopĺňa zákon č. 442/2002 Z.</w:t>
      </w:r>
      <w:r w:rsidR="004E7561">
        <w:t xml:space="preserve"> </w:t>
      </w:r>
      <w:r>
        <w:t>z. o verejných</w:t>
      </w:r>
      <w:r>
        <w:rPr>
          <w:spacing w:val="1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verejných</w:t>
      </w:r>
      <w:r>
        <w:rPr>
          <w:spacing w:val="47"/>
        </w:rPr>
        <w:t xml:space="preserve"> </w:t>
      </w:r>
      <w:r>
        <w:t>kanalizáciách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zmene</w:t>
      </w:r>
      <w:r>
        <w:rPr>
          <w:spacing w:val="4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doplnení</w:t>
      </w:r>
      <w:r>
        <w:rPr>
          <w:spacing w:val="45"/>
        </w:rPr>
        <w:t xml:space="preserve"> </w:t>
      </w:r>
      <w:r>
        <w:t>zákona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276/2001</w:t>
      </w:r>
      <w:r>
        <w:rPr>
          <w:spacing w:val="47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-56"/>
        </w:rPr>
        <w:t xml:space="preserve"> </w:t>
      </w:r>
      <w:r>
        <w:t>o regulácii v sieťových odvetviach v znení neskorších predpisov a o zmene a 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</w:p>
    <w:p w14:paraId="69BB49EC" w14:textId="30E50111"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before="1" w:after="0" w:line="242" w:lineRule="auto"/>
        <w:ind w:right="106" w:hanging="360"/>
        <w:contextualSpacing w:val="0"/>
      </w:pPr>
      <w:bookmarkStart w:id="24" w:name="_Hlk179380999"/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 w:rsidR="004E7561">
        <w:t>146</w:t>
      </w:r>
      <w:r>
        <w:t>/20</w:t>
      </w:r>
      <w:r w:rsidR="004E7561">
        <w:t>23</w:t>
      </w:r>
      <w:r>
        <w:rPr>
          <w:spacing w:val="36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 w:rsidR="004E7561">
        <w:rPr>
          <w:spacing w:val="36"/>
        </w:rPr>
        <w:t xml:space="preserve"> </w:t>
      </w:r>
      <w:r w:rsidR="004E7561" w:rsidRPr="003D17C3">
        <w:t>a o zmene a doplnení niektorých zákonov</w:t>
      </w:r>
      <w:r w:rsidR="004E7561">
        <w:t xml:space="preserve"> v</w:t>
      </w:r>
      <w:r w:rsidR="004E7561">
        <w:rPr>
          <w:spacing w:val="39"/>
        </w:rPr>
        <w:t xml:space="preserve"> </w:t>
      </w:r>
      <w:r w:rsidR="004E7561">
        <w:t>znení</w:t>
      </w:r>
      <w:r w:rsidR="004E7561">
        <w:rPr>
          <w:spacing w:val="36"/>
        </w:rPr>
        <w:t xml:space="preserve"> </w:t>
      </w:r>
      <w:r w:rsidR="004E7561">
        <w:t>neskorších</w:t>
      </w:r>
      <w:r w:rsidR="004E7561">
        <w:rPr>
          <w:spacing w:val="38"/>
        </w:rPr>
        <w:t xml:space="preserve"> </w:t>
      </w:r>
      <w:r w:rsidR="004E7561">
        <w:t>predpisov</w:t>
      </w:r>
      <w:bookmarkEnd w:id="24"/>
      <w:r>
        <w:t>;</w:t>
      </w:r>
    </w:p>
    <w:p w14:paraId="510FE0EA" w14:textId="6CE2D3A9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 w:line="267" w:lineRule="exact"/>
        <w:contextualSpacing w:val="0"/>
      </w:pPr>
      <w:r>
        <w:t>Zákon</w:t>
      </w:r>
      <w:r>
        <w:rPr>
          <w:spacing w:val="41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543/2002</w:t>
      </w:r>
      <w:r>
        <w:rPr>
          <w:spacing w:val="38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0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ochrane</w:t>
      </w:r>
      <w:r>
        <w:rPr>
          <w:spacing w:val="42"/>
        </w:rPr>
        <w:t xml:space="preserve"> </w:t>
      </w:r>
      <w:r>
        <w:t>prírody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krajiny</w:t>
      </w:r>
      <w:r>
        <w:rPr>
          <w:spacing w:val="42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14:paraId="69344659" w14:textId="36B60880" w:rsidR="007127CB" w:rsidRDefault="007127CB" w:rsidP="003D17C3">
      <w:pPr>
        <w:pStyle w:val="Odsekzoznamu"/>
        <w:widowControl w:val="0"/>
        <w:numPr>
          <w:ilvl w:val="0"/>
          <w:numId w:val="36"/>
        </w:numPr>
        <w:autoSpaceDE w:val="0"/>
        <w:autoSpaceDN w:val="0"/>
        <w:spacing w:after="0"/>
        <w:contextualSpacing w:val="0"/>
      </w:pPr>
      <w:r w:rsidRPr="006A0FAF">
        <w:t>Vyhláška MŽP SR č. 170/2021 Z.</w:t>
      </w:r>
      <w:r w:rsidR="004E7561">
        <w:t xml:space="preserve"> </w:t>
      </w:r>
      <w:r w:rsidRPr="006A0FAF">
        <w:t>z., ktorou sa vykonáva zákon č. 543/2002 Z. z. o ochrane prírody a krajiny v znení neskorších predpisov</w:t>
      </w:r>
      <w:r w:rsidR="004E7561">
        <w:t>;</w:t>
      </w:r>
      <w:r w:rsidRPr="006A0FAF">
        <w:t xml:space="preserve"> </w:t>
      </w:r>
    </w:p>
    <w:p w14:paraId="157BC044" w14:textId="232D3523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 w:line="268" w:lineRule="exact"/>
        <w:contextualSpacing w:val="0"/>
      </w:pPr>
      <w:r>
        <w:t>Zákon</w:t>
      </w:r>
      <w:r>
        <w:rPr>
          <w:spacing w:val="51"/>
        </w:rPr>
        <w:t xml:space="preserve"> </w:t>
      </w:r>
      <w:r>
        <w:t>č.</w:t>
      </w:r>
      <w:r>
        <w:rPr>
          <w:spacing w:val="49"/>
        </w:rPr>
        <w:t xml:space="preserve"> </w:t>
      </w:r>
      <w:r>
        <w:t>452/2021</w:t>
      </w:r>
      <w:r>
        <w:rPr>
          <w:spacing w:val="47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9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elektronických</w:t>
      </w:r>
      <w:r>
        <w:rPr>
          <w:spacing w:val="46"/>
        </w:rPr>
        <w:t xml:space="preserve"> </w:t>
      </w:r>
      <w:r>
        <w:t>komunikáciách</w:t>
      </w:r>
      <w:r>
        <w:rPr>
          <w:spacing w:val="51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znení</w:t>
      </w:r>
      <w:r>
        <w:rPr>
          <w:spacing w:val="50"/>
        </w:rPr>
        <w:t xml:space="preserve"> </w:t>
      </w:r>
      <w:r>
        <w:t>neskorších</w:t>
      </w:r>
      <w:r>
        <w:rPr>
          <w:spacing w:val="51"/>
        </w:rPr>
        <w:t xml:space="preserve"> </w:t>
      </w:r>
      <w:r>
        <w:t>predpisov;</w:t>
      </w:r>
    </w:p>
    <w:p w14:paraId="478BB4D0" w14:textId="185C4CAB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 w:line="268" w:lineRule="exact"/>
        <w:contextualSpacing w:val="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329/2018 Z.</w:t>
      </w:r>
      <w:r w:rsidR="004E7561">
        <w:t xml:space="preserve"> </w:t>
      </w:r>
      <w:r>
        <w:t>z. o poplatkoch za uloženie odpadov a o zmene a doplnení zákona č. 587/2004 Z.</w:t>
      </w:r>
      <w:r w:rsidR="004E7561">
        <w:t xml:space="preserve"> </w:t>
      </w:r>
      <w:r>
        <w:t>z. o Environmentálnom fonde a o zmene a doplnení niektorých zákonov v znení neskorších predpisov;</w:t>
      </w:r>
    </w:p>
    <w:p w14:paraId="55A46DAC" w14:textId="24178E2D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4" w:hanging="360"/>
        <w:contextualSpacing w:val="0"/>
      </w:pPr>
      <w:r>
        <w:t>Zákon</w:t>
      </w:r>
      <w:r w:rsidRPr="00357248">
        <w:t xml:space="preserve"> </w:t>
      </w:r>
      <w:r>
        <w:t>č.</w:t>
      </w:r>
      <w:r w:rsidRPr="00357248">
        <w:t xml:space="preserve"> </w:t>
      </w:r>
      <w:r>
        <w:t>364/2004</w:t>
      </w:r>
      <w:r w:rsidRPr="00357248">
        <w:t xml:space="preserve"> </w:t>
      </w:r>
      <w:r>
        <w:t>Z.</w:t>
      </w:r>
      <w:r w:rsidR="004E7561">
        <w:t xml:space="preserve"> </w:t>
      </w:r>
      <w:r>
        <w:t>z.</w:t>
      </w:r>
      <w:r w:rsidRPr="00357248">
        <w:t xml:space="preserve"> </w:t>
      </w:r>
      <w:r>
        <w:t>o</w:t>
      </w:r>
      <w:r w:rsidRPr="00357248">
        <w:t xml:space="preserve"> </w:t>
      </w:r>
      <w:r>
        <w:t>vodách</w:t>
      </w:r>
      <w:r w:rsidRPr="00357248">
        <w:t xml:space="preserve"> </w:t>
      </w:r>
      <w:r>
        <w:t>a</w:t>
      </w:r>
      <w:r w:rsidRPr="00357248">
        <w:t xml:space="preserve"> </w:t>
      </w:r>
      <w:r>
        <w:t>o</w:t>
      </w:r>
      <w:r w:rsidRPr="00357248">
        <w:t xml:space="preserve"> </w:t>
      </w:r>
      <w:r>
        <w:t>zmene</w:t>
      </w:r>
      <w:r w:rsidRPr="00357248">
        <w:t xml:space="preserve"> </w:t>
      </w:r>
      <w:r>
        <w:t>zákona</w:t>
      </w:r>
      <w:r w:rsidRPr="00357248">
        <w:t xml:space="preserve"> č. 372/1990 Zb.</w:t>
      </w:r>
      <w:r w:rsidR="004E7561">
        <w:t xml:space="preserve"> </w:t>
      </w:r>
      <w:r>
        <w:t>o</w:t>
      </w:r>
      <w:r w:rsidRPr="00357248">
        <w:t xml:space="preserve"> </w:t>
      </w:r>
      <w:r>
        <w:t xml:space="preserve">priestupkoch </w:t>
      </w:r>
      <w:r w:rsidRPr="00357248">
        <w:t xml:space="preserve"> </w:t>
      </w:r>
      <w:r>
        <w:t xml:space="preserve">v </w:t>
      </w:r>
      <w:r w:rsidRPr="00357248">
        <w:t xml:space="preserve">      </w:t>
      </w:r>
      <w:r>
        <w:t>znení</w:t>
      </w:r>
      <w:r w:rsidRPr="00357248">
        <w:t xml:space="preserve"> </w:t>
      </w:r>
      <w:r>
        <w:t>neskorších</w:t>
      </w:r>
      <w:r w:rsidRPr="00357248">
        <w:t xml:space="preserve"> </w:t>
      </w:r>
      <w:r>
        <w:t>predpisov (vodný</w:t>
      </w:r>
      <w:r w:rsidRPr="00357248">
        <w:t xml:space="preserve"> </w:t>
      </w:r>
      <w:r>
        <w:t>zákon);</w:t>
      </w:r>
    </w:p>
    <w:p w14:paraId="20103EB8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8" w:hanging="360"/>
        <w:contextualSpacing w:val="0"/>
      </w:pPr>
      <w:r>
        <w:t>Zákon</w:t>
      </w:r>
      <w:r>
        <w:rPr>
          <w:spacing w:val="34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108/2024</w:t>
      </w:r>
      <w:r>
        <w:rPr>
          <w:spacing w:val="32"/>
        </w:rPr>
        <w:t xml:space="preserve"> </w:t>
      </w:r>
      <w:r>
        <w:t>Z.</w:t>
      </w:r>
      <w:r>
        <w:rPr>
          <w:spacing w:val="37"/>
        </w:rPr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2"/>
        </w:rPr>
        <w:t xml:space="preserve"> </w:t>
      </w:r>
      <w:r>
        <w:t>spotrebiteľa</w:t>
      </w:r>
      <w:r>
        <w:rPr>
          <w:spacing w:val="32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zmene</w:t>
      </w:r>
      <w:r>
        <w:rPr>
          <w:spacing w:val="34"/>
        </w:rPr>
        <w:t xml:space="preserve"> </w:t>
      </w:r>
      <w:r>
        <w:rPr>
          <w:spacing w:val="20"/>
        </w:rPr>
        <w:t> 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 ;</w:t>
      </w:r>
    </w:p>
    <w:p w14:paraId="2A42ED84" w14:textId="39E09389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8" w:lineRule="exact"/>
        <w:contextualSpacing w:val="0"/>
      </w:pPr>
      <w:r>
        <w:t>Zákon</w:t>
      </w:r>
      <w:r>
        <w:rPr>
          <w:spacing w:val="37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7/2010</w:t>
      </w:r>
      <w:r>
        <w:rPr>
          <w:spacing w:val="34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3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povodňami 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14:paraId="649E9E2B" w14:textId="77777777"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after="0" w:line="242" w:lineRule="auto"/>
        <w:ind w:right="106" w:hanging="360"/>
        <w:contextualSpacing w:val="0"/>
      </w:pPr>
      <w:r>
        <w:t>Nariadenie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43/2005</w:t>
      </w:r>
      <w:r>
        <w:rPr>
          <w:spacing w:val="59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z.,</w:t>
      </w:r>
      <w:r>
        <w:rPr>
          <w:spacing w:val="59"/>
        </w:rPr>
        <w:t xml:space="preserve"> </w:t>
      </w:r>
      <w:r>
        <w:t>ktorým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ustanovujú</w:t>
      </w:r>
      <w:r>
        <w:rPr>
          <w:spacing w:val="1"/>
        </w:rPr>
        <w:t xml:space="preserve"> </w:t>
      </w:r>
      <w:r>
        <w:t>podrobnosti</w:t>
      </w:r>
      <w:r>
        <w:rPr>
          <w:spacing w:val="29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strategických</w:t>
      </w:r>
      <w:r>
        <w:rPr>
          <w:spacing w:val="35"/>
        </w:rPr>
        <w:t xml:space="preserve"> </w:t>
      </w:r>
      <w:r>
        <w:t>hlukových</w:t>
      </w:r>
      <w:r>
        <w:rPr>
          <w:spacing w:val="31"/>
        </w:rPr>
        <w:t xml:space="preserve"> </w:t>
      </w:r>
      <w:r>
        <w:t>mapách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akčných</w:t>
      </w:r>
      <w:r>
        <w:rPr>
          <w:spacing w:val="35"/>
        </w:rPr>
        <w:t xml:space="preserve"> </w:t>
      </w:r>
      <w:r>
        <w:t>plánoch</w:t>
      </w:r>
      <w:r>
        <w:rPr>
          <w:spacing w:val="31"/>
        </w:rPr>
        <w:t xml:space="preserve"> </w:t>
      </w:r>
      <w:r>
        <w:t>ochrany</w:t>
      </w:r>
      <w:r>
        <w:rPr>
          <w:spacing w:val="32"/>
        </w:rPr>
        <w:t xml:space="preserve"> </w:t>
      </w:r>
      <w:r>
        <w:t>pred</w:t>
      </w:r>
      <w:r>
        <w:rPr>
          <w:spacing w:val="30"/>
        </w:rPr>
        <w:t xml:space="preserve"> </w:t>
      </w:r>
      <w:r>
        <w:t>hlukom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3426C0D2" w14:textId="69FA1410"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after="0" w:line="268" w:lineRule="exact"/>
        <w:contextualSpacing w:val="0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326/2005</w:t>
      </w:r>
      <w:r>
        <w:rPr>
          <w:spacing w:val="37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lesoch</w:t>
      </w:r>
      <w:r>
        <w:rPr>
          <w:spacing w:val="40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predpisov;</w:t>
      </w:r>
    </w:p>
    <w:p w14:paraId="0DDE20AE" w14:textId="4E218B5E" w:rsidR="007127CB" w:rsidRDefault="007127CB" w:rsidP="004E7561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5" w:hanging="360"/>
        <w:contextualSpacing w:val="0"/>
      </w:pPr>
      <w:r>
        <w:t>Zákon</w:t>
      </w:r>
      <w:r>
        <w:rPr>
          <w:spacing w:val="18"/>
        </w:rPr>
        <w:t xml:space="preserve"> </w:t>
      </w:r>
      <w:r>
        <w:t>č.</w:t>
      </w:r>
      <w:r>
        <w:rPr>
          <w:spacing w:val="19"/>
        </w:rPr>
        <w:t xml:space="preserve"> </w:t>
      </w:r>
      <w:r>
        <w:t>24/2006</w:t>
      </w:r>
      <w:r>
        <w:rPr>
          <w:spacing w:val="19"/>
        </w:rPr>
        <w:t xml:space="preserve"> </w:t>
      </w:r>
      <w:r>
        <w:t>Z.</w:t>
      </w:r>
      <w:r>
        <w:rPr>
          <w:spacing w:val="19"/>
        </w:rPr>
        <w:t xml:space="preserve"> </w:t>
      </w:r>
      <w:r>
        <w:t>z.</w:t>
      </w:r>
      <w:r>
        <w:rPr>
          <w:spacing w:val="20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posudzovaní</w:t>
      </w:r>
      <w:r>
        <w:rPr>
          <w:spacing w:val="17"/>
        </w:rPr>
        <w:t xml:space="preserve"> </w:t>
      </w:r>
      <w:r>
        <w:t>vplyvov</w:t>
      </w:r>
      <w:r>
        <w:rPr>
          <w:spacing w:val="1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životné</w:t>
      </w:r>
      <w:r>
        <w:rPr>
          <w:spacing w:val="18"/>
        </w:rPr>
        <w:t xml:space="preserve"> </w:t>
      </w:r>
      <w:r>
        <w:t>prostredie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zmene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 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77EC7774" w14:textId="2A2C199A" w:rsidR="00115D75" w:rsidRDefault="00115D75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5" w:hanging="360"/>
        <w:contextualSpacing w:val="0"/>
      </w:pPr>
      <w:bookmarkStart w:id="25" w:name="_Hlk179381747"/>
      <w:r>
        <w:t xml:space="preserve">Zákon č. 355/2007 Z. z. </w:t>
      </w:r>
      <w:r w:rsidRPr="00BA22D5">
        <w:t>o ochrane, podpore a rozvoji verejného zdravia a o zmene a doplnení niektorých</w:t>
      </w:r>
      <w:r>
        <w:t xml:space="preserve"> zákonov v znení neskorších predpisov;</w:t>
      </w:r>
    </w:p>
    <w:bookmarkEnd w:id="25"/>
    <w:p w14:paraId="1D987B12" w14:textId="6FD21845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1" w:after="0"/>
        <w:ind w:right="106" w:hanging="360"/>
        <w:contextualSpacing w:val="0"/>
      </w:pPr>
      <w:r>
        <w:lastRenderedPageBreak/>
        <w:t>Zákon</w:t>
      </w:r>
      <w:r>
        <w:rPr>
          <w:spacing w:val="32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343/2015</w:t>
      </w:r>
      <w:r>
        <w:rPr>
          <w:spacing w:val="32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verejnom</w:t>
      </w:r>
      <w:r>
        <w:rPr>
          <w:spacing w:val="31"/>
        </w:rPr>
        <w:t xml:space="preserve"> </w:t>
      </w:r>
      <w:r>
        <w:t>obstarávaní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zmene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doplnení</w:t>
      </w:r>
      <w:r>
        <w:rPr>
          <w:spacing w:val="31"/>
        </w:rPr>
        <w:t xml:space="preserve"> </w:t>
      </w:r>
      <w:r>
        <w:t>niektorých</w:t>
      </w:r>
      <w:r>
        <w:rPr>
          <w:spacing w:val="-56"/>
        </w:rPr>
        <w:tab/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7DB61C6E" w14:textId="079164BB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1" w:after="0"/>
        <w:ind w:left="601" w:right="108" w:hanging="357"/>
        <w:contextualSpacing w:val="0"/>
      </w:pPr>
      <w:r>
        <w:t>Zákon</w:t>
      </w:r>
      <w:r w:rsidRPr="00AF0849">
        <w:t xml:space="preserve"> </w:t>
      </w:r>
      <w:r>
        <w:t>č.</w:t>
      </w:r>
      <w:r w:rsidRPr="00AF0849">
        <w:t xml:space="preserve"> </w:t>
      </w:r>
      <w:r>
        <w:t>125/2006</w:t>
      </w:r>
      <w:r w:rsidRPr="00AF0849">
        <w:t xml:space="preserve"> </w:t>
      </w:r>
      <w:r>
        <w:t>Z.</w:t>
      </w:r>
      <w:r w:rsidR="004E7561">
        <w:t xml:space="preserve"> </w:t>
      </w:r>
      <w:r>
        <w:t>z.</w:t>
      </w:r>
      <w:r w:rsidRPr="00AF0849">
        <w:t xml:space="preserve"> </w:t>
      </w:r>
      <w:r>
        <w:t>o</w:t>
      </w:r>
      <w:r w:rsidRPr="00AF0849">
        <w:t xml:space="preserve"> </w:t>
      </w:r>
      <w:r>
        <w:t>inšpekcii</w:t>
      </w:r>
      <w:r w:rsidRPr="00AF0849">
        <w:t xml:space="preserve"> </w:t>
      </w:r>
      <w:r>
        <w:t>práce</w:t>
      </w:r>
      <w:r w:rsidRPr="00AF0849">
        <w:t xml:space="preserve">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zákona</w:t>
      </w:r>
      <w:r w:rsidRPr="00AF0849">
        <w:t xml:space="preserve"> </w:t>
      </w:r>
      <w:r>
        <w:t>č.</w:t>
      </w:r>
      <w:r w:rsidRPr="00AF0849">
        <w:t xml:space="preserve"> </w:t>
      </w:r>
      <w:r>
        <w:t>82/2005</w:t>
      </w:r>
      <w:r w:rsidRPr="00AF0849">
        <w:t xml:space="preserve"> </w:t>
      </w:r>
      <w:r>
        <w:t>Z.z.</w:t>
      </w:r>
      <w:r w:rsidRPr="00AF0849">
        <w:t xml:space="preserve">  o</w:t>
      </w:r>
      <w:r>
        <w:t> </w:t>
      </w:r>
      <w:r w:rsidRPr="00AF0849">
        <w:t>nele</w:t>
      </w:r>
      <w:r>
        <w:t>gálnej práci a nelegálnom zamestnávaní 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niektorých</w:t>
      </w:r>
      <w:r w:rsidRPr="00AF0849">
        <w:t xml:space="preserve"> </w:t>
      </w:r>
      <w:r>
        <w:t>zákonov 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4E6D9F52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Zákon</w:t>
      </w:r>
      <w:r>
        <w:rPr>
          <w:spacing w:val="8"/>
        </w:rPr>
        <w:t xml:space="preserve"> </w:t>
      </w:r>
      <w:r>
        <w:t>č.</w:t>
      </w:r>
      <w:r>
        <w:rPr>
          <w:spacing w:val="7"/>
        </w:rPr>
        <w:t xml:space="preserve"> </w:t>
      </w:r>
      <w:r>
        <w:t>126/2006</w:t>
      </w:r>
      <w:r>
        <w:rPr>
          <w:spacing w:val="8"/>
        </w:rPr>
        <w:t xml:space="preserve"> </w:t>
      </w:r>
      <w:r>
        <w:t>Z.</w:t>
      </w:r>
      <w:r>
        <w:rPr>
          <w:spacing w:val="7"/>
        </w:rPr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verejnom</w:t>
      </w:r>
      <w:r>
        <w:rPr>
          <w:spacing w:val="11"/>
        </w:rPr>
        <w:t xml:space="preserve"> </w:t>
      </w:r>
      <w:r>
        <w:t>zdravotníctve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zmene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doplnení</w:t>
      </w:r>
      <w:r>
        <w:rPr>
          <w:spacing w:val="7"/>
        </w:rPr>
        <w:t xml:space="preserve"> </w:t>
      </w:r>
      <w:r>
        <w:t xml:space="preserve">niektorých </w:t>
      </w:r>
      <w:r>
        <w:rPr>
          <w:spacing w:val="-56"/>
        </w:rPr>
        <w:t xml:space="preserve"> </w:t>
      </w:r>
      <w:r>
        <w:t>zákonov 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5E85F443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7" w:hanging="360"/>
        <w:contextualSpacing w:val="0"/>
      </w:pPr>
      <w:r>
        <w:t>Zákon</w:t>
      </w:r>
      <w:r>
        <w:rPr>
          <w:spacing w:val="49"/>
        </w:rPr>
        <w:t xml:space="preserve"> </w:t>
      </w:r>
      <w:r>
        <w:t>č.</w:t>
      </w:r>
      <w:r>
        <w:rPr>
          <w:spacing w:val="51"/>
        </w:rPr>
        <w:t xml:space="preserve"> </w:t>
      </w:r>
      <w:r>
        <w:t>79/2015</w:t>
      </w:r>
      <w:r>
        <w:rPr>
          <w:spacing w:val="49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odpadoch</w:t>
      </w:r>
      <w:r>
        <w:rPr>
          <w:spacing w:val="4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zmene</w:t>
      </w:r>
      <w:r>
        <w:rPr>
          <w:spacing w:val="4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doplnení</w:t>
      </w:r>
      <w:r>
        <w:rPr>
          <w:spacing w:val="46"/>
        </w:rPr>
        <w:t xml:space="preserve"> </w:t>
      </w:r>
      <w:r>
        <w:t>niektorých</w:t>
      </w:r>
      <w:r>
        <w:rPr>
          <w:spacing w:val="47"/>
        </w:rPr>
        <w:t xml:space="preserve"> </w:t>
      </w:r>
      <w:r>
        <w:t>zákonov</w:t>
      </w:r>
      <w:r>
        <w:rPr>
          <w:spacing w:val="47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-55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53F8A89F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zákon</w:t>
      </w:r>
      <w:r>
        <w:rPr>
          <w:spacing w:val="3"/>
        </w:rPr>
        <w:t xml:space="preserve"> </w:t>
      </w:r>
      <w:r>
        <w:t>8/2009</w:t>
      </w:r>
      <w:r>
        <w:rPr>
          <w:spacing w:val="3"/>
        </w:rPr>
        <w:t xml:space="preserve"> </w:t>
      </w:r>
      <w:r>
        <w:t>Z.</w:t>
      </w:r>
      <w:r>
        <w:rPr>
          <w:spacing w:val="4"/>
        </w:rPr>
        <w:t xml:space="preserve"> </w:t>
      </w:r>
      <w:r>
        <w:t>z.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cestnej</w:t>
      </w:r>
      <w:r>
        <w:rPr>
          <w:spacing w:val="5"/>
        </w:rPr>
        <w:t xml:space="preserve"> </w:t>
      </w:r>
      <w:r>
        <w:t>premávke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zmene</w:t>
      </w:r>
      <w:r>
        <w:rPr>
          <w:spacing w:val="6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doplnení</w:t>
      </w:r>
      <w:r>
        <w:rPr>
          <w:spacing w:val="59"/>
        </w:rPr>
        <w:t xml:space="preserve"> </w:t>
      </w:r>
      <w:r>
        <w:t>niektorých</w:t>
      </w:r>
      <w:r>
        <w:rPr>
          <w:spacing w:val="61"/>
        </w:rPr>
        <w:t xml:space="preserve"> </w:t>
      </w:r>
      <w:r>
        <w:t>zákonov</w:t>
      </w:r>
      <w:r>
        <w:rPr>
          <w:spacing w:val="59"/>
        </w:rPr>
        <w:t xml:space="preserve"> </w:t>
      </w:r>
      <w:r>
        <w:t xml:space="preserve">v </w:t>
      </w:r>
      <w:r>
        <w:rPr>
          <w:spacing w:val="-56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0569C663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3" w:after="0"/>
        <w:ind w:right="108" w:hanging="360"/>
        <w:contextualSpacing w:val="0"/>
      </w:pPr>
      <w:r>
        <w:t>vyhláška</w:t>
      </w:r>
      <w:r>
        <w:rPr>
          <w:spacing w:val="1"/>
        </w:rPr>
        <w:t xml:space="preserve"> </w:t>
      </w:r>
      <w:r>
        <w:t>MV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9/2009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cestnej</w:t>
      </w:r>
      <w:r>
        <w:rPr>
          <w:spacing w:val="58"/>
        </w:rPr>
        <w:t xml:space="preserve"> </w:t>
      </w:r>
      <w:r>
        <w:t>premávke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</w:t>
      </w:r>
      <w:r>
        <w:rPr>
          <w:spacing w:val="-56"/>
        </w:rPr>
        <w:t xml:space="preserve">   </w:t>
      </w:r>
      <w:r>
        <w:rPr>
          <w:spacing w:val="-56"/>
        </w:rPr>
        <w:tab/>
      </w:r>
      <w:r>
        <w:t>zmene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4"/>
        </w:rPr>
        <w:t xml:space="preserve"> </w:t>
      </w:r>
      <w:r>
        <w:t>niektorých</w:t>
      </w:r>
      <w:r>
        <w:rPr>
          <w:spacing w:val="17"/>
        </w:rPr>
        <w:t xml:space="preserve"> </w:t>
      </w:r>
      <w:r>
        <w:t>zákonov 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45EC89A6" w14:textId="54DEEF5B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contextualSpacing w:val="0"/>
      </w:pPr>
      <w:r>
        <w:t>Zákon</w:t>
      </w:r>
      <w:r>
        <w:rPr>
          <w:spacing w:val="38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87/2018</w:t>
      </w:r>
      <w:r>
        <w:rPr>
          <w:spacing w:val="38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8"/>
        </w:rPr>
        <w:t xml:space="preserve"> </w:t>
      </w:r>
      <w:r>
        <w:t>radiačnej</w:t>
      </w:r>
      <w:r>
        <w:rPr>
          <w:spacing w:val="37"/>
        </w:rPr>
        <w:t xml:space="preserve"> </w:t>
      </w:r>
      <w:r>
        <w:t>ochrane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zmene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doplnení</w:t>
      </w:r>
      <w:r>
        <w:rPr>
          <w:spacing w:val="34"/>
        </w:rPr>
        <w:t xml:space="preserve"> </w:t>
      </w:r>
      <w:r>
        <w:t>niektorých</w:t>
      </w:r>
      <w:r>
        <w:rPr>
          <w:spacing w:val="38"/>
        </w:rPr>
        <w:t xml:space="preserve"> </w:t>
      </w:r>
      <w:r>
        <w:t>zákonov 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1E697C4C" w14:textId="77777777"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contextualSpacing w:val="0"/>
      </w:pPr>
      <w:r>
        <w:t>Zákon č. 142/2024 Z. z. o mimoriadnych opatreniach pre strategické investície a pre výstavbu transeurópskej dopravnej siete a o zmene a doplnení niektorých zákonov.</w:t>
      </w:r>
    </w:p>
    <w:p w14:paraId="4FD24507" w14:textId="77777777" w:rsidR="007127CB" w:rsidRDefault="007127CB" w:rsidP="007127CB">
      <w:pPr>
        <w:pStyle w:val="Odsekzoznamu"/>
        <w:tabs>
          <w:tab w:val="left" w:pos="605"/>
          <w:tab w:val="left" w:pos="606"/>
        </w:tabs>
        <w:spacing w:before="2"/>
        <w:ind w:left="605"/>
      </w:pPr>
    </w:p>
    <w:p w14:paraId="50AEFA14" w14:textId="77777777" w:rsidR="007127CB" w:rsidRPr="001F318B" w:rsidRDefault="007127CB" w:rsidP="001F318B">
      <w:pPr>
        <w:pStyle w:val="Nadpis3"/>
      </w:pPr>
      <w:bookmarkStart w:id="26" w:name="_TOC_250129"/>
      <w:bookmarkStart w:id="27" w:name="_Toc178188183"/>
      <w:r w:rsidRPr="001F318B">
        <w:t xml:space="preserve">Súvisiace a citované </w:t>
      </w:r>
      <w:bookmarkEnd w:id="26"/>
      <w:r w:rsidRPr="001F318B">
        <w:t>normy</w:t>
      </w:r>
      <w:bookmarkEnd w:id="27"/>
    </w:p>
    <w:p w14:paraId="63BCB79E" w14:textId="77777777" w:rsidR="007127CB" w:rsidRDefault="007127CB" w:rsidP="00D27F12"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citovaných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samotných</w:t>
      </w:r>
      <w:r>
        <w:rPr>
          <w:spacing w:val="1"/>
        </w:rPr>
        <w:t xml:space="preserve"> </w:t>
      </w:r>
      <w:r>
        <w:t>normách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aktualizovaný</w:t>
      </w:r>
      <w:r>
        <w:rPr>
          <w:spacing w:val="47"/>
        </w:rPr>
        <w:t xml:space="preserve"> </w:t>
      </w:r>
      <w:r>
        <w:t>vo</w:t>
      </w:r>
      <w:r>
        <w:rPr>
          <w:spacing w:val="42"/>
        </w:rPr>
        <w:t xml:space="preserve"> </w:t>
      </w:r>
      <w:r>
        <w:t>Vestníkoch</w:t>
      </w:r>
      <w:r>
        <w:rPr>
          <w:spacing w:val="43"/>
        </w:rPr>
        <w:t xml:space="preserve"> </w:t>
      </w:r>
      <w:r>
        <w:t>Úradu</w:t>
      </w:r>
      <w:r>
        <w:rPr>
          <w:spacing w:val="39"/>
        </w:rPr>
        <w:t xml:space="preserve"> </w:t>
      </w:r>
      <w:r>
        <w:t>pre</w:t>
      </w:r>
      <w:r>
        <w:rPr>
          <w:spacing w:val="42"/>
        </w:rPr>
        <w:t xml:space="preserve"> </w:t>
      </w:r>
      <w:r>
        <w:t>normalizáciu,</w:t>
      </w:r>
      <w:r>
        <w:rPr>
          <w:spacing w:val="46"/>
        </w:rPr>
        <w:t xml:space="preserve"> </w:t>
      </w:r>
      <w:r>
        <w:t>metrológiu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skúšobníctvo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hyperlink r:id="rId19" w:anchor="2" w:history="1">
        <w:r w:rsidRPr="00182B65">
          <w:rPr>
            <w:rStyle w:val="Hypertextovprepojenie"/>
          </w:rPr>
          <w:t>https://www.normoff.gov.sk/?csrt=2417108351371946611#2</w:t>
        </w:r>
      </w:hyperlink>
      <w:r>
        <w:t xml:space="preserve"> 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Vestníkoch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regionálneho rozvoja SR v zmysle ustanovenia § 13 zákona č. 133/2013 Z. z. o stavebných</w:t>
      </w:r>
      <w:r>
        <w:rPr>
          <w:spacing w:val="1"/>
        </w:rPr>
        <w:t xml:space="preserve"> </w:t>
      </w:r>
      <w:r>
        <w:t>výrobkoch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znení</w:t>
      </w:r>
      <w:r>
        <w:rPr>
          <w:spacing w:val="17"/>
        </w:rPr>
        <w:t xml:space="preserve"> </w:t>
      </w:r>
      <w:r>
        <w:t>neskorších</w:t>
      </w:r>
      <w:r>
        <w:rPr>
          <w:spacing w:val="15"/>
        </w:rPr>
        <w:t xml:space="preserve"> </w:t>
      </w:r>
      <w:r>
        <w:t>predpisov.</w:t>
      </w:r>
    </w:p>
    <w:p w14:paraId="59DD06E2" w14:textId="77777777" w:rsidR="007127CB" w:rsidRDefault="007127CB" w:rsidP="00D27F12">
      <w:r>
        <w:t>Nadradeným</w:t>
      </w:r>
      <w:r>
        <w:rPr>
          <w:spacing w:val="1"/>
        </w:rPr>
        <w:t xml:space="preserve"> </w:t>
      </w:r>
      <w:r>
        <w:t>predpisom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Úradný</w:t>
      </w:r>
      <w:r>
        <w:rPr>
          <w:spacing w:val="1"/>
        </w:rPr>
        <w:t xml:space="preserve"> </w:t>
      </w:r>
      <w:r>
        <w:t>vestník</w:t>
      </w:r>
      <w:r>
        <w:rPr>
          <w:spacing w:val="1"/>
        </w:rPr>
        <w:t xml:space="preserve"> </w:t>
      </w:r>
      <w:r>
        <w:t>európskej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(angl.</w:t>
      </w:r>
      <w:r>
        <w:rPr>
          <w:spacing w:val="1"/>
        </w:rPr>
        <w:t xml:space="preserve"> </w:t>
      </w:r>
      <w:r>
        <w:t>„OJEC“)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harmonizovaných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(„NANDO“),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ktorého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smie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výlučne</w:t>
      </w:r>
      <w:r>
        <w:rPr>
          <w:spacing w:val="1"/>
        </w:rPr>
        <w:t xml:space="preserve"> </w:t>
      </w:r>
      <w:r>
        <w:t>harmonizovaná</w:t>
      </w:r>
      <w:r>
        <w:rPr>
          <w:spacing w:val="1"/>
        </w:rPr>
        <w:t xml:space="preserve"> </w:t>
      </w:r>
      <w:r>
        <w:t>EN.</w:t>
      </w:r>
      <w:r>
        <w:rPr>
          <w:spacing w:val="58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úplnosť je v týchto TKP uvádzaná aj elektronická cesta príslušných adries EÚ. Pre Úradný</w:t>
      </w:r>
      <w:r>
        <w:rPr>
          <w:spacing w:val="1"/>
        </w:rPr>
        <w:t xml:space="preserve"> </w:t>
      </w:r>
      <w:r>
        <w:t>vestník</w:t>
      </w:r>
      <w:r>
        <w:rPr>
          <w:spacing w:val="18"/>
        </w:rPr>
        <w:t xml:space="preserve"> </w:t>
      </w:r>
      <w:r>
        <w:t>OJEC</w:t>
      </w:r>
      <w:r>
        <w:rPr>
          <w:spacing w:val="15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elektronická</w:t>
      </w:r>
      <w:r>
        <w:rPr>
          <w:spacing w:val="15"/>
        </w:rPr>
        <w:t xml:space="preserve"> </w:t>
      </w:r>
      <w:r>
        <w:t>adresa</w:t>
      </w:r>
      <w:r>
        <w:rPr>
          <w:spacing w:val="16"/>
        </w:rPr>
        <w:t xml:space="preserve"> </w:t>
      </w:r>
      <w:r>
        <w:t>nasledovná:</w:t>
      </w:r>
    </w:p>
    <w:p w14:paraId="0F5DE7D1" w14:textId="77777777" w:rsidR="007127CB" w:rsidRDefault="00352F57" w:rsidP="00D27F12">
      <w:hyperlink r:id="rId20">
        <w:r w:rsidR="007127CB">
          <w:rPr>
            <w:color w:val="0000FF"/>
            <w:u w:val="single" w:color="0000FF"/>
          </w:rPr>
          <w:t>http://eurlex.europa.eu/JOIndex.do?ihmlang=sk</w:t>
        </w:r>
        <w:r w:rsidR="007127CB">
          <w:t>.</w:t>
        </w:r>
      </w:hyperlink>
    </w:p>
    <w:p w14:paraId="2092FCFE" w14:textId="77777777" w:rsidR="007127CB" w:rsidRDefault="007127CB" w:rsidP="00D27F12"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výrobkových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adresu:</w:t>
      </w:r>
      <w:r>
        <w:rPr>
          <w:spacing w:val="1"/>
        </w:rPr>
        <w:t xml:space="preserve"> </w:t>
      </w:r>
      <w:hyperlink r:id="rId21" w:history="1">
        <w:r w:rsidRPr="00182B65">
          <w:rPr>
            <w:rStyle w:val="Hypertextovprepojenie"/>
            <w:spacing w:val="1"/>
          </w:rPr>
          <w:t>https://europa.eu/youreurope/business/product-requirements/standards/standards-in-europe/index_sk.htm</w:t>
        </w:r>
      </w:hyperlink>
      <w:r>
        <w:rPr>
          <w:spacing w:val="1"/>
        </w:rPr>
        <w:t xml:space="preserve"> </w:t>
      </w:r>
    </w:p>
    <w:p w14:paraId="42005B5D" w14:textId="77777777" w:rsidR="007127CB" w:rsidRDefault="007127CB" w:rsidP="00D27F12">
      <w:r>
        <w:t>Za</w:t>
      </w:r>
      <w:r>
        <w:rPr>
          <w:spacing w:val="1"/>
        </w:rPr>
        <w:t xml:space="preserve"> </w:t>
      </w:r>
      <w:r>
        <w:t>číslom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nasleduje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doplnkovým</w:t>
      </w:r>
      <w:r>
        <w:rPr>
          <w:spacing w:val="58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triednika</w:t>
      </w:r>
      <w:r>
        <w:rPr>
          <w:spacing w:val="1"/>
        </w:rPr>
        <w:t xml:space="preserve"> </w:t>
      </w:r>
      <w:r>
        <w:t>slovenských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doplnkom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hľadanie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3"/>
        </w:rPr>
        <w:t xml:space="preserve"> </w:t>
      </w:r>
      <w:r>
        <w:t>STN.</w:t>
      </w:r>
    </w:p>
    <w:p w14:paraId="67D607AD" w14:textId="32486F54" w:rsidR="007127CB" w:rsidRDefault="007127CB" w:rsidP="00193B34">
      <w:pPr>
        <w:jc w:val="left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9001</w:t>
      </w:r>
      <w:r>
        <w:rPr>
          <w:rFonts w:ascii="Times New Roman" w:hAnsi="Times New Roman"/>
        </w:rPr>
        <w:tab/>
      </w:r>
      <w:r w:rsidR="00687EBD">
        <w:rPr>
          <w:rFonts w:ascii="Times New Roman" w:hAnsi="Times New Roman"/>
        </w:rPr>
        <w:tab/>
      </w:r>
      <w:r>
        <w:t>Systémy</w:t>
      </w:r>
      <w:r>
        <w:rPr>
          <w:spacing w:val="-4"/>
        </w:rPr>
        <w:t xml:space="preserve"> </w:t>
      </w:r>
      <w:r>
        <w:t>manažérstva</w:t>
      </w:r>
      <w:r>
        <w:rPr>
          <w:spacing w:val="-5"/>
        </w:rPr>
        <w:t xml:space="preserve"> </w:t>
      </w:r>
      <w:r>
        <w:t>kvality.</w:t>
      </w:r>
      <w:r>
        <w:rPr>
          <w:spacing w:val="-1"/>
        </w:rPr>
        <w:t xml:space="preserve"> </w:t>
      </w:r>
      <w:r>
        <w:t>Požiadavky.</w:t>
      </w:r>
      <w:r w:rsidR="00687EBD">
        <w:br/>
      </w:r>
      <w:r>
        <w:t>-01</w:t>
      </w:r>
      <w:r>
        <w:rPr>
          <w:spacing w:val="2"/>
        </w:rPr>
        <w:t xml:space="preserve"> </w:t>
      </w:r>
      <w:r>
        <w:t>0320</w:t>
      </w:r>
    </w:p>
    <w:p w14:paraId="52F72A03" w14:textId="0048C60B" w:rsidR="007127CB" w:rsidRDefault="007127CB" w:rsidP="00193B34">
      <w:pPr>
        <w:jc w:val="left"/>
      </w:pPr>
      <w:r>
        <w:t>STN ISO/IEC</w:t>
      </w:r>
      <w:r>
        <w:rPr>
          <w:spacing w:val="1"/>
        </w:rPr>
        <w:t xml:space="preserve"> </w:t>
      </w:r>
      <w:r>
        <w:t>90003</w:t>
      </w:r>
      <w:r>
        <w:rPr>
          <w:rFonts w:ascii="Times New Roman" w:hAnsi="Times New Roman"/>
        </w:rPr>
        <w:tab/>
      </w:r>
      <w:r w:rsidR="00687EBD">
        <w:rPr>
          <w:rFonts w:ascii="Times New Roman" w:hAnsi="Times New Roman"/>
        </w:rPr>
        <w:tab/>
      </w:r>
      <w:r>
        <w:t>Softvérové</w:t>
      </w:r>
      <w:r>
        <w:rPr>
          <w:spacing w:val="-3"/>
        </w:rPr>
        <w:t xml:space="preserve"> </w:t>
      </w:r>
      <w:r>
        <w:t>inžinierstvo.</w:t>
      </w:r>
      <w:r>
        <w:rPr>
          <w:spacing w:val="-5"/>
        </w:rPr>
        <w:t xml:space="preserve"> </w:t>
      </w:r>
      <w:r>
        <w:t>Návod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aplikáciu</w:t>
      </w:r>
      <w:r>
        <w:rPr>
          <w:spacing w:val="-5"/>
        </w:rPr>
        <w:t xml:space="preserve"> </w:t>
      </w:r>
      <w:r>
        <w:t>ISO</w:t>
      </w:r>
      <w:r>
        <w:rPr>
          <w:spacing w:val="-6"/>
        </w:rPr>
        <w:t xml:space="preserve"> </w:t>
      </w:r>
      <w:r>
        <w:t>9001:2000</w:t>
      </w:r>
      <w:r>
        <w:rPr>
          <w:spacing w:val="-4"/>
        </w:rPr>
        <w:t xml:space="preserve"> </w:t>
      </w:r>
      <w:r>
        <w:t>pre</w:t>
      </w:r>
      <w:r w:rsidR="00687EBD">
        <w:br/>
      </w:r>
      <w:r>
        <w:t>-369</w:t>
      </w:r>
      <w:r w:rsidR="00687EBD">
        <w:rPr>
          <w:spacing w:val="2"/>
        </w:rPr>
        <w:t> </w:t>
      </w:r>
      <w:r>
        <w:t>782</w:t>
      </w:r>
      <w:r w:rsidR="00687EBD">
        <w:tab/>
      </w:r>
      <w:r w:rsidR="00687EBD">
        <w:tab/>
      </w:r>
      <w:r w:rsidR="00687EBD">
        <w:tab/>
      </w:r>
      <w:r>
        <w:t>počítačový</w:t>
      </w:r>
      <w:r>
        <w:rPr>
          <w:spacing w:val="7"/>
        </w:rPr>
        <w:t xml:space="preserve"> </w:t>
      </w:r>
      <w:r>
        <w:t>softvér</w:t>
      </w:r>
    </w:p>
    <w:p w14:paraId="29213A67" w14:textId="77777777" w:rsidR="00687EBD" w:rsidRDefault="007127CB" w:rsidP="00193B34">
      <w:pPr>
        <w:jc w:val="left"/>
      </w:pPr>
      <w:r>
        <w:t>STN</w:t>
      </w:r>
      <w:r>
        <w:rPr>
          <w:spacing w:val="-1"/>
        </w:rPr>
        <w:t xml:space="preserve"> EN </w:t>
      </w:r>
      <w:r>
        <w:t>ISO</w:t>
      </w:r>
      <w:r>
        <w:rPr>
          <w:spacing w:val="2"/>
        </w:rPr>
        <w:t xml:space="preserve"> </w:t>
      </w:r>
      <w:r>
        <w:t>45001:2024-</w:t>
      </w:r>
      <w:r>
        <w:tab/>
      </w:r>
      <w:r w:rsidRPr="00F225A3">
        <w:t>Systémy manažérstva bezpečnosti a ochrany zdravia pri práci.</w:t>
      </w:r>
      <w:r w:rsidR="00687EBD">
        <w:br/>
      </w:r>
      <w:r>
        <w:t xml:space="preserve">03  </w:t>
      </w:r>
      <w:r w:rsidRPr="00F225A3">
        <w:t>(83 3000)</w:t>
      </w:r>
      <w:r>
        <w:rPr>
          <w:rFonts w:ascii="Times New Roman" w:hAnsi="Times New Roman"/>
        </w:rPr>
        <w:tab/>
      </w:r>
      <w:r w:rsidR="00687EBD">
        <w:rPr>
          <w:rFonts w:ascii="Times New Roman" w:hAnsi="Times New Roman"/>
        </w:rPr>
        <w:tab/>
      </w:r>
      <w:r w:rsidR="00687EBD">
        <w:rPr>
          <w:rFonts w:ascii="Times New Roman" w:hAnsi="Times New Roman"/>
        </w:rPr>
        <w:tab/>
      </w:r>
      <w:r>
        <w:t>Požiadavky s usmernením na používanie</w:t>
      </w:r>
    </w:p>
    <w:p w14:paraId="37D10F77" w14:textId="13489AE9" w:rsidR="00193B34" w:rsidRDefault="007127CB" w:rsidP="00193B34">
      <w:pPr>
        <w:jc w:val="left"/>
      </w:pPr>
      <w:r>
        <w:t>STN EN ISO 14001:2016-</w:t>
      </w:r>
      <w:r>
        <w:rPr>
          <w:spacing w:val="-56"/>
        </w:rPr>
        <w:t xml:space="preserve"> </w:t>
      </w:r>
      <w:r w:rsidR="00193B34">
        <w:rPr>
          <w:spacing w:val="-56"/>
        </w:rPr>
        <w:tab/>
      </w:r>
      <w:r w:rsidR="00193B34">
        <w:t>Systémy</w:t>
      </w:r>
      <w:r w:rsidR="00193B34">
        <w:rPr>
          <w:rFonts w:ascii="Times New Roman" w:hAnsi="Times New Roman"/>
        </w:rPr>
        <w:tab/>
      </w:r>
      <w:r w:rsidR="00193B34">
        <w:t>manažérstva environmentu.</w:t>
      </w:r>
      <w:r w:rsidR="00193B34">
        <w:rPr>
          <w:rFonts w:ascii="Times New Roman" w:hAnsi="Times New Roman"/>
        </w:rPr>
        <w:tab/>
      </w:r>
      <w:r w:rsidR="00193B34">
        <w:t>Požiadavky</w:t>
      </w:r>
      <w:r w:rsidR="00193B34">
        <w:rPr>
          <w:rFonts w:ascii="Times New Roman" w:hAnsi="Times New Roman"/>
        </w:rPr>
        <w:tab/>
      </w:r>
      <w:r w:rsidR="00193B34">
        <w:rPr>
          <w:spacing w:val="-4"/>
        </w:rPr>
        <w:t xml:space="preserve">s </w:t>
      </w:r>
      <w:r w:rsidR="00193B34">
        <w:rPr>
          <w:spacing w:val="-56"/>
        </w:rPr>
        <w:t xml:space="preserve"> </w:t>
      </w:r>
      <w:r w:rsidR="00193B34">
        <w:t>pokynmi</w:t>
      </w:r>
      <w:r w:rsidR="00193B34">
        <w:rPr>
          <w:spacing w:val="2"/>
        </w:rPr>
        <w:t xml:space="preserve"> </w:t>
      </w:r>
      <w:r w:rsidR="00193B34">
        <w:t>04</w:t>
      </w:r>
      <w:r w:rsidR="00193B34">
        <w:rPr>
          <w:spacing w:val="3"/>
        </w:rPr>
        <w:t xml:space="preserve"> </w:t>
      </w:r>
      <w:r w:rsidR="00193B34">
        <w:t>(83 9001)</w:t>
      </w:r>
      <w:r w:rsidR="00193B34">
        <w:tab/>
      </w:r>
      <w:r w:rsidR="00193B34">
        <w:tab/>
      </w:r>
      <w:r w:rsidR="00193B34">
        <w:tab/>
        <w:t>na použitie</w:t>
      </w:r>
      <w:r w:rsidR="00193B34">
        <w:rPr>
          <w:spacing w:val="3"/>
        </w:rPr>
        <w:t xml:space="preserve"> </w:t>
      </w:r>
      <w:r w:rsidR="00193B34">
        <w:t>(ISO</w:t>
      </w:r>
      <w:r w:rsidR="00193B34">
        <w:rPr>
          <w:spacing w:val="4"/>
        </w:rPr>
        <w:t xml:space="preserve"> </w:t>
      </w:r>
      <w:r w:rsidR="00193B34">
        <w:t>14001:2015)</w:t>
      </w:r>
    </w:p>
    <w:p w14:paraId="5AF9D0E6" w14:textId="309BC5E6" w:rsidR="00B64BA5" w:rsidRDefault="007127CB" w:rsidP="00687EBD">
      <w:pPr>
        <w:jc w:val="left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19011</w:t>
      </w:r>
      <w:r>
        <w:rPr>
          <w:spacing w:val="1"/>
        </w:rPr>
        <w:t xml:space="preserve"> </w:t>
      </w:r>
      <w:r>
        <w:t>(010330)Návod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auditovanie</w:t>
      </w:r>
      <w:r>
        <w:rPr>
          <w:spacing w:val="8"/>
        </w:rPr>
        <w:t xml:space="preserve"> </w:t>
      </w:r>
      <w:r>
        <w:t>systémov</w:t>
      </w:r>
      <w:r>
        <w:rPr>
          <w:spacing w:val="8"/>
        </w:rPr>
        <w:t xml:space="preserve"> </w:t>
      </w:r>
      <w:r>
        <w:t>manažérstva</w:t>
      </w:r>
      <w:r>
        <w:rPr>
          <w:spacing w:val="8"/>
        </w:rPr>
        <w:t xml:space="preserve"> </w:t>
      </w:r>
      <w:r>
        <w:t>(ISO</w:t>
      </w:r>
      <w:r>
        <w:rPr>
          <w:spacing w:val="9"/>
        </w:rPr>
        <w:t xml:space="preserve"> </w:t>
      </w:r>
      <w:r>
        <w:t>19011:</w:t>
      </w:r>
      <w:r>
        <w:rPr>
          <w:spacing w:val="-56"/>
        </w:rPr>
        <w:t xml:space="preserve"> </w:t>
      </w:r>
      <w:r>
        <w:t>2018)</w:t>
      </w:r>
    </w:p>
    <w:p w14:paraId="20B5D49B" w14:textId="3CCFE9A3" w:rsidR="007549D5" w:rsidRDefault="007127CB" w:rsidP="00687EBD">
      <w:pPr>
        <w:jc w:val="left"/>
      </w:pPr>
      <w:r>
        <w:t>STN</w:t>
      </w:r>
      <w:r w:rsidRPr="007549D5">
        <w:t xml:space="preserve"> </w:t>
      </w:r>
      <w:r>
        <w:t>EN</w:t>
      </w:r>
      <w:r w:rsidRPr="007549D5">
        <w:t xml:space="preserve"> </w:t>
      </w:r>
      <w:r>
        <w:t>ISO</w:t>
      </w:r>
      <w:r w:rsidRPr="007549D5">
        <w:t xml:space="preserve"> </w:t>
      </w:r>
      <w:r>
        <w:t>3740</w:t>
      </w:r>
      <w:r w:rsidRPr="007549D5">
        <w:tab/>
      </w:r>
      <w:r w:rsidR="007549D5" w:rsidRPr="007549D5">
        <w:tab/>
      </w:r>
      <w:r>
        <w:t>Akustika.</w:t>
      </w:r>
      <w:r w:rsidRPr="007549D5">
        <w:t xml:space="preserve"> </w:t>
      </w:r>
      <w:r>
        <w:t>Určenie</w:t>
      </w:r>
      <w:r w:rsidRPr="007549D5">
        <w:t xml:space="preserve"> </w:t>
      </w:r>
      <w:r>
        <w:t>hladín</w:t>
      </w:r>
      <w:r w:rsidRPr="007549D5">
        <w:t xml:space="preserve"> </w:t>
      </w:r>
      <w:r>
        <w:t>akustického</w:t>
      </w:r>
      <w:r w:rsidRPr="007549D5">
        <w:t xml:space="preserve"> </w:t>
      </w:r>
      <w:r>
        <w:t>výkonu</w:t>
      </w:r>
      <w:r w:rsidRPr="007549D5">
        <w:t xml:space="preserve"> </w:t>
      </w:r>
      <w:r>
        <w:t>zdrojov</w:t>
      </w:r>
      <w:r w:rsidRPr="007549D5">
        <w:t xml:space="preserve"> </w:t>
      </w:r>
      <w:r>
        <w:t>hluku.</w:t>
      </w:r>
      <w:r w:rsidR="007549D5">
        <w:br/>
      </w:r>
      <w:r>
        <w:t>-01</w:t>
      </w:r>
      <w:r w:rsidRPr="007549D5">
        <w:t xml:space="preserve"> </w:t>
      </w:r>
      <w:r>
        <w:t>1603</w:t>
      </w:r>
      <w:r w:rsidR="007549D5">
        <w:tab/>
      </w:r>
      <w:r w:rsidR="007549D5">
        <w:tab/>
      </w:r>
      <w:r w:rsidR="007549D5">
        <w:tab/>
      </w:r>
      <w:r>
        <w:t>Pokyny</w:t>
      </w:r>
      <w:r w:rsidRPr="007549D5">
        <w:t xml:space="preserve"> </w:t>
      </w:r>
      <w:r>
        <w:t>na</w:t>
      </w:r>
      <w:r w:rsidRPr="007549D5">
        <w:t xml:space="preserve"> </w:t>
      </w:r>
      <w:r>
        <w:t>používanie základných</w:t>
      </w:r>
      <w:r w:rsidRPr="007549D5">
        <w:t xml:space="preserve"> </w:t>
      </w:r>
      <w:r>
        <w:t>noriem</w:t>
      </w:r>
      <w:r w:rsidRPr="007549D5">
        <w:t xml:space="preserve"> </w:t>
      </w:r>
      <w:r>
        <w:t>(ISO</w:t>
      </w:r>
      <w:r w:rsidRPr="007549D5">
        <w:t xml:space="preserve"> </w:t>
      </w:r>
      <w:r>
        <w:t>3740:2019)</w:t>
      </w:r>
    </w:p>
    <w:p w14:paraId="71D8250D" w14:textId="0822236D" w:rsidR="005B70CB" w:rsidRDefault="007127CB" w:rsidP="00687EBD">
      <w:pPr>
        <w:jc w:val="left"/>
      </w:pPr>
      <w:r>
        <w:lastRenderedPageBreak/>
        <w:t>STN</w:t>
      </w:r>
      <w:r w:rsidRPr="005B70CB">
        <w:t xml:space="preserve"> </w:t>
      </w:r>
      <w:r>
        <w:t>EN ISO/IEC</w:t>
      </w:r>
      <w:r w:rsidRPr="005B70CB">
        <w:t xml:space="preserve"> </w:t>
      </w:r>
      <w:r>
        <w:t>17025</w:t>
      </w:r>
      <w:r w:rsidRPr="005B70CB">
        <w:tab/>
      </w:r>
      <w:r>
        <w:t>Všeobecné</w:t>
      </w:r>
      <w:r w:rsidRPr="005B70CB">
        <w:tab/>
      </w:r>
      <w:r>
        <w:t>požiadavky</w:t>
      </w:r>
      <w:r w:rsidRPr="005B70CB">
        <w:tab/>
      </w:r>
      <w:r>
        <w:t>na</w:t>
      </w:r>
      <w:r w:rsidRPr="005B70CB">
        <w:tab/>
      </w:r>
      <w:r>
        <w:t>kompetentnosť</w:t>
      </w:r>
      <w:r w:rsidR="005B70CB">
        <w:t xml:space="preserve"> </w:t>
      </w:r>
      <w:r>
        <w:t>skúšobných</w:t>
      </w:r>
      <w:r w:rsidR="005B70CB">
        <w:br/>
      </w:r>
      <w:r>
        <w:t>-01</w:t>
      </w:r>
      <w:r w:rsidRPr="005B70CB">
        <w:t xml:space="preserve"> </w:t>
      </w:r>
      <w:r>
        <w:t>5253</w:t>
      </w:r>
      <w:r w:rsidR="005B70CB">
        <w:tab/>
      </w:r>
      <w:r w:rsidR="005B70CB">
        <w:tab/>
      </w:r>
      <w:r w:rsidR="005B70CB">
        <w:tab/>
      </w:r>
      <w:r>
        <w:t>a</w:t>
      </w:r>
      <w:r w:rsidRPr="005B70CB">
        <w:t xml:space="preserve"> </w:t>
      </w:r>
      <w:r>
        <w:t>kalibračných laboratórií (ISO/IEC</w:t>
      </w:r>
      <w:r w:rsidRPr="005B70CB">
        <w:t xml:space="preserve"> </w:t>
      </w:r>
      <w:r>
        <w:t>17025:2017)</w:t>
      </w:r>
    </w:p>
    <w:p w14:paraId="1AF8BE34" w14:textId="3CDDA295" w:rsidR="007127CB" w:rsidRDefault="007127CB" w:rsidP="00687EBD">
      <w:pPr>
        <w:jc w:val="left"/>
      </w:pPr>
      <w:r>
        <w:t>STN ISO</w:t>
      </w:r>
      <w:r w:rsidRPr="005B70CB">
        <w:t xml:space="preserve"> </w:t>
      </w:r>
      <w:r>
        <w:t>10006</w:t>
      </w:r>
      <w:r w:rsidRPr="005B70CB">
        <w:tab/>
      </w:r>
      <w:r w:rsidR="005B70CB">
        <w:tab/>
      </w:r>
      <w:r>
        <w:t>Manažérstvo</w:t>
      </w:r>
      <w:r w:rsidRPr="005B70CB">
        <w:t xml:space="preserve"> </w:t>
      </w:r>
      <w:r>
        <w:t>kvality.</w:t>
      </w:r>
      <w:r w:rsidRPr="005B70CB">
        <w:t xml:space="preserve"> </w:t>
      </w:r>
      <w:r>
        <w:t>Návod</w:t>
      </w:r>
      <w:r w:rsidRPr="005B70CB">
        <w:t xml:space="preserve"> </w:t>
      </w:r>
      <w:r>
        <w:t>na</w:t>
      </w:r>
      <w:r w:rsidRPr="005B70CB">
        <w:t xml:space="preserve"> </w:t>
      </w:r>
      <w:r>
        <w:t>manažérstvo</w:t>
      </w:r>
      <w:r w:rsidRPr="005B70CB">
        <w:t xml:space="preserve"> </w:t>
      </w:r>
      <w:r>
        <w:t>kvality v</w:t>
      </w:r>
      <w:r w:rsidR="005B70CB">
        <w:t> </w:t>
      </w:r>
      <w:r>
        <w:t>projektoch</w:t>
      </w:r>
      <w:r w:rsidR="005B70CB">
        <w:br/>
      </w:r>
      <w:r>
        <w:t>-01</w:t>
      </w:r>
      <w:r w:rsidRPr="005B70CB">
        <w:t xml:space="preserve"> </w:t>
      </w:r>
      <w:r>
        <w:t>0325</w:t>
      </w:r>
    </w:p>
    <w:p w14:paraId="5C75EABE" w14:textId="4AEDEEF2" w:rsidR="007127CB" w:rsidRPr="007549D5" w:rsidRDefault="007127CB" w:rsidP="00687EBD">
      <w:pPr>
        <w:jc w:val="left"/>
      </w:pPr>
      <w:r w:rsidRPr="000B4EB9">
        <w:t>STN ISO 10005:2020-02</w:t>
      </w:r>
      <w:r>
        <w:tab/>
      </w:r>
      <w:r w:rsidRPr="00DA59B5">
        <w:t>Manažérstvo kvality. Návod na plány kvality</w:t>
      </w:r>
      <w:r w:rsidR="004A7BB7">
        <w:br/>
      </w:r>
      <w:r w:rsidRPr="00DA59B5">
        <w:t>(01 0324)</w:t>
      </w:r>
      <w:r>
        <w:tab/>
      </w:r>
    </w:p>
    <w:p w14:paraId="21B29055" w14:textId="619AAE32" w:rsidR="007127CB" w:rsidRDefault="007127CB" w:rsidP="00687EBD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Výkresy v stavebníctve.</w:t>
      </w:r>
      <w:r>
        <w:rPr>
          <w:spacing w:val="2"/>
        </w:rPr>
        <w:t xml:space="preserve"> </w:t>
      </w:r>
      <w:r>
        <w:t>Vytyčovacie</w:t>
      </w:r>
      <w:r>
        <w:rPr>
          <w:spacing w:val="2"/>
        </w:rPr>
        <w:t xml:space="preserve"> </w:t>
      </w:r>
      <w:r>
        <w:t>výkresy stavieb</w:t>
      </w:r>
    </w:p>
    <w:p w14:paraId="3F412658" w14:textId="77777777" w:rsidR="004A7BB7" w:rsidRDefault="007127CB" w:rsidP="00687EBD">
      <w:pPr>
        <w:spacing w:after="120"/>
        <w:jc w:val="left"/>
        <w:rPr>
          <w:spacing w:val="-55"/>
        </w:rPr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Výkresy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stavebníctve.</w:t>
      </w:r>
      <w:r>
        <w:rPr>
          <w:spacing w:val="3"/>
        </w:rPr>
        <w:t xml:space="preserve"> </w:t>
      </w:r>
      <w:r>
        <w:t>Vytyčovacie</w:t>
      </w:r>
      <w:r>
        <w:rPr>
          <w:spacing w:val="4"/>
        </w:rPr>
        <w:t xml:space="preserve"> </w:t>
      </w:r>
      <w:r>
        <w:t>výkresy</w:t>
      </w:r>
      <w:r>
        <w:rPr>
          <w:spacing w:val="2"/>
        </w:rPr>
        <w:t xml:space="preserve"> </w:t>
      </w:r>
      <w:r>
        <w:t>stavieb</w:t>
      </w:r>
      <w:r>
        <w:rPr>
          <w:spacing w:val="4"/>
        </w:rPr>
        <w:t xml:space="preserve"> </w:t>
      </w:r>
      <w:r>
        <w:t>– zmena1</w:t>
      </w:r>
      <w:r>
        <w:rPr>
          <w:spacing w:val="-55"/>
        </w:rPr>
        <w:t xml:space="preserve"> </w:t>
      </w:r>
    </w:p>
    <w:p w14:paraId="5A57C0A7" w14:textId="4168C8F9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8020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rPr>
          <w:w w:val="105"/>
        </w:rPr>
        <w:t>Dopravné</w:t>
      </w:r>
      <w:r>
        <w:rPr>
          <w:spacing w:val="-8"/>
          <w:w w:val="105"/>
        </w:rPr>
        <w:t xml:space="preserve"> </w:t>
      </w:r>
      <w:r>
        <w:rPr>
          <w:w w:val="105"/>
        </w:rPr>
        <w:t>značky</w:t>
      </w:r>
      <w:r>
        <w:rPr>
          <w:spacing w:val="-11"/>
          <w:w w:val="105"/>
        </w:rPr>
        <w:t xml:space="preserve"> </w:t>
      </w:r>
      <w:r>
        <w:rPr>
          <w:w w:val="105"/>
        </w:rPr>
        <w:t>na</w:t>
      </w:r>
      <w:r>
        <w:rPr>
          <w:spacing w:val="-8"/>
          <w:w w:val="105"/>
        </w:rPr>
        <w:t xml:space="preserve"> </w:t>
      </w:r>
      <w:r>
        <w:rPr>
          <w:w w:val="105"/>
        </w:rPr>
        <w:t>pozemných</w:t>
      </w:r>
      <w:r>
        <w:rPr>
          <w:spacing w:val="-11"/>
          <w:w w:val="105"/>
        </w:rPr>
        <w:t xml:space="preserve"> </w:t>
      </w:r>
      <w:r>
        <w:rPr>
          <w:w w:val="105"/>
        </w:rPr>
        <w:t>komunikáciách</w:t>
      </w:r>
    </w:p>
    <w:p w14:paraId="11BC6AE4" w14:textId="0A8AC9EC" w:rsidR="007127CB" w:rsidRDefault="007127CB" w:rsidP="004A7BB7">
      <w:pPr>
        <w:spacing w:after="120"/>
        <w:ind w:left="2835" w:hanging="2835"/>
        <w:jc w:val="left"/>
      </w:pPr>
      <w:r>
        <w:t>STN</w:t>
      </w:r>
      <w:r>
        <w:rPr>
          <w:spacing w:val="2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8372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Zásady ochrany proti</w:t>
      </w:r>
      <w:r>
        <w:rPr>
          <w:spacing w:val="-2"/>
        </w:rPr>
        <w:t xml:space="preserve"> </w:t>
      </w:r>
      <w:r>
        <w:t>korózii</w:t>
      </w:r>
      <w:r>
        <w:rPr>
          <w:spacing w:val="1"/>
        </w:rPr>
        <w:t xml:space="preserve"> </w:t>
      </w:r>
      <w:r>
        <w:t>nelíniových</w:t>
      </w:r>
      <w:r>
        <w:rPr>
          <w:spacing w:val="3"/>
        </w:rPr>
        <w:t xml:space="preserve"> </w:t>
      </w:r>
      <w:r>
        <w:t>zariadení</w:t>
      </w:r>
      <w:r>
        <w:rPr>
          <w:spacing w:val="-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  <w:r w:rsidR="00E81975">
        <w:t xml:space="preserve"> </w:t>
      </w:r>
      <w:r>
        <w:t>zemi</w:t>
      </w:r>
      <w:r>
        <w:rPr>
          <w:spacing w:val="-1"/>
        </w:rPr>
        <w:t xml:space="preserve"> </w:t>
      </w:r>
      <w:r>
        <w:t>alebo vo vode</w:t>
      </w:r>
    </w:p>
    <w:p w14:paraId="0BC33357" w14:textId="2232FD15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0275/a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Presnosť</w:t>
      </w:r>
      <w:r>
        <w:rPr>
          <w:spacing w:val="50"/>
        </w:rPr>
        <w:t xml:space="preserve"> </w:t>
      </w:r>
      <w:r>
        <w:t>geometrických</w:t>
      </w:r>
      <w:r>
        <w:rPr>
          <w:spacing w:val="50"/>
        </w:rPr>
        <w:t xml:space="preserve"> </w:t>
      </w:r>
      <w:r>
        <w:t>parametrov</w:t>
      </w:r>
      <w:r>
        <w:rPr>
          <w:spacing w:val="51"/>
        </w:rPr>
        <w:t xml:space="preserve"> </w:t>
      </w:r>
      <w:r>
        <w:t>vo</w:t>
      </w:r>
      <w:r>
        <w:rPr>
          <w:spacing w:val="53"/>
        </w:rPr>
        <w:t xml:space="preserve"> </w:t>
      </w:r>
      <w:r>
        <w:t>výstavbe.</w:t>
      </w:r>
      <w:r>
        <w:rPr>
          <w:spacing w:val="54"/>
        </w:rPr>
        <w:t xml:space="preserve"> </w:t>
      </w:r>
      <w:r>
        <w:t>Kontrolné</w:t>
      </w:r>
      <w:r w:rsidR="004A7BB7">
        <w:tab/>
      </w:r>
      <w:r w:rsidR="004A7BB7">
        <w:tab/>
      </w:r>
      <w:r w:rsidR="004A7BB7">
        <w:tab/>
      </w:r>
      <w:r w:rsidR="004A7BB7">
        <w:tab/>
      </w:r>
      <w:r w:rsidR="004A7BB7">
        <w:tab/>
      </w:r>
      <w:r>
        <w:t>meranie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objektov</w:t>
      </w:r>
    </w:p>
    <w:p w14:paraId="11BF68DC" w14:textId="77777777" w:rsidR="0015591B" w:rsidRDefault="007127CB" w:rsidP="004A7BB7">
      <w:pPr>
        <w:spacing w:after="120"/>
        <w:jc w:val="left"/>
        <w:rPr>
          <w:spacing w:val="-56"/>
        </w:rPr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Meranie posunov a pretvorení stavebných objektov</w:t>
      </w:r>
      <w:r>
        <w:rPr>
          <w:spacing w:val="-56"/>
        </w:rPr>
        <w:t xml:space="preserve"> </w:t>
      </w:r>
    </w:p>
    <w:p w14:paraId="5A9552C4" w14:textId="177F54BE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 0415:2011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Geodetické</w:t>
      </w:r>
      <w:r>
        <w:rPr>
          <w:spacing w:val="1"/>
        </w:rPr>
        <w:t xml:space="preserve"> </w:t>
      </w:r>
      <w:r>
        <w:t>body</w:t>
      </w:r>
    </w:p>
    <w:p w14:paraId="3ADA3B2B" w14:textId="65CC63A4" w:rsidR="007127CB" w:rsidRDefault="007127CB" w:rsidP="004A7BB7">
      <w:pPr>
        <w:spacing w:after="120"/>
        <w:jc w:val="left"/>
      </w:pPr>
      <w:r>
        <w:t>STN ISO</w:t>
      </w:r>
      <w:r>
        <w:rPr>
          <w:spacing w:val="3"/>
        </w:rPr>
        <w:t xml:space="preserve"> </w:t>
      </w:r>
      <w:r>
        <w:t>4463-1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Metódy</w:t>
      </w:r>
      <w:r>
        <w:rPr>
          <w:spacing w:val="21"/>
        </w:rPr>
        <w:t xml:space="preserve"> </w:t>
      </w:r>
      <w:r>
        <w:t>merania</w:t>
      </w:r>
      <w:r>
        <w:rPr>
          <w:spacing w:val="2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25"/>
        </w:rPr>
        <w:t xml:space="preserve"> </w:t>
      </w:r>
      <w:r>
        <w:t>Vytyčovanie</w:t>
      </w:r>
      <w:r>
        <w:rPr>
          <w:spacing w:val="2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meranie.</w:t>
      </w:r>
      <w:r>
        <w:rPr>
          <w:spacing w:val="22"/>
        </w:rPr>
        <w:t xml:space="preserve"> </w:t>
      </w:r>
      <w:r>
        <w:t>Časť</w:t>
      </w:r>
      <w:r w:rsidR="00E81975">
        <w:t xml:space="preserve"> </w:t>
      </w:r>
      <w:r w:rsidR="004A7BB7">
        <w:br/>
      </w:r>
      <w:r>
        <w:t>-730</w:t>
      </w:r>
      <w:r w:rsidR="0015591B">
        <w:rPr>
          <w:spacing w:val="2"/>
        </w:rPr>
        <w:t> </w:t>
      </w:r>
      <w:r>
        <w:t>423</w:t>
      </w:r>
      <w:r w:rsidR="0015591B">
        <w:tab/>
      </w:r>
      <w:r w:rsidR="0015591B">
        <w:tab/>
      </w:r>
      <w:r w:rsidR="0015591B">
        <w:tab/>
      </w:r>
      <w:r>
        <w:t>1:</w:t>
      </w:r>
      <w:r>
        <w:rPr>
          <w:spacing w:val="1"/>
        </w:rPr>
        <w:t xml:space="preserve"> </w:t>
      </w:r>
      <w:r>
        <w:t>Plánovanie,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a preberacie</w:t>
      </w:r>
      <w:r>
        <w:rPr>
          <w:spacing w:val="-56"/>
        </w:rPr>
        <w:t xml:space="preserve">  </w:t>
      </w:r>
      <w:r>
        <w:t>podmienky</w:t>
      </w:r>
    </w:p>
    <w:p w14:paraId="2283DC92" w14:textId="5CF10DEE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Presnosť</w:t>
      </w:r>
      <w:r>
        <w:rPr>
          <w:spacing w:val="-15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4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34C93E02" w14:textId="736653FE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rPr>
          <w:spacing w:val="-1"/>
        </w:rPr>
        <w:t>Presnosť</w:t>
      </w:r>
      <w:r>
        <w:rPr>
          <w:spacing w:val="-13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2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  <w:r w:rsidR="004A7BB7">
        <w:br/>
      </w:r>
      <w:r w:rsidRPr="004A7BB7">
        <w:rPr>
          <w:w w:val="110"/>
        </w:rPr>
        <w:t>zmena</w:t>
      </w:r>
      <w:r w:rsidRPr="004A7BB7">
        <w:rPr>
          <w:spacing w:val="-12"/>
          <w:w w:val="110"/>
        </w:rPr>
        <w:t xml:space="preserve"> </w:t>
      </w:r>
      <w:r w:rsidRPr="004A7BB7">
        <w:rPr>
          <w:w w:val="110"/>
        </w:rPr>
        <w:t>1</w:t>
      </w:r>
    </w:p>
    <w:p w14:paraId="275C981D" w14:textId="4D3C7A0D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6100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t>Názvoslovie pozemných</w:t>
      </w:r>
      <w:r>
        <w:rPr>
          <w:spacing w:val="1"/>
        </w:rPr>
        <w:t xml:space="preserve"> </w:t>
      </w:r>
      <w:r>
        <w:t>komunikácií</w:t>
      </w:r>
    </w:p>
    <w:p w14:paraId="25172B93" w14:textId="708FD443" w:rsidR="007127CB" w:rsidRDefault="007127CB" w:rsidP="004A7BB7">
      <w:pPr>
        <w:spacing w:after="120"/>
        <w:ind w:left="2835" w:hanging="2835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6114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t>Vozovky</w:t>
      </w:r>
      <w:r>
        <w:rPr>
          <w:spacing w:val="37"/>
        </w:rPr>
        <w:t xml:space="preserve"> </w:t>
      </w:r>
      <w:r>
        <w:t>pozemných</w:t>
      </w:r>
      <w:r>
        <w:rPr>
          <w:spacing w:val="40"/>
        </w:rPr>
        <w:t xml:space="preserve"> </w:t>
      </w:r>
      <w:r>
        <w:t>komunikácií.</w:t>
      </w:r>
      <w:r>
        <w:rPr>
          <w:spacing w:val="41"/>
        </w:rPr>
        <w:t xml:space="preserve"> </w:t>
      </w:r>
      <w:r>
        <w:t>Základné</w:t>
      </w:r>
      <w:r>
        <w:rPr>
          <w:spacing w:val="39"/>
        </w:rPr>
        <w:t xml:space="preserve"> </w:t>
      </w:r>
      <w:r>
        <w:t>ustanovenia</w:t>
      </w:r>
      <w:r>
        <w:rPr>
          <w:spacing w:val="40"/>
        </w:rPr>
        <w:t xml:space="preserve"> </w:t>
      </w:r>
      <w:r>
        <w:t>pre</w:t>
      </w:r>
      <w:r w:rsidR="00E81975">
        <w:t xml:space="preserve"> </w:t>
      </w:r>
      <w:r>
        <w:t>navrhovanie</w:t>
      </w:r>
    </w:p>
    <w:p w14:paraId="6D85DC57" w14:textId="6B9B3767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0220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t>Presnosť</w:t>
      </w:r>
      <w:r>
        <w:rPr>
          <w:spacing w:val="-8"/>
        </w:rPr>
        <w:t xml:space="preserve"> </w:t>
      </w:r>
      <w:r>
        <w:t>geometrických</w:t>
      </w:r>
      <w:r>
        <w:rPr>
          <w:spacing w:val="-9"/>
        </w:rPr>
        <w:t xml:space="preserve"> </w:t>
      </w:r>
      <w:r>
        <w:t>parametrov</w:t>
      </w:r>
      <w:r>
        <w:rPr>
          <w:spacing w:val="-7"/>
        </w:rPr>
        <w:t xml:space="preserve"> </w:t>
      </w:r>
      <w:r>
        <w:t>vo</w:t>
      </w:r>
      <w:r>
        <w:rPr>
          <w:spacing w:val="-6"/>
        </w:rPr>
        <w:t xml:space="preserve"> </w:t>
      </w:r>
      <w:r>
        <w:t>výstavbe.</w:t>
      </w:r>
      <w:r>
        <w:rPr>
          <w:spacing w:val="-5"/>
        </w:rPr>
        <w:t xml:space="preserve"> </w:t>
      </w:r>
      <w:r>
        <w:t>Navrhovanie</w:t>
      </w:r>
      <w:r>
        <w:tab/>
      </w:r>
      <w:r w:rsidR="009A3704">
        <w:tab/>
      </w:r>
      <w:r w:rsidR="009A3704">
        <w:tab/>
      </w:r>
      <w:r w:rsidR="009A3704">
        <w:tab/>
      </w:r>
      <w:r w:rsidR="00E81975">
        <w:tab/>
      </w:r>
      <w:r>
        <w:t>presnosti stavebných výrobkov</w:t>
      </w:r>
    </w:p>
    <w:p w14:paraId="4362D9C9" w14:textId="18B2F9D5" w:rsidR="007127CB" w:rsidRDefault="007127CB" w:rsidP="004A7BB7">
      <w:pPr>
        <w:spacing w:after="120"/>
        <w:ind w:left="2835" w:hanging="2835"/>
        <w:jc w:val="left"/>
      </w:pPr>
      <w:r>
        <w:t>STN</w:t>
      </w:r>
      <w:r>
        <w:rPr>
          <w:spacing w:val="1"/>
        </w:rPr>
        <w:t xml:space="preserve"> </w:t>
      </w:r>
      <w:r>
        <w:t>73 6100:1999-06</w:t>
      </w:r>
      <w:r>
        <w:rPr>
          <w:rFonts w:ascii="Times New Roman" w:hAnsi="Times New Roman"/>
        </w:rPr>
        <w:tab/>
      </w:r>
      <w:r>
        <w:t>Názvoslovie pozemných komunikácií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2"/>
        </w:rPr>
        <w:t xml:space="preserve"> </w:t>
      </w:r>
      <w:r w:rsidR="00E81975">
        <w:rPr>
          <w:spacing w:val="2"/>
        </w:rPr>
        <w:t>d</w:t>
      </w:r>
      <w:r>
        <w:t>iaľnic</w:t>
      </w:r>
    </w:p>
    <w:p w14:paraId="4249C850" w14:textId="3794CF6D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6102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t>Projektovanie</w:t>
      </w:r>
      <w:r>
        <w:rPr>
          <w:spacing w:val="-3"/>
        </w:rPr>
        <w:t xml:space="preserve"> </w:t>
      </w:r>
      <w:r>
        <w:t>ciest</w:t>
      </w:r>
    </w:p>
    <w:p w14:paraId="23968C2A" w14:textId="62E65A0B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9A3704">
        <w:rPr>
          <w:rFonts w:ascii="Times New Roman" w:hAnsi="Times New Roman"/>
        </w:rPr>
        <w:tab/>
      </w:r>
      <w:r>
        <w:t>Projektovanie miestnych</w:t>
      </w:r>
      <w:r>
        <w:rPr>
          <w:spacing w:val="-2"/>
        </w:rPr>
        <w:t xml:space="preserve"> </w:t>
      </w:r>
      <w:r>
        <w:t xml:space="preserve">ciest </w:t>
      </w:r>
    </w:p>
    <w:p w14:paraId="618BFEB3" w14:textId="3A1942D8"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6201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6"/>
          <w:w w:val="105"/>
        </w:rPr>
        <w:t xml:space="preserve"> </w:t>
      </w:r>
      <w:r>
        <w:rPr>
          <w:w w:val="105"/>
        </w:rPr>
        <w:t>mostných</w:t>
      </w:r>
      <w:r>
        <w:rPr>
          <w:spacing w:val="-8"/>
          <w:w w:val="105"/>
        </w:rPr>
        <w:t xml:space="preserve"> </w:t>
      </w:r>
      <w:r>
        <w:rPr>
          <w:w w:val="105"/>
        </w:rPr>
        <w:t>objektov</w:t>
      </w:r>
    </w:p>
    <w:p w14:paraId="52B6F1E4" w14:textId="367D1895" w:rsidR="007127CB" w:rsidRDefault="007127CB" w:rsidP="004A7BB7">
      <w:pPr>
        <w:spacing w:after="120"/>
        <w:jc w:val="left"/>
        <w:rPr>
          <w:spacing w:val="-56"/>
        </w:rPr>
      </w:pPr>
      <w:r>
        <w:t>STN</w:t>
      </w:r>
      <w:r>
        <w:rPr>
          <w:spacing w:val="5"/>
        </w:rPr>
        <w:t xml:space="preserve"> </w:t>
      </w:r>
      <w:r>
        <w:t>73</w:t>
      </w:r>
      <w:r>
        <w:rPr>
          <w:spacing w:val="4"/>
        </w:rPr>
        <w:t xml:space="preserve"> </w:t>
      </w:r>
      <w:r>
        <w:t>6201</w:t>
      </w:r>
      <w:r>
        <w:rPr>
          <w:spacing w:val="4"/>
        </w:rPr>
        <w:t xml:space="preserve"> </w:t>
      </w:r>
      <w:r>
        <w:t>O1</w:t>
      </w:r>
      <w:r>
        <w:rPr>
          <w:spacing w:val="20"/>
        </w:rPr>
        <w:tab/>
      </w:r>
      <w:r w:rsidR="009A3704">
        <w:rPr>
          <w:spacing w:val="20"/>
        </w:rPr>
        <w:tab/>
      </w:r>
      <w:r>
        <w:t>Projektovanie</w:t>
      </w:r>
      <w:r>
        <w:rPr>
          <w:spacing w:val="7"/>
        </w:rPr>
        <w:t xml:space="preserve"> </w:t>
      </w:r>
      <w:r>
        <w:t>mostných</w:t>
      </w:r>
      <w:r>
        <w:rPr>
          <w:spacing w:val="4"/>
        </w:rPr>
        <w:t xml:space="preserve"> </w:t>
      </w:r>
      <w:r>
        <w:t>objektov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oprava</w:t>
      </w:r>
      <w:r>
        <w:rPr>
          <w:spacing w:val="7"/>
        </w:rPr>
        <w:t xml:space="preserve"> </w:t>
      </w:r>
      <w:r>
        <w:t>1</w:t>
      </w:r>
      <w:r>
        <w:rPr>
          <w:spacing w:val="-56"/>
        </w:rPr>
        <w:t xml:space="preserve"> </w:t>
      </w:r>
    </w:p>
    <w:p w14:paraId="4852112C" w14:textId="77777777" w:rsidR="009A3704" w:rsidRDefault="007127CB" w:rsidP="004A7BB7">
      <w:pPr>
        <w:spacing w:after="120"/>
        <w:jc w:val="left"/>
        <w:rPr>
          <w:w w:val="105"/>
        </w:rPr>
      </w:pPr>
      <w:r>
        <w:t>STN</w:t>
      </w:r>
      <w:r>
        <w:rPr>
          <w:spacing w:val="1"/>
        </w:rPr>
        <w:t xml:space="preserve"> </w:t>
      </w:r>
      <w:r>
        <w:t>73 6201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rPr>
          <w:spacing w:val="-1"/>
          <w:w w:val="105"/>
        </w:rPr>
        <w:t xml:space="preserve">Projektovanie </w:t>
      </w:r>
      <w:r>
        <w:rPr>
          <w:w w:val="105"/>
        </w:rPr>
        <w:t xml:space="preserve">mostných objektov </w:t>
      </w:r>
      <w:r>
        <w:rPr>
          <w:w w:val="110"/>
        </w:rPr>
        <w:t xml:space="preserve">– </w:t>
      </w:r>
      <w:r>
        <w:rPr>
          <w:w w:val="105"/>
        </w:rPr>
        <w:t>zmena 1</w:t>
      </w:r>
    </w:p>
    <w:p w14:paraId="5636E063" w14:textId="77777777" w:rsidR="004A7BB7" w:rsidRDefault="004A7BB7" w:rsidP="004A7BB7">
      <w:pPr>
        <w:spacing w:after="120"/>
        <w:jc w:val="left"/>
        <w:rPr>
          <w:w w:val="105"/>
        </w:rPr>
      </w:pPr>
    </w:p>
    <w:p w14:paraId="4B97574D" w14:textId="77777777" w:rsidR="007127CB" w:rsidRDefault="007127CB" w:rsidP="001F318B">
      <w:pPr>
        <w:pStyle w:val="Nadpis3"/>
      </w:pPr>
      <w:bookmarkStart w:id="28" w:name="_TOC_250128"/>
      <w:bookmarkStart w:id="29" w:name="_Toc178188184"/>
      <w:r>
        <w:t>Súvisiace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citované</w:t>
      </w:r>
      <w:r>
        <w:rPr>
          <w:spacing w:val="43"/>
        </w:rPr>
        <w:t xml:space="preserve"> </w:t>
      </w:r>
      <w:r>
        <w:t>technické</w:t>
      </w:r>
      <w:r>
        <w:rPr>
          <w:spacing w:val="48"/>
        </w:rPr>
        <w:t xml:space="preserve"> </w:t>
      </w:r>
      <w:bookmarkEnd w:id="28"/>
      <w:r>
        <w:t>predpisy</w:t>
      </w:r>
      <w:bookmarkEnd w:id="29"/>
    </w:p>
    <w:p w14:paraId="07FCF826" w14:textId="77777777" w:rsidR="007127CB" w:rsidRDefault="007127CB" w:rsidP="00D27F12">
      <w:pPr>
        <w:rPr>
          <w:color w:val="0000FF"/>
          <w:u w:val="single" w:color="0000FF"/>
        </w:rPr>
      </w:pPr>
      <w:r>
        <w:t>Rozsah platnosti a účinnosti citovaných predpisov je aktualizovaný k</w:t>
      </w:r>
      <w:r>
        <w:rPr>
          <w:spacing w:val="1"/>
        </w:rPr>
        <w:t xml:space="preserve"> </w:t>
      </w:r>
      <w:r>
        <w:t>Základnému dátumu.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overenie</w:t>
      </w:r>
      <w:r>
        <w:rPr>
          <w:spacing w:val="1"/>
        </w:rPr>
        <w:t xml:space="preserve"> </w:t>
      </w:r>
      <w:r>
        <w:t>aktuálneho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http//</w:t>
      </w:r>
      <w:hyperlink r:id="rId22">
        <w:r>
          <w:t>www.mindop.sk/</w:t>
        </w:r>
      </w:hyperlink>
      <w:r>
        <w:rPr>
          <w:spacing w:val="59"/>
        </w:rPr>
        <w:t xml:space="preserve"> </w:t>
      </w:r>
      <w:r>
        <w:t>Technické</w:t>
      </w:r>
      <w:r>
        <w:rPr>
          <w:spacing w:val="-56"/>
        </w:rPr>
        <w:t xml:space="preserve"> </w:t>
      </w:r>
      <w:r>
        <w:t>predpisy,</w:t>
      </w:r>
      <w:r>
        <w:rPr>
          <w:spacing w:val="26"/>
        </w:rPr>
        <w:t xml:space="preserve"> </w:t>
      </w:r>
      <w:r>
        <w:t>resp.</w:t>
      </w:r>
      <w:r>
        <w:rPr>
          <w:spacing w:val="27"/>
        </w:rPr>
        <w:t xml:space="preserve"> </w:t>
      </w:r>
      <w:hyperlink r:id="rId23">
        <w:r>
          <w:rPr>
            <w:color w:val="0000FF"/>
            <w:u w:val="single" w:color="0000FF"/>
          </w:rPr>
          <w:t>http://www.ssc.sk/sk/Technicke-predpisy/Zoznam-TP.ssc</w:t>
        </w:r>
      </w:hyperlink>
    </w:p>
    <w:p w14:paraId="3A4D5DEB" w14:textId="5A45D23A" w:rsidR="007127CB" w:rsidRDefault="007127CB" w:rsidP="004A7BB7">
      <w:pPr>
        <w:spacing w:after="60"/>
        <w:ind w:left="1418" w:hanging="1418"/>
        <w:jc w:val="left"/>
      </w:pPr>
      <w:r>
        <w:t>TP</w:t>
      </w:r>
      <w:r>
        <w:rPr>
          <w:spacing w:val="3"/>
        </w:rPr>
        <w:t xml:space="preserve"> </w:t>
      </w:r>
      <w:r>
        <w:t>056</w:t>
      </w:r>
      <w:r>
        <w:rPr>
          <w:rFonts w:ascii="Times New Roman" w:hAnsi="Times New Roman"/>
        </w:rPr>
        <w:tab/>
      </w:r>
      <w:r>
        <w:t>Meranie a hodnotenie nerovností vozoviek pomocou zariadenia</w:t>
      </w:r>
      <w:r>
        <w:rPr>
          <w:spacing w:val="-56"/>
        </w:rPr>
        <w:t xml:space="preserve"> </w:t>
      </w:r>
      <w:r w:rsidR="00D27F12">
        <w:rPr>
          <w:spacing w:val="-56"/>
        </w:rPr>
        <w:t xml:space="preserve">  </w:t>
      </w:r>
      <w:r>
        <w:t>PROFILOGRAPH GE</w:t>
      </w:r>
    </w:p>
    <w:p w14:paraId="4518D39E" w14:textId="77777777" w:rsidR="007127CB" w:rsidRDefault="007127CB" w:rsidP="004A7BB7">
      <w:pPr>
        <w:spacing w:after="60"/>
        <w:jc w:val="left"/>
      </w:pPr>
      <w:r>
        <w:t>TP</w:t>
      </w:r>
      <w:r>
        <w:rPr>
          <w:spacing w:val="3"/>
        </w:rPr>
        <w:t xml:space="preserve"> </w:t>
      </w:r>
      <w:r>
        <w:t>019</w:t>
      </w:r>
      <w:r>
        <w:rPr>
          <w:rFonts w:ascii="Times New Roman" w:hAnsi="Times New Roman"/>
        </w:rPr>
        <w:tab/>
      </w:r>
      <w:r>
        <w:t>Dokumentácia</w:t>
      </w:r>
      <w:r>
        <w:rPr>
          <w:spacing w:val="-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ciest,</w:t>
      </w:r>
      <w:r>
        <w:rPr>
          <w:spacing w:val="1"/>
        </w:rPr>
        <w:t xml:space="preserve"> </w:t>
      </w:r>
      <w:r>
        <w:t>Prílohy 1-15;</w:t>
      </w:r>
    </w:p>
    <w:p w14:paraId="5A6A1CCF" w14:textId="3D8FD0FE" w:rsidR="007127CB" w:rsidRDefault="007127CB" w:rsidP="004A7BB7">
      <w:pPr>
        <w:spacing w:after="60"/>
        <w:ind w:left="1418" w:hanging="1418"/>
        <w:jc w:val="left"/>
        <w:rPr>
          <w:sz w:val="15"/>
        </w:rPr>
      </w:pPr>
      <w:r>
        <w:t>TP</w:t>
      </w:r>
      <w:r>
        <w:rPr>
          <w:spacing w:val="3"/>
        </w:rPr>
        <w:t xml:space="preserve"> </w:t>
      </w:r>
      <w:r>
        <w:t>025</w:t>
      </w:r>
      <w:r>
        <w:rPr>
          <w:rFonts w:ascii="Times New Roman" w:hAnsi="Times New Roman"/>
        </w:rPr>
        <w:tab/>
      </w:r>
      <w:r>
        <w:t>Meranie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hodnotenie</w:t>
      </w:r>
      <w:r>
        <w:rPr>
          <w:spacing w:val="2"/>
        </w:rPr>
        <w:t xml:space="preserve"> </w:t>
      </w:r>
      <w:r>
        <w:t>drsnosti</w:t>
      </w:r>
      <w:r>
        <w:rPr>
          <w:spacing w:val="1"/>
        </w:rPr>
        <w:t xml:space="preserve"> </w:t>
      </w:r>
      <w:r>
        <w:t>vozoviek</w:t>
      </w:r>
      <w:r>
        <w:rPr>
          <w:spacing w:val="7"/>
        </w:rPr>
        <w:t xml:space="preserve"> </w:t>
      </w:r>
      <w:r>
        <w:t>pomocou</w:t>
      </w:r>
      <w:r>
        <w:rPr>
          <w:spacing w:val="4"/>
        </w:rPr>
        <w:t xml:space="preserve"> </w:t>
      </w:r>
      <w:r>
        <w:t>zariadení</w:t>
      </w:r>
      <w:r>
        <w:rPr>
          <w:spacing w:val="-57"/>
        </w:rPr>
        <w:t xml:space="preserve"> </w:t>
      </w:r>
      <w:r>
        <w:t>SKIDOMETER</w:t>
      </w:r>
      <w:r>
        <w:rPr>
          <w:spacing w:val="2"/>
        </w:rPr>
        <w:t xml:space="preserve"> </w:t>
      </w:r>
      <w:r>
        <w:t>BV11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PROFILOGRAPH GE</w:t>
      </w:r>
    </w:p>
    <w:p w14:paraId="33E02650" w14:textId="77777777" w:rsidR="007127CB" w:rsidRDefault="007127CB" w:rsidP="004A7BB7">
      <w:pPr>
        <w:spacing w:after="60"/>
        <w:ind w:left="1418" w:hanging="1418"/>
        <w:jc w:val="left"/>
      </w:pPr>
      <w:r>
        <w:lastRenderedPageBreak/>
        <w:t>TP</w:t>
      </w:r>
      <w:r>
        <w:rPr>
          <w:spacing w:val="3"/>
        </w:rPr>
        <w:t xml:space="preserve"> </w:t>
      </w:r>
      <w:r>
        <w:t>031</w:t>
      </w:r>
      <w:r>
        <w:rPr>
          <w:rFonts w:ascii="Times New Roman" w:hAnsi="Times New Roman"/>
        </w:rPr>
        <w:tab/>
      </w:r>
      <w:r>
        <w:t>Meranie a hodnotenie únosnosti asfaltových vozoviek pomocou</w:t>
      </w:r>
      <w:r>
        <w:rPr>
          <w:spacing w:val="-56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FWD</w:t>
      </w:r>
      <w:r>
        <w:rPr>
          <w:spacing w:val="3"/>
        </w:rPr>
        <w:t xml:space="preserve"> </w:t>
      </w:r>
      <w:r>
        <w:t>KUAB +</w:t>
      </w:r>
      <w:r>
        <w:rPr>
          <w:spacing w:val="2"/>
        </w:rPr>
        <w:t xml:space="preserve"> </w:t>
      </w:r>
      <w:r>
        <w:t>prílohy A,B,C,D</w:t>
      </w:r>
    </w:p>
    <w:p w14:paraId="392AA13B" w14:textId="77777777" w:rsidR="007127CB" w:rsidRDefault="007127CB" w:rsidP="004A7BB7">
      <w:pPr>
        <w:spacing w:after="60"/>
        <w:ind w:left="1418" w:hanging="1418"/>
        <w:jc w:val="left"/>
      </w:pPr>
      <w:r>
        <w:t>TP</w:t>
      </w:r>
      <w:r>
        <w:rPr>
          <w:spacing w:val="3"/>
        </w:rPr>
        <w:t xml:space="preserve"> </w:t>
      </w:r>
      <w:r>
        <w:t>038</w:t>
      </w:r>
      <w:r>
        <w:rPr>
          <w:rFonts w:ascii="Times New Roman" w:hAnsi="Times New Roman"/>
        </w:rPr>
        <w:tab/>
      </w:r>
      <w:r>
        <w:t>Základná</w:t>
      </w:r>
      <w:r>
        <w:rPr>
          <w:spacing w:val="32"/>
        </w:rPr>
        <w:t xml:space="preserve"> </w:t>
      </w:r>
      <w:r>
        <w:t>mapa</w:t>
      </w:r>
      <w:r>
        <w:rPr>
          <w:spacing w:val="31"/>
        </w:rPr>
        <w:t xml:space="preserve"> </w:t>
      </w:r>
      <w:r>
        <w:t>diaľnice a rýchlostnej cesty.</w:t>
      </w:r>
      <w:r>
        <w:rPr>
          <w:spacing w:val="35"/>
        </w:rPr>
        <w:t xml:space="preserve"> </w:t>
      </w:r>
      <w:r>
        <w:t>Vyhotovenie,</w:t>
      </w:r>
      <w:r>
        <w:rPr>
          <w:spacing w:val="35"/>
        </w:rPr>
        <w:t xml:space="preserve"> </w:t>
      </w:r>
      <w:r>
        <w:t>údržba</w:t>
      </w:r>
      <w:r>
        <w:rPr>
          <w:spacing w:val="3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obnova</w:t>
      </w:r>
      <w:r>
        <w:rPr>
          <w:spacing w:val="31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1-8, Dodatok č. 1/2020</w:t>
      </w:r>
    </w:p>
    <w:p w14:paraId="337829EE" w14:textId="77777777" w:rsidR="007127CB" w:rsidRDefault="007127CB" w:rsidP="004A7BB7">
      <w:pPr>
        <w:spacing w:after="60"/>
        <w:ind w:left="1418" w:hanging="1418"/>
        <w:jc w:val="left"/>
      </w:pPr>
      <w:r>
        <w:t>TP 053</w:t>
      </w:r>
      <w:r>
        <w:rPr>
          <w:rFonts w:ascii="Times New Roman" w:hAnsi="Times New Roman"/>
        </w:rPr>
        <w:tab/>
      </w:r>
      <w:r>
        <w:t>Metodika merania a vyhodnocovania stavu povrchu vozovky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LineScan.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kamerovým</w:t>
      </w:r>
      <w:r>
        <w:rPr>
          <w:spacing w:val="4"/>
        </w:rPr>
        <w:t xml:space="preserve"> </w:t>
      </w:r>
      <w:r>
        <w:t>systémom</w:t>
      </w:r>
      <w:r>
        <w:rPr>
          <w:spacing w:val="1"/>
        </w:rPr>
        <w:t xml:space="preserve"> </w:t>
      </w:r>
      <w:r>
        <w:t>LineScan</w:t>
      </w:r>
    </w:p>
    <w:p w14:paraId="23ED4C9B" w14:textId="77777777" w:rsidR="007127CB" w:rsidRDefault="007127CB" w:rsidP="004A7BB7">
      <w:pPr>
        <w:spacing w:after="60"/>
        <w:jc w:val="left"/>
      </w:pPr>
      <w:r>
        <w:t>TP 099</w:t>
      </w:r>
      <w:r>
        <w:rPr>
          <w:rFonts w:ascii="Times New Roman" w:hAnsi="Times New Roman"/>
        </w:rPr>
        <w:tab/>
      </w:r>
      <w:r>
        <w:t>Protipožiarna</w:t>
      </w:r>
      <w:r>
        <w:rPr>
          <w:spacing w:val="-2"/>
        </w:rPr>
        <w:t xml:space="preserve"> </w:t>
      </w:r>
      <w:r>
        <w:t>bezpečnosť cestných</w:t>
      </w:r>
      <w:r>
        <w:rPr>
          <w:spacing w:val="-1"/>
        </w:rPr>
        <w:t xml:space="preserve"> </w:t>
      </w:r>
      <w:r>
        <w:t>tunelov</w:t>
      </w:r>
    </w:p>
    <w:p w14:paraId="61A0922D" w14:textId="5E771540" w:rsidR="007127CB" w:rsidRDefault="007127CB" w:rsidP="004A7BB7">
      <w:pPr>
        <w:spacing w:after="60"/>
        <w:ind w:left="1418" w:hanging="1418"/>
        <w:jc w:val="left"/>
      </w:pPr>
      <w:r>
        <w:t>TP 081</w:t>
      </w:r>
      <w:r>
        <w:tab/>
        <w:t xml:space="preserve">Základné ochranné opatrenia pre obmedzenie vplyvu bludných     prúdov na mostné objekty pozemných komunikácií </w:t>
      </w:r>
    </w:p>
    <w:p w14:paraId="7B5F7471" w14:textId="77777777" w:rsidR="007127CB" w:rsidRDefault="007127CB" w:rsidP="007127CB">
      <w:pPr>
        <w:pStyle w:val="Zkladntext"/>
        <w:spacing w:before="10"/>
        <w:rPr>
          <w:sz w:val="25"/>
        </w:rPr>
      </w:pPr>
    </w:p>
    <w:p w14:paraId="18030B3D" w14:textId="77777777" w:rsidR="007127CB" w:rsidRDefault="007127CB" w:rsidP="001F318B">
      <w:pPr>
        <w:pStyle w:val="Nadpis2"/>
      </w:pPr>
      <w:bookmarkStart w:id="30" w:name="_TOC_250127"/>
      <w:bookmarkStart w:id="31" w:name="_Toc178188185"/>
      <w:bookmarkEnd w:id="30"/>
      <w:r>
        <w:t>VŠEOBECNE</w:t>
      </w:r>
      <w:bookmarkEnd w:id="31"/>
    </w:p>
    <w:p w14:paraId="0086659D" w14:textId="77777777" w:rsidR="007127CB" w:rsidRDefault="007127CB" w:rsidP="00DD2F4E"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uzavretím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záväznými</w:t>
      </w:r>
      <w:r>
        <w:rPr>
          <w:spacing w:val="47"/>
        </w:rPr>
        <w:t xml:space="preserve"> </w:t>
      </w:r>
      <w:r>
        <w:t>pre</w:t>
      </w:r>
      <w:r>
        <w:rPr>
          <w:spacing w:val="50"/>
        </w:rPr>
        <w:t xml:space="preserve"> </w:t>
      </w:r>
      <w:r>
        <w:t>konkrétnu</w:t>
      </w:r>
      <w:r>
        <w:rPr>
          <w:spacing w:val="49"/>
        </w:rPr>
        <w:t xml:space="preserve"> </w:t>
      </w:r>
      <w:r>
        <w:t>stavbu.</w:t>
      </w:r>
      <w:r>
        <w:rPr>
          <w:spacing w:val="51"/>
        </w:rPr>
        <w:t xml:space="preserve"> </w:t>
      </w:r>
      <w:r>
        <w:t>TKP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ZTKP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zásady</w:t>
      </w:r>
      <w:r>
        <w:rPr>
          <w:spacing w:val="50"/>
        </w:rPr>
        <w:t xml:space="preserve"> </w:t>
      </w:r>
      <w:r>
        <w:t>technologických</w:t>
      </w:r>
      <w:r>
        <w:rPr>
          <w:spacing w:val="52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technických</w:t>
      </w:r>
      <w:r>
        <w:rPr>
          <w:spacing w:val="42"/>
        </w:rPr>
        <w:t xml:space="preserve"> </w:t>
      </w:r>
      <w:r>
        <w:t>požiadaviek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väčšinu</w:t>
      </w:r>
      <w:r>
        <w:rPr>
          <w:spacing w:val="38"/>
        </w:rPr>
        <w:t xml:space="preserve"> </w:t>
      </w:r>
      <w:r>
        <w:t>prác,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sa</w:t>
      </w:r>
      <w:r>
        <w:rPr>
          <w:spacing w:val="42"/>
        </w:rPr>
        <w:t xml:space="preserve"> </w:t>
      </w:r>
      <w:r>
        <w:t>vyskytujú</w:t>
      </w:r>
      <w:r>
        <w:rPr>
          <w:spacing w:val="39"/>
        </w:rPr>
        <w:t xml:space="preserve"> </w:t>
      </w:r>
      <w:r>
        <w:t>pri</w:t>
      </w:r>
      <w:r>
        <w:rPr>
          <w:spacing w:val="37"/>
        </w:rPr>
        <w:t xml:space="preserve"> </w:t>
      </w:r>
      <w:r>
        <w:t>bežných</w:t>
      </w:r>
      <w:r>
        <w:rPr>
          <w:spacing w:val="39"/>
        </w:rPr>
        <w:t xml:space="preserve"> </w:t>
      </w:r>
      <w:r>
        <w:t>stavbách</w:t>
      </w:r>
      <w:r>
        <w:rPr>
          <w:spacing w:val="39"/>
        </w:rPr>
        <w:t xml:space="preserve"> </w:t>
      </w:r>
      <w:r>
        <w:t>s</w:t>
      </w:r>
      <w:r>
        <w:rPr>
          <w:spacing w:val="39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 sa v detailoch odvolávajú na technické normy, smernice alebo iné predpisy normatívneho</w:t>
      </w:r>
      <w:r>
        <w:rPr>
          <w:spacing w:val="1"/>
        </w:rPr>
        <w:t xml:space="preserve"> </w:t>
      </w:r>
      <w:r>
        <w:t>charakteru.</w:t>
      </w:r>
    </w:p>
    <w:p w14:paraId="3EF4DE2D" w14:textId="77777777" w:rsidR="007127CB" w:rsidRDefault="007127CB" w:rsidP="00DD2F4E">
      <w:r>
        <w:t>Technické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(TP),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rezortných</w:t>
      </w:r>
      <w:r>
        <w:rPr>
          <w:spacing w:val="1"/>
        </w:rPr>
        <w:t xml:space="preserve"> </w:t>
      </w:r>
      <w:r>
        <w:t>predpisov,</w:t>
      </w:r>
      <w:r>
        <w:rPr>
          <w:spacing w:val="1"/>
        </w:rPr>
        <w:t xml:space="preserve"> </w:t>
      </w:r>
      <w:r>
        <w:t>umožňujú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technickými špecifikáciami určenými v slovenských alebo európskych technických 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národné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ETA</w:t>
      </w:r>
      <w:r>
        <w:rPr>
          <w:spacing w:val="59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európske),</w:t>
      </w:r>
      <w:r>
        <w:rPr>
          <w:spacing w:val="1"/>
        </w:rPr>
        <w:t xml:space="preserve"> </w:t>
      </w:r>
      <w:r>
        <w:t>rýchlejšie</w:t>
      </w:r>
      <w:r>
        <w:rPr>
          <w:spacing w:val="1"/>
        </w:rPr>
        <w:t xml:space="preserve"> </w:t>
      </w:r>
      <w:r>
        <w:t>zavedenie</w:t>
      </w:r>
      <w:r>
        <w:rPr>
          <w:spacing w:val="1"/>
        </w:rPr>
        <w:t xml:space="preserve"> </w:t>
      </w:r>
      <w:r>
        <w:t>nových</w:t>
      </w:r>
      <w:r>
        <w:rPr>
          <w:spacing w:val="1"/>
        </w:rPr>
        <w:t xml:space="preserve"> </w:t>
      </w:r>
      <w:r>
        <w:t>poznatkov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stavbárskej</w:t>
      </w:r>
      <w:r>
        <w:rPr>
          <w:spacing w:val="1"/>
        </w:rPr>
        <w:t xml:space="preserve"> </w:t>
      </w:r>
      <w:r>
        <w:t>praxe.</w:t>
      </w:r>
      <w:r>
        <w:rPr>
          <w:spacing w:val="1"/>
        </w:rPr>
        <w:t xml:space="preserve"> </w:t>
      </w:r>
      <w:r>
        <w:t>Predstavujú</w:t>
      </w:r>
      <w:r>
        <w:rPr>
          <w:spacing w:val="1"/>
        </w:rPr>
        <w:t xml:space="preserve"> </w:t>
      </w:r>
      <w:r>
        <w:t>detailnejšie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komplexnejšie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odboru</w:t>
      </w:r>
      <w:r>
        <w:rPr>
          <w:spacing w:val="59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Základný</w:t>
      </w:r>
      <w:r>
        <w:rPr>
          <w:spacing w:val="1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uskutočňovanie</w:t>
      </w:r>
      <w:r>
        <w:rPr>
          <w:spacing w:val="58"/>
        </w:rPr>
        <w:t xml:space="preserve"> </w:t>
      </w:r>
      <w:r>
        <w:t>pozemných</w:t>
      </w:r>
      <w:r>
        <w:rPr>
          <w:spacing w:val="58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väzby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právne</w:t>
      </w:r>
      <w:r>
        <w:rPr>
          <w:spacing w:val="17"/>
        </w:rPr>
        <w:t xml:space="preserve"> </w:t>
      </w:r>
      <w:r>
        <w:t>normy</w:t>
      </w:r>
      <w:r>
        <w:rPr>
          <w:spacing w:val="16"/>
        </w:rPr>
        <w:t xml:space="preserve"> </w:t>
      </w:r>
      <w:r>
        <w:t>SR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uvedený</w:t>
      </w:r>
      <w:r>
        <w:rPr>
          <w:spacing w:val="1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>
        <w:t>1.1.5.</w:t>
      </w:r>
    </w:p>
    <w:p w14:paraId="52FC2948" w14:textId="77777777" w:rsidR="007127CB" w:rsidRDefault="007127CB" w:rsidP="00DD2F4E">
      <w:r>
        <w:t>V technických predpisoch MD SR sú ustanovené požiadavky národného garanta za výber</w:t>
      </w:r>
      <w:r>
        <w:rPr>
          <w:spacing w:val="1"/>
        </w:rPr>
        <w:t xml:space="preserve"> </w:t>
      </w:r>
      <w:r>
        <w:t>zhotoviteľa.</w:t>
      </w:r>
      <w:r>
        <w:rPr>
          <w:spacing w:val="1"/>
        </w:rPr>
        <w:t xml:space="preserve"> </w:t>
      </w:r>
      <w:r>
        <w:t>Spresnením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špecifických</w:t>
      </w:r>
      <w:r>
        <w:rPr>
          <w:spacing w:val="58"/>
        </w:rPr>
        <w:t xml:space="preserve"> </w:t>
      </w:r>
      <w:r>
        <w:t>prípadoch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požiadaviek,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špecifikácie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podpísaním</w:t>
      </w:r>
      <w:r>
        <w:rPr>
          <w:spacing w:val="1"/>
        </w:rPr>
        <w:t xml:space="preserve"> </w:t>
      </w:r>
      <w:r>
        <w:t>zmluvy o</w:t>
      </w:r>
      <w:r>
        <w:rPr>
          <w:spacing w:val="1"/>
        </w:rPr>
        <w:t xml:space="preserve"> </w:t>
      </w:r>
      <w:r>
        <w:t>dielo stavajú</w:t>
      </w:r>
      <w:r>
        <w:rPr>
          <w:spacing w:val="1"/>
        </w:rPr>
        <w:t xml:space="preserve"> </w:t>
      </w:r>
      <w:r>
        <w:t>pre dané dielo</w:t>
      </w:r>
      <w:r>
        <w:rPr>
          <w:spacing w:val="1"/>
        </w:rPr>
        <w:t xml:space="preserve"> </w:t>
      </w:r>
      <w:r>
        <w:t>záväznými. Odkaz na TKP uvádzaný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rozhodnutiach,</w:t>
      </w:r>
      <w:r>
        <w:rPr>
          <w:spacing w:val="1"/>
        </w:rPr>
        <w:t xml:space="preserve"> </w:t>
      </w:r>
      <w:r>
        <w:t>povoleniach,</w:t>
      </w:r>
      <w:r>
        <w:rPr>
          <w:spacing w:val="1"/>
        </w:rPr>
        <w:t xml:space="preserve"> </w:t>
      </w:r>
      <w:r>
        <w:t>zmluvách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zadávaní</w:t>
      </w:r>
      <w:r>
        <w:rPr>
          <w:spacing w:val="1"/>
        </w:rPr>
        <w:t xml:space="preserve"> </w:t>
      </w:r>
      <w:r>
        <w:t>zákaziek,</w:t>
      </w:r>
      <w:r>
        <w:rPr>
          <w:spacing w:val="1"/>
        </w:rPr>
        <w:t xml:space="preserve"> </w:t>
      </w:r>
      <w:r>
        <w:t>posudzovaní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znamená,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neoddeliteľnou</w:t>
      </w:r>
      <w:r>
        <w:rPr>
          <w:spacing w:val="1"/>
        </w:rPr>
        <w:t xml:space="preserve"> </w:t>
      </w:r>
      <w:r>
        <w:t>časťou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Zápis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stavebnom</w:t>
      </w:r>
      <w:r>
        <w:rPr>
          <w:spacing w:val="1"/>
        </w:rPr>
        <w:t xml:space="preserve"> </w:t>
      </w:r>
      <w:r>
        <w:t>denníku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jediný</w:t>
      </w:r>
      <w:r>
        <w:rPr>
          <w:spacing w:val="1"/>
        </w:rPr>
        <w:t xml:space="preserve"> </w:t>
      </w:r>
      <w:r>
        <w:t>relevantný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stáva</w:t>
      </w:r>
      <w:r>
        <w:rPr>
          <w:spacing w:val="58"/>
        </w:rPr>
        <w:t xml:space="preserve"> </w:t>
      </w:r>
      <w:r>
        <w:t>druhým</w:t>
      </w:r>
      <w:r>
        <w:rPr>
          <w:spacing w:val="1"/>
        </w:rPr>
        <w:t xml:space="preserve"> </w:t>
      </w:r>
      <w:r>
        <w:t>právnym</w:t>
      </w:r>
      <w:r>
        <w:rPr>
          <w:spacing w:val="20"/>
        </w:rPr>
        <w:t xml:space="preserve"> </w:t>
      </w:r>
      <w:r>
        <w:t>podkladom</w:t>
      </w:r>
      <w:r>
        <w:rPr>
          <w:spacing w:val="21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prípadnú</w:t>
      </w:r>
      <w:r>
        <w:rPr>
          <w:spacing w:val="24"/>
        </w:rPr>
        <w:t xml:space="preserve"> </w:t>
      </w:r>
      <w:r>
        <w:t>zmenu</w:t>
      </w:r>
      <w:r>
        <w:rPr>
          <w:spacing w:val="19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úpravu</w:t>
      </w:r>
      <w:r>
        <w:rPr>
          <w:spacing w:val="23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vo</w:t>
      </w:r>
      <w:r>
        <w:rPr>
          <w:spacing w:val="23"/>
        </w:rPr>
        <w:t xml:space="preserve"> </w:t>
      </w:r>
      <w:r>
        <w:t>výstavbe.</w:t>
      </w:r>
    </w:p>
    <w:p w14:paraId="2EC898A8" w14:textId="77777777" w:rsidR="007127CB" w:rsidRDefault="007127CB" w:rsidP="00DD2F4E">
      <w:r>
        <w:t>Pri</w:t>
      </w:r>
      <w:r>
        <w:rPr>
          <w:spacing w:val="1"/>
        </w:rPr>
        <w:t xml:space="preserve"> </w:t>
      </w:r>
      <w:r>
        <w:t>uzatvorení</w:t>
      </w:r>
      <w:r>
        <w:rPr>
          <w:spacing w:val="1"/>
        </w:rPr>
        <w:t xml:space="preserve"> </w:t>
      </w:r>
      <w:r>
        <w:t>zmlúv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využívajú</w:t>
      </w:r>
      <w:r>
        <w:rPr>
          <w:spacing w:val="59"/>
        </w:rPr>
        <w:t xml:space="preserve"> </w:t>
      </w:r>
      <w:r>
        <w:t>Technicko-kvalitatívne</w:t>
      </w:r>
      <w:r>
        <w:rPr>
          <w:spacing w:val="59"/>
        </w:rPr>
        <w:t xml:space="preserve"> </w:t>
      </w:r>
      <w:r>
        <w:t>podmienky</w:t>
      </w:r>
      <w:r>
        <w:rPr>
          <w:spacing w:val="59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(TKP),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(ZTKP).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odvolávajú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upresňujú</w:t>
      </w:r>
      <w:r>
        <w:rPr>
          <w:spacing w:val="17"/>
        </w:rPr>
        <w:t xml:space="preserve"> </w:t>
      </w:r>
      <w:r>
        <w:t>ich.</w:t>
      </w:r>
    </w:p>
    <w:p w14:paraId="60953547" w14:textId="77777777" w:rsidR="007127CB" w:rsidRDefault="007127CB" w:rsidP="001F318B">
      <w:pPr>
        <w:pStyle w:val="Nadpis3"/>
      </w:pPr>
      <w:bookmarkStart w:id="32" w:name="_TOC_250126"/>
      <w:bookmarkStart w:id="33" w:name="_Toc178188186"/>
      <w:r>
        <w:t>Definícia</w:t>
      </w:r>
      <w:r>
        <w:rPr>
          <w:spacing w:val="73"/>
        </w:rPr>
        <w:t xml:space="preserve"> </w:t>
      </w:r>
      <w:r>
        <w:t>technicko-kvalitatívnych</w:t>
      </w:r>
      <w:r>
        <w:rPr>
          <w:spacing w:val="73"/>
        </w:rPr>
        <w:t xml:space="preserve"> </w:t>
      </w:r>
      <w:r>
        <w:t>podmienok</w:t>
      </w:r>
      <w:r>
        <w:rPr>
          <w:spacing w:val="74"/>
        </w:rPr>
        <w:t xml:space="preserve"> </w:t>
      </w:r>
      <w:bookmarkEnd w:id="32"/>
      <w:r>
        <w:t>(TKP)</w:t>
      </w:r>
      <w:bookmarkEnd w:id="33"/>
    </w:p>
    <w:p w14:paraId="30F92820" w14:textId="7501EFD0" w:rsidR="007127CB" w:rsidRDefault="007127CB" w:rsidP="00DD2F4E"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9"/>
        </w:rPr>
        <w:t xml:space="preserve"> </w:t>
      </w:r>
      <w:r>
        <w:t>„TKP“)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Zvláštne technicko-kvalitatívne</w:t>
      </w:r>
      <w:r>
        <w:rPr>
          <w:spacing w:val="1"/>
        </w:rPr>
        <w:t xml:space="preserve"> </w:t>
      </w:r>
      <w:r>
        <w:t>podmienky (ZTKP)</w:t>
      </w:r>
      <w:r>
        <w:rPr>
          <w:spacing w:val="1"/>
        </w:rPr>
        <w:t xml:space="preserve"> </w:t>
      </w:r>
      <w:r>
        <w:t>na túto stavbu sú súčasťou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ostatnými</w:t>
      </w:r>
      <w:r>
        <w:rPr>
          <w:spacing w:val="1"/>
        </w:rPr>
        <w:t xml:space="preserve"> </w:t>
      </w:r>
      <w:r>
        <w:t>prílohami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"/>
        </w:rPr>
        <w:t xml:space="preserve"> </w:t>
      </w:r>
      <w:r>
        <w:t>Objednávateľom</w:t>
      </w:r>
      <w:r>
        <w:rPr>
          <w:spacing w:val="58"/>
        </w:rPr>
        <w:t xml:space="preserve"> </w:t>
      </w:r>
      <w:r>
        <w:t>(DPO)</w:t>
      </w:r>
      <w:r>
        <w:rPr>
          <w:spacing w:val="58"/>
        </w:rPr>
        <w:t xml:space="preserve"> </w:t>
      </w:r>
      <w:r>
        <w:t>špecifikujú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kvalitatívnej</w:t>
      </w:r>
      <w:r>
        <w:rPr>
          <w:spacing w:val="1"/>
        </w:rPr>
        <w:t xml:space="preserve"> </w:t>
      </w:r>
      <w:r>
        <w:t>stránke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oprávnené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realizáciu,</w:t>
      </w:r>
      <w:r>
        <w:rPr>
          <w:spacing w:val="1"/>
        </w:rPr>
        <w:t xml:space="preserve"> </w:t>
      </w:r>
      <w:r>
        <w:t>kontrolu,</w:t>
      </w:r>
      <w:r>
        <w:rPr>
          <w:spacing w:val="1"/>
        </w:rPr>
        <w:t xml:space="preserve"> </w:t>
      </w:r>
      <w:r>
        <w:t>skúšanie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prevzatie</w:t>
      </w:r>
      <w:r>
        <w:rPr>
          <w:spacing w:val="58"/>
        </w:rPr>
        <w:t xml:space="preserve"> </w:t>
      </w:r>
      <w:r>
        <w:t>vykonaných prác.</w:t>
      </w:r>
      <w:r>
        <w:rPr>
          <w:spacing w:val="58"/>
        </w:rPr>
        <w:t xml:space="preserve"> </w:t>
      </w:r>
      <w:r>
        <w:t>Predmetné TKP a ZTKP sú neoddeliteľnou súčasťou zmluvy o</w:t>
      </w:r>
      <w:r>
        <w:rPr>
          <w:spacing w:val="1"/>
        </w:rPr>
        <w:t xml:space="preserve"> </w:t>
      </w:r>
      <w:r>
        <w:t>dielo.</w:t>
      </w:r>
      <w:r>
        <w:rPr>
          <w:spacing w:val="28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uvedeného</w:t>
      </w:r>
      <w:r>
        <w:rPr>
          <w:spacing w:val="27"/>
        </w:rPr>
        <w:t xml:space="preserve"> </w:t>
      </w:r>
      <w:r>
        <w:t>vyplýva,</w:t>
      </w:r>
      <w:r>
        <w:rPr>
          <w:spacing w:val="29"/>
        </w:rPr>
        <w:t xml:space="preserve"> </w:t>
      </w:r>
      <w:r>
        <w:t>že</w:t>
      </w:r>
      <w:r>
        <w:rPr>
          <w:spacing w:val="27"/>
        </w:rPr>
        <w:t xml:space="preserve"> </w:t>
      </w:r>
      <w:r>
        <w:t>žiadny</w:t>
      </w:r>
      <w:r>
        <w:rPr>
          <w:spacing w:val="25"/>
        </w:rPr>
        <w:t xml:space="preserve"> </w:t>
      </w:r>
      <w:r>
        <w:t>údaj</w:t>
      </w:r>
      <w:r>
        <w:rPr>
          <w:spacing w:val="28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TKP,</w:t>
      </w:r>
      <w:r>
        <w:rPr>
          <w:spacing w:val="28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týchto</w:t>
      </w:r>
      <w:r>
        <w:rPr>
          <w:spacing w:val="23"/>
        </w:rPr>
        <w:t xml:space="preserve"> </w:t>
      </w:r>
      <w:r>
        <w:t>ZTKP</w:t>
      </w:r>
      <w:r>
        <w:rPr>
          <w:spacing w:val="23"/>
        </w:rPr>
        <w:t xml:space="preserve"> </w:t>
      </w:r>
      <w:r>
        <w:t>nezbavuje</w:t>
      </w:r>
      <w:r>
        <w:rPr>
          <w:spacing w:val="27"/>
        </w:rPr>
        <w:t xml:space="preserve"> </w:t>
      </w:r>
      <w:r>
        <w:t>zhotoviteľa</w:t>
      </w:r>
      <w:r w:rsidR="00E87558">
        <w:t xml:space="preserve"> </w:t>
      </w:r>
      <w:r>
        <w:t>povinností</w:t>
      </w:r>
      <w:r>
        <w:rPr>
          <w:spacing w:val="1"/>
        </w:rPr>
        <w:t xml:space="preserve"> </w:t>
      </w:r>
      <w:r>
        <w:t>vyplývajúcich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dielo.</w:t>
      </w:r>
      <w:r>
        <w:rPr>
          <w:spacing w:val="58"/>
        </w:rPr>
        <w:t xml:space="preserve"> </w:t>
      </w:r>
      <w:r>
        <w:t>Všetky</w:t>
      </w:r>
      <w:r>
        <w:rPr>
          <w:spacing w:val="58"/>
        </w:rPr>
        <w:t xml:space="preserve"> </w:t>
      </w:r>
      <w:r>
        <w:t>doklady,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zmluvy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zmluvných</w:t>
      </w:r>
      <w:r>
        <w:rPr>
          <w:spacing w:val="59"/>
        </w:rPr>
        <w:t xml:space="preserve"> </w:t>
      </w:r>
      <w:r>
        <w:t>podmienok,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poskytnutej</w:t>
      </w:r>
      <w:r>
        <w:rPr>
          <w:spacing w:val="1"/>
        </w:rPr>
        <w:t xml:space="preserve"> </w:t>
      </w:r>
      <w:r>
        <w:t>Objednávateľom,</w:t>
      </w:r>
      <w:r>
        <w:rPr>
          <w:spacing w:val="19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musia</w:t>
      </w:r>
      <w:r>
        <w:rPr>
          <w:spacing w:val="18"/>
        </w:rPr>
        <w:t xml:space="preserve"> </w:t>
      </w:r>
      <w:r>
        <w:t>chápať</w:t>
      </w:r>
      <w:r>
        <w:rPr>
          <w:spacing w:val="22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vzájomne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doplňujúce.</w:t>
      </w:r>
    </w:p>
    <w:p w14:paraId="22173EFD" w14:textId="77777777" w:rsidR="00E87558" w:rsidRDefault="00E87558" w:rsidP="00DD2F4E"/>
    <w:p w14:paraId="31F45A8E" w14:textId="77777777" w:rsidR="00E87558" w:rsidRDefault="00E87558" w:rsidP="00DD2F4E"/>
    <w:p w14:paraId="61851A6E" w14:textId="77777777" w:rsidR="007127CB" w:rsidRDefault="007127CB" w:rsidP="00DD2F4E">
      <w:r>
        <w:t>TKP a tieto ZTKP, ako súčasť Požiadaviek Objednávateľa</w:t>
      </w:r>
      <w:r>
        <w:rPr>
          <w:spacing w:val="1"/>
        </w:rPr>
        <w:t xml:space="preserve"> </w:t>
      </w:r>
      <w:r>
        <w:t>vymedzujú vzťahy a spoluprácu</w:t>
      </w:r>
      <w:r>
        <w:rPr>
          <w:spacing w:val="1"/>
        </w:rPr>
        <w:t xml:space="preserve"> </w:t>
      </w:r>
      <w:r>
        <w:t>medzi objednávateľom 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v oblasti zabezpečenia technickej</w:t>
      </w:r>
      <w:r>
        <w:rPr>
          <w:spacing w:val="1"/>
        </w:rPr>
        <w:t xml:space="preserve"> </w:t>
      </w:r>
      <w:r>
        <w:t>dokumentácie, jej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technického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právneho</w:t>
      </w:r>
      <w:r>
        <w:rPr>
          <w:spacing w:val="1"/>
        </w:rPr>
        <w:t xml:space="preserve"> </w:t>
      </w:r>
      <w:r>
        <w:t>poznania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tvorbe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oblasti</w:t>
      </w:r>
      <w:r>
        <w:rPr>
          <w:spacing w:val="58"/>
        </w:rPr>
        <w:t xml:space="preserve"> </w:t>
      </w:r>
      <w:r>
        <w:t>splnenia</w:t>
      </w:r>
      <w:r>
        <w:rPr>
          <w:spacing w:val="1"/>
        </w:rPr>
        <w:t xml:space="preserve"> </w:t>
      </w:r>
      <w:r>
        <w:t xml:space="preserve">požiadaviek na kvalitu </w:t>
      </w:r>
      <w:r>
        <w:lastRenderedPageBreak/>
        <w:t>odovzdávaného stavebného diela. Slúžia obom stranám ako záväzný</w:t>
      </w:r>
      <w:r>
        <w:rPr>
          <w:spacing w:val="1"/>
        </w:rPr>
        <w:t xml:space="preserve"> </w:t>
      </w:r>
      <w:r>
        <w:t>doklad o stanovených technologických postupoch, kvalitatívnych parametroch,</w:t>
      </w:r>
      <w:r>
        <w:rPr>
          <w:spacing w:val="1"/>
        </w:rPr>
        <w:t xml:space="preserve"> </w:t>
      </w:r>
      <w:r>
        <w:t>ich kontrole,</w:t>
      </w:r>
      <w:r>
        <w:rPr>
          <w:spacing w:val="1"/>
        </w:rPr>
        <w:t xml:space="preserve"> </w:t>
      </w:r>
      <w:r>
        <w:t>posudzovaní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hodnotení</w:t>
      </w:r>
      <w:r>
        <w:rPr>
          <w:spacing w:val="59"/>
        </w:rPr>
        <w:t xml:space="preserve"> </w:t>
      </w:r>
      <w:r>
        <w:t>výslednej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vykonaných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Doplňujú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doplňujú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špecifikujú</w:t>
      </w:r>
      <w:r>
        <w:rPr>
          <w:spacing w:val="1"/>
        </w:rPr>
        <w:t xml:space="preserve"> </w:t>
      </w: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technických</w:t>
      </w:r>
      <w:r>
        <w:rPr>
          <w:spacing w:val="16"/>
        </w:rPr>
        <w:t xml:space="preserve"> </w:t>
      </w:r>
      <w:r>
        <w:t>predpisov.</w:t>
      </w:r>
    </w:p>
    <w:p w14:paraId="4A53E0C0" w14:textId="77777777" w:rsidR="007127CB" w:rsidRDefault="007127CB" w:rsidP="00DD2F4E">
      <w:r>
        <w:t>Tieto</w:t>
      </w:r>
      <w:r>
        <w:rPr>
          <w:spacing w:val="40"/>
        </w:rPr>
        <w:t xml:space="preserve"> </w:t>
      </w:r>
      <w:r>
        <w:t>ZTKP,</w:t>
      </w:r>
      <w:r>
        <w:rPr>
          <w:spacing w:val="40"/>
        </w:rPr>
        <w:t xml:space="preserve"> </w:t>
      </w:r>
      <w:r>
        <w:t>časť</w:t>
      </w:r>
      <w:r>
        <w:rPr>
          <w:spacing w:val="39"/>
        </w:rPr>
        <w:t xml:space="preserve"> </w:t>
      </w:r>
      <w:r>
        <w:t>0:Všeobecne</w:t>
      </w:r>
      <w:r>
        <w:rPr>
          <w:spacing w:val="37"/>
        </w:rPr>
        <w:t xml:space="preserve"> </w:t>
      </w:r>
      <w:r>
        <w:t>sú</w:t>
      </w:r>
      <w:r>
        <w:rPr>
          <w:spacing w:val="41"/>
        </w:rPr>
        <w:t xml:space="preserve"> </w:t>
      </w:r>
      <w:r>
        <w:t>záväzné</w:t>
      </w:r>
      <w:r>
        <w:rPr>
          <w:spacing w:val="41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všetky</w:t>
      </w:r>
      <w:r>
        <w:rPr>
          <w:spacing w:val="34"/>
        </w:rPr>
        <w:t xml:space="preserve"> </w:t>
      </w:r>
      <w:r>
        <w:t>doteraz</w:t>
      </w:r>
      <w:r>
        <w:rPr>
          <w:spacing w:val="34"/>
        </w:rPr>
        <w:t xml:space="preserve"> </w:t>
      </w:r>
      <w:r>
        <w:t>platné</w:t>
      </w:r>
      <w:r>
        <w:rPr>
          <w:spacing w:val="37"/>
        </w:rPr>
        <w:t xml:space="preserve"> </w:t>
      </w:r>
      <w:r>
        <w:t>TKP.</w:t>
      </w:r>
    </w:p>
    <w:p w14:paraId="0EE20A15" w14:textId="77777777" w:rsidR="007127CB" w:rsidRDefault="007127CB" w:rsidP="00DD2F4E"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osobitne</w:t>
      </w:r>
      <w:r>
        <w:rPr>
          <w:spacing w:val="58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v nasledujúcich</w:t>
      </w:r>
      <w:r>
        <w:rPr>
          <w:spacing w:val="1"/>
        </w:rPr>
        <w:t xml:space="preserve"> </w:t>
      </w:r>
      <w:r>
        <w:t>zákonoch: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zákone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 č.</w:t>
      </w:r>
      <w:r>
        <w:rPr>
          <w:spacing w:val="58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56/2018</w:t>
      </w:r>
      <w:r>
        <w:rPr>
          <w:spacing w:val="58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posudzovaní zhody</w:t>
      </w:r>
      <w:r>
        <w:rPr>
          <w:spacing w:val="59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sprístupňovaní určeného</w:t>
      </w:r>
      <w:r>
        <w:rPr>
          <w:spacing w:val="59"/>
        </w:rPr>
        <w:t xml:space="preserve"> </w:t>
      </w:r>
      <w:r>
        <w:t>výrobku</w:t>
      </w:r>
      <w:r>
        <w:rPr>
          <w:spacing w:val="-56"/>
        </w:rPr>
        <w:t xml:space="preserve"> </w:t>
      </w:r>
      <w:r>
        <w:t>na trhu a o zmene a doplnení niektorých zákonov, vrátane príslušných súvisiacich nariadení</w:t>
      </w:r>
      <w:r>
        <w:rPr>
          <w:spacing w:val="1"/>
        </w:rPr>
        <w:t xml:space="preserve"> </w:t>
      </w:r>
      <w:r>
        <w:t>Vlády</w:t>
      </w:r>
      <w:r>
        <w:rPr>
          <w:spacing w:val="13"/>
        </w:rPr>
        <w:t xml:space="preserve"> </w:t>
      </w:r>
      <w:r>
        <w:t>SR</w:t>
      </w:r>
      <w:r>
        <w:rPr>
          <w:vertAlign w:val="superscript"/>
        </w:rPr>
        <w:t>1</w:t>
      </w:r>
    </w:p>
    <w:p w14:paraId="10A9836D" w14:textId="77777777" w:rsidR="007127CB" w:rsidRDefault="007127CB" w:rsidP="00DD2F4E"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pojem</w:t>
      </w:r>
      <w:r>
        <w:rPr>
          <w:spacing w:val="59"/>
        </w:rPr>
        <w:t xml:space="preserve"> </w:t>
      </w:r>
      <w:r>
        <w:t>„technické</w:t>
      </w:r>
      <w:r>
        <w:rPr>
          <w:spacing w:val="1"/>
        </w:rPr>
        <w:t xml:space="preserve"> </w:t>
      </w:r>
      <w:r>
        <w:t>špecifikácie“</w:t>
      </w:r>
      <w:r>
        <w:rPr>
          <w:spacing w:val="16"/>
        </w:rPr>
        <w:t xml:space="preserve"> </w:t>
      </w:r>
      <w:r>
        <w:t>aplikovať</w:t>
      </w:r>
      <w:r>
        <w:rPr>
          <w:spacing w:val="17"/>
        </w:rPr>
        <w:t xml:space="preserve"> </w:t>
      </w:r>
      <w:r>
        <w:t>rovnako</w:t>
      </w:r>
      <w:r>
        <w:rPr>
          <w:spacing w:val="15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ako:</w:t>
      </w:r>
    </w:p>
    <w:p w14:paraId="52239E20" w14:textId="77777777" w:rsidR="007127CB" w:rsidRDefault="007127CB" w:rsidP="004902A9">
      <w:pPr>
        <w:pStyle w:val="Odsekzoznamu"/>
        <w:numPr>
          <w:ilvl w:val="0"/>
          <w:numId w:val="40"/>
        </w:numPr>
      </w:pPr>
      <w:r>
        <w:t>technické</w:t>
      </w:r>
      <w:r w:rsidRPr="00DD2F4E">
        <w:rPr>
          <w:spacing w:val="1"/>
        </w:rPr>
        <w:t xml:space="preserve"> </w:t>
      </w:r>
      <w:r>
        <w:t>normy,</w:t>
      </w:r>
      <w:r w:rsidRPr="00DD2F4E">
        <w:rPr>
          <w:spacing w:val="1"/>
        </w:rPr>
        <w:t xml:space="preserve"> </w:t>
      </w:r>
      <w:r>
        <w:t>ktorými</w:t>
      </w:r>
      <w:r w:rsidRPr="00DD2F4E">
        <w:rPr>
          <w:spacing w:val="1"/>
        </w:rPr>
        <w:t xml:space="preserve"> </w:t>
      </w:r>
      <w:r>
        <w:t>sa</w:t>
      </w:r>
      <w:r w:rsidRPr="00DD2F4E">
        <w:rPr>
          <w:spacing w:val="1"/>
        </w:rPr>
        <w:t xml:space="preserve"> </w:t>
      </w:r>
      <w:r>
        <w:t>v</w:t>
      </w:r>
      <w:r w:rsidRPr="00DD2F4E">
        <w:rPr>
          <w:spacing w:val="1"/>
        </w:rPr>
        <w:t xml:space="preserve"> </w:t>
      </w:r>
      <w:r>
        <w:t>štátoch,</w:t>
      </w:r>
      <w:r w:rsidRPr="00DD2F4E">
        <w:rPr>
          <w:spacing w:val="1"/>
        </w:rPr>
        <w:t xml:space="preserve"> </w:t>
      </w:r>
      <w:r>
        <w:t>ktoré</w:t>
      </w:r>
      <w:r w:rsidRPr="00DD2F4E">
        <w:rPr>
          <w:spacing w:val="59"/>
        </w:rPr>
        <w:t xml:space="preserve"> </w:t>
      </w:r>
      <w:r>
        <w:t>sú</w:t>
      </w:r>
      <w:r w:rsidRPr="00DD2F4E">
        <w:rPr>
          <w:spacing w:val="59"/>
        </w:rPr>
        <w:t xml:space="preserve"> </w:t>
      </w:r>
      <w:r>
        <w:t>zmluvnými</w:t>
      </w:r>
      <w:r w:rsidRPr="00DD2F4E">
        <w:rPr>
          <w:spacing w:val="59"/>
        </w:rPr>
        <w:t xml:space="preserve"> </w:t>
      </w:r>
      <w:r>
        <w:t>stranami</w:t>
      </w:r>
      <w:r w:rsidRPr="00DD2F4E">
        <w:rPr>
          <w:spacing w:val="59"/>
        </w:rPr>
        <w:t xml:space="preserve"> </w:t>
      </w:r>
      <w:r>
        <w:t>Dohody</w:t>
      </w:r>
      <w:r w:rsidRPr="00DD2F4E">
        <w:rPr>
          <w:spacing w:val="59"/>
        </w:rPr>
        <w:t xml:space="preserve"> </w:t>
      </w:r>
      <w:r>
        <w:t>o</w:t>
      </w:r>
      <w:r w:rsidRPr="00DD2F4E">
        <w:rPr>
          <w:spacing w:val="1"/>
        </w:rPr>
        <w:t xml:space="preserve"> </w:t>
      </w:r>
      <w:r>
        <w:t>Európskom</w:t>
      </w:r>
      <w:r w:rsidRPr="00DD2F4E">
        <w:rPr>
          <w:spacing w:val="1"/>
        </w:rPr>
        <w:t xml:space="preserve"> </w:t>
      </w:r>
      <w:r>
        <w:t>hospodárskom</w:t>
      </w:r>
      <w:r w:rsidRPr="00DD2F4E">
        <w:rPr>
          <w:spacing w:val="1"/>
        </w:rPr>
        <w:t xml:space="preserve"> </w:t>
      </w:r>
      <w:r>
        <w:t>priestore</w:t>
      </w:r>
      <w:r w:rsidRPr="00DD2F4E">
        <w:rPr>
          <w:spacing w:val="1"/>
        </w:rPr>
        <w:t xml:space="preserve"> </w:t>
      </w:r>
      <w:r>
        <w:t>-</w:t>
      </w:r>
      <w:r w:rsidRPr="00DD2F4E">
        <w:rPr>
          <w:spacing w:val="1"/>
        </w:rPr>
        <w:t xml:space="preserve"> </w:t>
      </w:r>
      <w:r>
        <w:t>EHP</w:t>
      </w:r>
      <w:r w:rsidRPr="00DD2F4E">
        <w:rPr>
          <w:spacing w:val="1"/>
        </w:rPr>
        <w:t xml:space="preserve"> </w:t>
      </w:r>
      <w:r>
        <w:t>(ďalej</w:t>
      </w:r>
      <w:r w:rsidRPr="00DD2F4E">
        <w:rPr>
          <w:spacing w:val="1"/>
        </w:rPr>
        <w:t xml:space="preserve"> </w:t>
      </w:r>
      <w:r>
        <w:t>len</w:t>
      </w:r>
      <w:r w:rsidRPr="00DD2F4E">
        <w:rPr>
          <w:spacing w:val="1"/>
        </w:rPr>
        <w:t xml:space="preserve"> </w:t>
      </w:r>
      <w:r>
        <w:t>„členský</w:t>
      </w:r>
      <w:r w:rsidRPr="00DD2F4E">
        <w:rPr>
          <w:spacing w:val="1"/>
        </w:rPr>
        <w:t xml:space="preserve"> </w:t>
      </w:r>
      <w:r>
        <w:t>štát),</w:t>
      </w:r>
      <w:r w:rsidRPr="00DD2F4E">
        <w:rPr>
          <w:spacing w:val="59"/>
        </w:rPr>
        <w:t xml:space="preserve"> </w:t>
      </w:r>
      <w:r>
        <w:t>prevzali</w:t>
      </w:r>
      <w:r w:rsidRPr="00DD2F4E">
        <w:rPr>
          <w:spacing w:val="1"/>
        </w:rPr>
        <w:t xml:space="preserve"> </w:t>
      </w:r>
      <w:r>
        <w:t>harmonizované</w:t>
      </w:r>
      <w:r w:rsidRPr="00DD2F4E">
        <w:rPr>
          <w:spacing w:val="1"/>
        </w:rPr>
        <w:t xml:space="preserve"> </w:t>
      </w:r>
      <w:r>
        <w:t>európske</w:t>
      </w:r>
      <w:r w:rsidRPr="00DD2F4E">
        <w:rPr>
          <w:spacing w:val="1"/>
        </w:rPr>
        <w:t xml:space="preserve"> </w:t>
      </w:r>
      <w:r>
        <w:t>technické</w:t>
      </w:r>
      <w:r w:rsidRPr="00DD2F4E">
        <w:rPr>
          <w:spacing w:val="1"/>
        </w:rPr>
        <w:t xml:space="preserve"> </w:t>
      </w:r>
      <w:r>
        <w:t>normy1)</w:t>
      </w:r>
      <w:r w:rsidRPr="00DD2F4E">
        <w:rPr>
          <w:spacing w:val="1"/>
        </w:rPr>
        <w:t xml:space="preserve"> </w:t>
      </w:r>
      <w:r>
        <w:t>-</w:t>
      </w:r>
      <w:r w:rsidRPr="00DD2F4E">
        <w:rPr>
          <w:spacing w:val="58"/>
        </w:rPr>
        <w:t xml:space="preserve"> </w:t>
      </w:r>
      <w:r>
        <w:t>hEN</w:t>
      </w:r>
      <w:r w:rsidRPr="00DD2F4E">
        <w:rPr>
          <w:spacing w:val="58"/>
        </w:rPr>
        <w:t xml:space="preserve"> </w:t>
      </w:r>
      <w:r>
        <w:t>a</w:t>
      </w:r>
      <w:r w:rsidRPr="00DD2F4E">
        <w:rPr>
          <w:spacing w:val="59"/>
        </w:rPr>
        <w:t xml:space="preserve"> </w:t>
      </w:r>
      <w:r>
        <w:t>notifikované</w:t>
      </w:r>
      <w:r w:rsidRPr="00DD2F4E">
        <w:rPr>
          <w:spacing w:val="58"/>
        </w:rPr>
        <w:t xml:space="preserve"> </w:t>
      </w:r>
      <w:r>
        <w:t>normy</w:t>
      </w:r>
      <w:r w:rsidRPr="00DD2F4E">
        <w:rPr>
          <w:spacing w:val="59"/>
        </w:rPr>
        <w:t xml:space="preserve"> </w:t>
      </w:r>
      <w:r>
        <w:t>členských</w:t>
      </w:r>
      <w:r w:rsidRPr="00DD2F4E">
        <w:rPr>
          <w:spacing w:val="1"/>
        </w:rPr>
        <w:t xml:space="preserve"> </w:t>
      </w:r>
      <w:r>
        <w:t>štátov</w:t>
      </w:r>
      <w:r w:rsidRPr="00DD2F4E">
        <w:rPr>
          <w:spacing w:val="18"/>
        </w:rPr>
        <w:t xml:space="preserve"> </w:t>
      </w:r>
      <w:r>
        <w:t>do</w:t>
      </w:r>
      <w:r w:rsidRPr="00DD2F4E">
        <w:rPr>
          <w:spacing w:val="17"/>
        </w:rPr>
        <w:t xml:space="preserve"> </w:t>
      </w:r>
      <w:r>
        <w:t>sústavy</w:t>
      </w:r>
      <w:r w:rsidRPr="00DD2F4E">
        <w:rPr>
          <w:spacing w:val="18"/>
        </w:rPr>
        <w:t xml:space="preserve"> </w:t>
      </w:r>
      <w:r>
        <w:t>slovenských</w:t>
      </w:r>
      <w:r w:rsidRPr="00DD2F4E">
        <w:rPr>
          <w:spacing w:val="17"/>
        </w:rPr>
        <w:t xml:space="preserve"> </w:t>
      </w:r>
      <w:r>
        <w:t>technických</w:t>
      </w:r>
      <w:r w:rsidRPr="00DD2F4E">
        <w:rPr>
          <w:spacing w:val="17"/>
        </w:rPr>
        <w:t xml:space="preserve"> </w:t>
      </w:r>
      <w:r>
        <w:t>noriem</w:t>
      </w:r>
      <w:r w:rsidRPr="00DD2F4E">
        <w:rPr>
          <w:spacing w:val="21"/>
        </w:rPr>
        <w:t xml:space="preserve"> </w:t>
      </w:r>
      <w:r>
        <w:t>alebo,</w:t>
      </w:r>
    </w:p>
    <w:p w14:paraId="3B760DF0" w14:textId="77777777" w:rsidR="007127CB" w:rsidRDefault="007127CB" w:rsidP="004902A9">
      <w:pPr>
        <w:pStyle w:val="Odsekzoznamu"/>
        <w:numPr>
          <w:ilvl w:val="0"/>
          <w:numId w:val="40"/>
        </w:numPr>
      </w:pPr>
      <w:r>
        <w:t>slovenské</w:t>
      </w:r>
      <w:r w:rsidRPr="00DD2F4E">
        <w:rPr>
          <w:spacing w:val="1"/>
        </w:rPr>
        <w:t xml:space="preserve"> </w:t>
      </w:r>
      <w:r>
        <w:t>technické</w:t>
      </w:r>
      <w:r w:rsidRPr="00DD2F4E">
        <w:rPr>
          <w:spacing w:val="1"/>
        </w:rPr>
        <w:t xml:space="preserve"> </w:t>
      </w:r>
      <w:r>
        <w:t>normy</w:t>
      </w:r>
      <w:r w:rsidRPr="00DD2F4E">
        <w:rPr>
          <w:spacing w:val="1"/>
        </w:rPr>
        <w:t xml:space="preserve"> </w:t>
      </w:r>
      <w:r>
        <w:t>-</w:t>
      </w:r>
      <w:r w:rsidRPr="00DD2F4E">
        <w:rPr>
          <w:spacing w:val="1"/>
        </w:rPr>
        <w:t xml:space="preserve"> </w:t>
      </w:r>
      <w:r>
        <w:t>STN</w:t>
      </w:r>
      <w:r w:rsidRPr="00DD2F4E">
        <w:rPr>
          <w:spacing w:val="1"/>
        </w:rPr>
        <w:t xml:space="preserve"> </w:t>
      </w:r>
      <w:r>
        <w:t>platné</w:t>
      </w:r>
      <w:r w:rsidRPr="00DD2F4E">
        <w:rPr>
          <w:spacing w:val="1"/>
        </w:rPr>
        <w:t xml:space="preserve"> </w:t>
      </w:r>
      <w:r>
        <w:t>len</w:t>
      </w:r>
      <w:r w:rsidRPr="00DD2F4E">
        <w:rPr>
          <w:spacing w:val="1"/>
        </w:rPr>
        <w:t xml:space="preserve"> </w:t>
      </w:r>
      <w:r>
        <w:t>na</w:t>
      </w:r>
      <w:r w:rsidRPr="00DD2F4E">
        <w:rPr>
          <w:spacing w:val="1"/>
        </w:rPr>
        <w:t xml:space="preserve"> </w:t>
      </w:r>
      <w:r>
        <w:t>území</w:t>
      </w:r>
      <w:r w:rsidRPr="00DD2F4E">
        <w:rPr>
          <w:spacing w:val="1"/>
        </w:rPr>
        <w:t xml:space="preserve"> </w:t>
      </w:r>
      <w:r>
        <w:t>SR</w:t>
      </w:r>
      <w:r w:rsidRPr="00DD2F4E">
        <w:rPr>
          <w:spacing w:val="1"/>
        </w:rPr>
        <w:t xml:space="preserve"> </w:t>
      </w:r>
      <w:r>
        <w:t>určené</w:t>
      </w:r>
      <w:r w:rsidRPr="00DD2F4E">
        <w:rPr>
          <w:spacing w:val="1"/>
        </w:rPr>
        <w:t xml:space="preserve"> </w:t>
      </w:r>
      <w:r>
        <w:t>ako</w:t>
      </w:r>
      <w:r w:rsidRPr="00DD2F4E">
        <w:rPr>
          <w:spacing w:val="1"/>
        </w:rPr>
        <w:t xml:space="preserve"> </w:t>
      </w:r>
      <w:r>
        <w:t>vhodné</w:t>
      </w:r>
      <w:r w:rsidRPr="00DD2F4E">
        <w:rPr>
          <w:spacing w:val="1"/>
        </w:rPr>
        <w:t xml:space="preserve"> </w:t>
      </w:r>
      <w:r>
        <w:t>na</w:t>
      </w:r>
      <w:r w:rsidRPr="00DD2F4E">
        <w:rPr>
          <w:spacing w:val="1"/>
        </w:rPr>
        <w:t xml:space="preserve"> </w:t>
      </w:r>
      <w:r>
        <w:t>preukazovanie</w:t>
      </w:r>
      <w:r w:rsidRPr="00DD2F4E">
        <w:rPr>
          <w:spacing w:val="16"/>
        </w:rPr>
        <w:t xml:space="preserve"> </w:t>
      </w:r>
      <w:r>
        <w:t>zhody</w:t>
      </w:r>
      <w:r w:rsidRPr="00DD2F4E">
        <w:rPr>
          <w:spacing w:val="12"/>
        </w:rPr>
        <w:t xml:space="preserve"> </w:t>
      </w:r>
      <w:r>
        <w:t>alebo,</w:t>
      </w:r>
    </w:p>
    <w:p w14:paraId="3B0181A3" w14:textId="77777777" w:rsidR="007127CB" w:rsidRDefault="007127CB" w:rsidP="004902A9">
      <w:pPr>
        <w:pStyle w:val="Odsekzoznamu"/>
        <w:numPr>
          <w:ilvl w:val="0"/>
          <w:numId w:val="40"/>
        </w:numPr>
      </w:pPr>
      <w:r>
        <w:t>európske</w:t>
      </w:r>
      <w:r w:rsidRPr="00DD2F4E">
        <w:rPr>
          <w:spacing w:val="40"/>
        </w:rPr>
        <w:t xml:space="preserve"> </w:t>
      </w:r>
      <w:r>
        <w:t>technické</w:t>
      </w:r>
      <w:r w:rsidRPr="00DD2F4E">
        <w:rPr>
          <w:spacing w:val="40"/>
        </w:rPr>
        <w:t xml:space="preserve"> </w:t>
      </w:r>
      <w:r>
        <w:t>osvedčenia</w:t>
      </w:r>
      <w:r w:rsidRPr="00DD2F4E">
        <w:rPr>
          <w:spacing w:val="40"/>
        </w:rPr>
        <w:t xml:space="preserve"> </w:t>
      </w:r>
      <w:r>
        <w:t>-</w:t>
      </w:r>
      <w:r w:rsidRPr="00DD2F4E">
        <w:rPr>
          <w:spacing w:val="41"/>
        </w:rPr>
        <w:t xml:space="preserve"> </w:t>
      </w:r>
      <w:r>
        <w:t>ETA</w:t>
      </w:r>
      <w:r w:rsidRPr="00DD2F4E">
        <w:rPr>
          <w:spacing w:val="43"/>
        </w:rPr>
        <w:t xml:space="preserve"> </w:t>
      </w:r>
      <w:r>
        <w:t>alebo,</w:t>
      </w:r>
    </w:p>
    <w:p w14:paraId="43D70EB3" w14:textId="77777777" w:rsidR="007127CB" w:rsidRDefault="007127CB" w:rsidP="004902A9">
      <w:pPr>
        <w:pStyle w:val="Odsekzoznamu"/>
        <w:numPr>
          <w:ilvl w:val="0"/>
          <w:numId w:val="40"/>
        </w:numPr>
      </w:pPr>
      <w:r>
        <w:t>technické</w:t>
      </w:r>
      <w:r w:rsidRPr="00DD2F4E">
        <w:rPr>
          <w:spacing w:val="38"/>
        </w:rPr>
        <w:t xml:space="preserve"> </w:t>
      </w:r>
      <w:r>
        <w:t>osvedčenia</w:t>
      </w:r>
      <w:r w:rsidRPr="00DD2F4E">
        <w:rPr>
          <w:spacing w:val="39"/>
        </w:rPr>
        <w:t xml:space="preserve"> </w:t>
      </w:r>
      <w:r>
        <w:t>platné</w:t>
      </w:r>
      <w:r w:rsidRPr="00DD2F4E">
        <w:rPr>
          <w:spacing w:val="43"/>
        </w:rPr>
        <w:t xml:space="preserve"> </w:t>
      </w:r>
      <w:r>
        <w:t>len</w:t>
      </w:r>
      <w:r w:rsidRPr="00DD2F4E">
        <w:rPr>
          <w:spacing w:val="43"/>
        </w:rPr>
        <w:t xml:space="preserve"> </w:t>
      </w:r>
      <w:r>
        <w:t>na</w:t>
      </w:r>
      <w:r w:rsidRPr="00DD2F4E">
        <w:rPr>
          <w:spacing w:val="39"/>
        </w:rPr>
        <w:t xml:space="preserve"> </w:t>
      </w:r>
      <w:r>
        <w:t>území</w:t>
      </w:r>
      <w:r w:rsidRPr="00DD2F4E">
        <w:rPr>
          <w:spacing w:val="41"/>
        </w:rPr>
        <w:t xml:space="preserve"> </w:t>
      </w:r>
      <w:r>
        <w:t>Slovenskej</w:t>
      </w:r>
      <w:r w:rsidRPr="00DD2F4E">
        <w:rPr>
          <w:spacing w:val="42"/>
        </w:rPr>
        <w:t xml:space="preserve"> </w:t>
      </w:r>
      <w:r>
        <w:t>republiky</w:t>
      </w:r>
      <w:r w:rsidRPr="00DD2F4E">
        <w:rPr>
          <w:spacing w:val="36"/>
        </w:rPr>
        <w:t xml:space="preserve"> </w:t>
      </w:r>
      <w:r>
        <w:t>-</w:t>
      </w:r>
      <w:r w:rsidRPr="00DD2F4E">
        <w:rPr>
          <w:spacing w:val="40"/>
        </w:rPr>
        <w:t xml:space="preserve"> </w:t>
      </w:r>
      <w:r>
        <w:t>TO.</w:t>
      </w:r>
    </w:p>
    <w:p w14:paraId="576C4F07" w14:textId="77777777" w:rsidR="007127CB" w:rsidRDefault="007127CB" w:rsidP="00DD2F4E">
      <w:r>
        <w:t>Ak existujú technické špecifikácie podľa písm. a), nemožno na preukazovanie zhody použiť</w:t>
      </w:r>
      <w:r>
        <w:rPr>
          <w:spacing w:val="1"/>
        </w:rPr>
        <w:t xml:space="preserve"> </w:t>
      </w:r>
      <w:r>
        <w:t>národné technické špecifikácie podľa písm. b) alebo d) po dátume ukončenia ich súbežného</w:t>
      </w:r>
      <w:r>
        <w:rPr>
          <w:spacing w:val="1"/>
        </w:rPr>
        <w:t xml:space="preserve"> </w:t>
      </w:r>
      <w:r>
        <w:t>uplatňovania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národnými</w:t>
      </w:r>
      <w:r>
        <w:rPr>
          <w:spacing w:val="1"/>
        </w:rPr>
        <w:t xml:space="preserve"> </w:t>
      </w:r>
      <w:r>
        <w:t>technickými</w:t>
      </w:r>
      <w:r>
        <w:rPr>
          <w:spacing w:val="1"/>
        </w:rPr>
        <w:t xml:space="preserve"> </w:t>
      </w:r>
      <w:r>
        <w:t>špecifikáciami</w:t>
      </w:r>
      <w:r>
        <w:rPr>
          <w:spacing w:val="1"/>
        </w:rPr>
        <w:t xml:space="preserve"> </w:t>
      </w:r>
      <w:r>
        <w:t>oznámením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komisiou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Úradnom vestníku Európskej únie. Pristúpením do EÚ vydala SR zákon č. 416/2004 Z. z. 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zaviazala,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všetko</w:t>
      </w:r>
      <w:r>
        <w:rPr>
          <w:spacing w:val="58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tomto</w:t>
      </w:r>
      <w:r>
        <w:rPr>
          <w:spacing w:val="1"/>
        </w:rPr>
        <w:t xml:space="preserve"> </w:t>
      </w:r>
      <w:r>
        <w:t xml:space="preserve">vestníku uverejnené sa stáva v SR každému </w:t>
      </w:r>
      <w:r>
        <w:rPr>
          <w:u w:val="single"/>
        </w:rPr>
        <w:t>známym a nespochybniteľným</w:t>
      </w:r>
      <w:r>
        <w:rPr>
          <w:spacing w:val="58"/>
        </w:rPr>
        <w:t xml:space="preserve"> </w:t>
      </w:r>
      <w:r>
        <w:t>bez toho, aby</w:t>
      </w:r>
      <w:r>
        <w:rPr>
          <w:spacing w:val="1"/>
        </w:rPr>
        <w:t xml:space="preserve"> </w:t>
      </w:r>
      <w:r>
        <w:t>musel</w:t>
      </w:r>
      <w:r>
        <w:rPr>
          <w:spacing w:val="22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replikovaný</w:t>
      </w:r>
      <w:r>
        <w:rPr>
          <w:spacing w:val="25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Zbierke</w:t>
      </w:r>
      <w:r>
        <w:rPr>
          <w:spacing w:val="27"/>
        </w:rPr>
        <w:t xml:space="preserve"> </w:t>
      </w:r>
      <w:r>
        <w:t>zákonov</w:t>
      </w:r>
      <w:r>
        <w:rPr>
          <w:spacing w:val="25"/>
        </w:rPr>
        <w:t xml:space="preserve"> </w:t>
      </w:r>
      <w:r>
        <w:t>SR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táto</w:t>
      </w:r>
      <w:r>
        <w:rPr>
          <w:spacing w:val="24"/>
        </w:rPr>
        <w:t xml:space="preserve"> </w:t>
      </w:r>
      <w:r>
        <w:t>domnienka</w:t>
      </w:r>
      <w:r>
        <w:rPr>
          <w:spacing w:val="24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nevyvrátiteľná.</w:t>
      </w:r>
    </w:p>
    <w:p w14:paraId="71209615" w14:textId="77777777" w:rsidR="007127CB" w:rsidRDefault="007127CB" w:rsidP="00DD2F4E">
      <w:r>
        <w:t>Technické</w:t>
      </w:r>
      <w:r>
        <w:rPr>
          <w:spacing w:val="1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písm.</w:t>
      </w:r>
      <w:r>
        <w:rPr>
          <w:spacing w:val="1"/>
        </w:rPr>
        <w:t xml:space="preserve"> </w:t>
      </w:r>
      <w:r>
        <w:t>d)</w:t>
      </w:r>
      <w:r>
        <w:rPr>
          <w:spacing w:val="1"/>
        </w:rPr>
        <w:t xml:space="preserve"> </w:t>
      </w:r>
      <w:r>
        <w:t>nemožno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existuje</w:t>
      </w:r>
      <w:r>
        <w:rPr>
          <w:spacing w:val="58"/>
        </w:rPr>
        <w:t xml:space="preserve"> </w:t>
      </w:r>
      <w:r>
        <w:t>slovenská</w:t>
      </w:r>
      <w:r>
        <w:rPr>
          <w:spacing w:val="1"/>
        </w:rPr>
        <w:t xml:space="preserve"> </w:t>
      </w:r>
      <w:r>
        <w:t>technická</w:t>
      </w:r>
      <w:r>
        <w:rPr>
          <w:spacing w:val="14"/>
        </w:rPr>
        <w:t xml:space="preserve"> </w:t>
      </w:r>
      <w:r>
        <w:t>norma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písm.</w:t>
      </w:r>
      <w:r>
        <w:rPr>
          <w:spacing w:val="16"/>
        </w:rPr>
        <w:t xml:space="preserve"> </w:t>
      </w:r>
      <w:r>
        <w:t>b).</w:t>
      </w:r>
    </w:p>
    <w:p w14:paraId="0A2A9BF8" w14:textId="77777777" w:rsidR="007127CB" w:rsidRDefault="007127CB" w:rsidP="00DD2F4E"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výrobkové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predpisové</w:t>
      </w:r>
      <w:r>
        <w:rPr>
          <w:spacing w:val="58"/>
        </w:rPr>
        <w:t xml:space="preserve"> </w:t>
      </w:r>
      <w:r>
        <w:t>(skúšobnícke,</w:t>
      </w:r>
      <w:r>
        <w:rPr>
          <w:spacing w:val="58"/>
        </w:rPr>
        <w:t xml:space="preserve"> </w:t>
      </w:r>
      <w:r>
        <w:t>kvalita,</w:t>
      </w:r>
      <w:r>
        <w:rPr>
          <w:spacing w:val="59"/>
        </w:rPr>
        <w:t xml:space="preserve"> </w:t>
      </w:r>
      <w:r>
        <w:t>hygiena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bezpečnosť</w:t>
      </w:r>
      <w:r>
        <w:rPr>
          <w:spacing w:val="-57"/>
        </w:rPr>
        <w:t xml:space="preserve"> </w:t>
      </w:r>
      <w:r>
        <w:t>pri práci atď.) alebo predmetové - výrobkové, používané a uplatňované v procese výstavby,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minimálnymi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investora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rozsahu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kvality</w:t>
      </w:r>
      <w:r>
        <w:rPr>
          <w:spacing w:val="58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prác.</w:t>
      </w:r>
    </w:p>
    <w:p w14:paraId="1FAE21C8" w14:textId="77777777" w:rsidR="007127CB" w:rsidRDefault="007127CB" w:rsidP="00DD2F4E">
      <w:r>
        <w:t>Technické normy uvedené v TKP a ZTKP (pozri ďalej) sa uzavretím zmluvy o dielo stávajú</w:t>
      </w:r>
      <w:r>
        <w:rPr>
          <w:spacing w:val="1"/>
        </w:rPr>
        <w:t xml:space="preserve"> </w:t>
      </w:r>
      <w:r>
        <w:t>záväznými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konkrétnu</w:t>
      </w:r>
      <w:r>
        <w:rPr>
          <w:spacing w:val="1"/>
        </w:rPr>
        <w:t xml:space="preserve"> </w:t>
      </w:r>
      <w:r>
        <w:t>stavbu.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obsahujú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väčšiny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vyskytujú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bežných</w:t>
      </w:r>
      <w:r>
        <w:rPr>
          <w:spacing w:val="1"/>
        </w:rPr>
        <w:t xml:space="preserve"> </w:t>
      </w:r>
      <w:r>
        <w:t>stavbách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pozemných komunikácií s tým,</w:t>
      </w:r>
      <w:r>
        <w:rPr>
          <w:spacing w:val="1"/>
        </w:rPr>
        <w:t xml:space="preserve"> </w:t>
      </w:r>
      <w:r>
        <w:t>že sa</w:t>
      </w:r>
      <w:r>
        <w:rPr>
          <w:spacing w:val="58"/>
        </w:rPr>
        <w:t xml:space="preserve"> </w:t>
      </w:r>
      <w:r>
        <w:t>v detailoch odvolávajú na technické normy, smernice</w:t>
      </w:r>
      <w:r>
        <w:rPr>
          <w:spacing w:val="1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predpisy</w:t>
      </w:r>
      <w:r>
        <w:rPr>
          <w:spacing w:val="17"/>
        </w:rPr>
        <w:t xml:space="preserve"> </w:t>
      </w:r>
      <w:r>
        <w:t>normatívneho</w:t>
      </w:r>
      <w:r>
        <w:rPr>
          <w:spacing w:val="15"/>
        </w:rPr>
        <w:t xml:space="preserve"> </w:t>
      </w:r>
      <w:r>
        <w:t>charakteru.</w:t>
      </w:r>
    </w:p>
    <w:p w14:paraId="7652C155" w14:textId="0F7459DE" w:rsidR="007127CB" w:rsidRDefault="007127CB" w:rsidP="007127CB">
      <w:pPr>
        <w:pStyle w:val="Zkladntext"/>
        <w:spacing w:before="1"/>
        <w:rPr>
          <w:sz w:val="23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DA33858" wp14:editId="171EB0E1">
                <wp:simplePos x="0" y="0"/>
                <wp:positionH relativeFrom="page">
                  <wp:posOffset>900430</wp:posOffset>
                </wp:positionH>
                <wp:positionV relativeFrom="paragraph">
                  <wp:posOffset>191135</wp:posOffset>
                </wp:positionV>
                <wp:extent cx="1828800" cy="7620"/>
                <wp:effectExtent l="0" t="1905" r="4445" b="0"/>
                <wp:wrapTopAndBottom/>
                <wp:docPr id="613299088" name="Obdĺž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F492C57" id="Obdĺžnik 5" o:spid="_x0000_s1026" style="position:absolute;margin-left:70.9pt;margin-top:15.05pt;width:2in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Lmk5pX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FCFC540" w14:textId="77777777" w:rsidR="007127CB" w:rsidRDefault="007127CB" w:rsidP="007127CB">
      <w:pPr>
        <w:spacing w:before="73" w:line="244" w:lineRule="auto"/>
        <w:ind w:left="178" w:right="106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POZNÁMKA: Zákon č. 56/2018 Z. z. neplatí pre stavebné výrobky.</w:t>
      </w:r>
      <w:r>
        <w:rPr>
          <w:spacing w:val="1"/>
          <w:sz w:val="16"/>
        </w:rPr>
        <w:t xml:space="preserve"> </w:t>
      </w:r>
      <w:r>
        <w:rPr>
          <w:sz w:val="16"/>
        </w:rPr>
        <w:t>Ostatné technické normy predpisové alebo predmetové</w:t>
      </w:r>
      <w:r>
        <w:rPr>
          <w:spacing w:val="1"/>
          <w:sz w:val="16"/>
        </w:rPr>
        <w:t xml:space="preserve"> </w:t>
      </w:r>
      <w:r>
        <w:rPr>
          <w:sz w:val="16"/>
        </w:rPr>
        <w:t>uvádzané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sústave</w:t>
      </w:r>
      <w:r>
        <w:rPr>
          <w:spacing w:val="1"/>
          <w:sz w:val="16"/>
        </w:rPr>
        <w:t xml:space="preserve"> </w:t>
      </w:r>
      <w:r>
        <w:rPr>
          <w:sz w:val="16"/>
        </w:rPr>
        <w:t>STN,</w:t>
      </w:r>
      <w:r>
        <w:rPr>
          <w:spacing w:val="1"/>
          <w:sz w:val="16"/>
        </w:rPr>
        <w:t xml:space="preserve"> </w:t>
      </w:r>
      <w:r>
        <w:rPr>
          <w:sz w:val="16"/>
        </w:rPr>
        <w:t>podnikové</w:t>
      </w:r>
      <w:r>
        <w:rPr>
          <w:spacing w:val="1"/>
          <w:sz w:val="16"/>
        </w:rPr>
        <w:t xml:space="preserve"> </w:t>
      </w:r>
      <w:r>
        <w:rPr>
          <w:sz w:val="16"/>
        </w:rPr>
        <w:t>technické</w:t>
      </w:r>
      <w:r>
        <w:rPr>
          <w:spacing w:val="1"/>
          <w:sz w:val="16"/>
        </w:rPr>
        <w:t xml:space="preserve"> </w:t>
      </w:r>
      <w:r>
        <w:rPr>
          <w:sz w:val="16"/>
        </w:rPr>
        <w:t>normy,</w:t>
      </w:r>
      <w:r>
        <w:rPr>
          <w:spacing w:val="1"/>
          <w:sz w:val="16"/>
        </w:rPr>
        <w:t xml:space="preserve"> </w:t>
      </w:r>
      <w:r>
        <w:rPr>
          <w:sz w:val="16"/>
        </w:rPr>
        <w:t>smernice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42"/>
          <w:sz w:val="16"/>
        </w:rPr>
        <w:t xml:space="preserve"> </w:t>
      </w:r>
      <w:r>
        <w:rPr>
          <w:sz w:val="16"/>
        </w:rPr>
        <w:t>odvetvové</w:t>
      </w:r>
      <w:r>
        <w:rPr>
          <w:spacing w:val="43"/>
          <w:sz w:val="16"/>
        </w:rPr>
        <w:t xml:space="preserve"> </w:t>
      </w:r>
      <w:r>
        <w:rPr>
          <w:sz w:val="16"/>
        </w:rPr>
        <w:t>technické</w:t>
      </w:r>
      <w:r>
        <w:rPr>
          <w:spacing w:val="42"/>
          <w:sz w:val="16"/>
        </w:rPr>
        <w:t xml:space="preserve"> </w:t>
      </w:r>
      <w:r>
        <w:rPr>
          <w:sz w:val="16"/>
        </w:rPr>
        <w:t>normy</w:t>
      </w:r>
      <w:r>
        <w:rPr>
          <w:spacing w:val="43"/>
          <w:sz w:val="16"/>
        </w:rPr>
        <w:t xml:space="preserve"> </w:t>
      </w:r>
      <w:r>
        <w:rPr>
          <w:sz w:val="16"/>
        </w:rPr>
        <w:t>ústredných</w:t>
      </w:r>
      <w:r>
        <w:rPr>
          <w:spacing w:val="42"/>
          <w:sz w:val="16"/>
        </w:rPr>
        <w:t xml:space="preserve"> </w:t>
      </w:r>
      <w:r>
        <w:rPr>
          <w:sz w:val="16"/>
        </w:rPr>
        <w:t>orgánov</w:t>
      </w:r>
      <w:r>
        <w:rPr>
          <w:spacing w:val="43"/>
          <w:sz w:val="16"/>
        </w:rPr>
        <w:t xml:space="preserve"> </w:t>
      </w:r>
      <w:r>
        <w:rPr>
          <w:sz w:val="16"/>
        </w:rPr>
        <w:t>štátnej</w:t>
      </w:r>
      <w:r>
        <w:rPr>
          <w:spacing w:val="1"/>
          <w:sz w:val="16"/>
        </w:rPr>
        <w:t xml:space="preserve"> </w:t>
      </w:r>
      <w:r>
        <w:rPr>
          <w:sz w:val="16"/>
        </w:rPr>
        <w:t>správy,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iné</w:t>
      </w:r>
      <w:r>
        <w:rPr>
          <w:spacing w:val="42"/>
          <w:sz w:val="16"/>
        </w:rPr>
        <w:t xml:space="preserve"> </w:t>
      </w:r>
      <w:r>
        <w:rPr>
          <w:sz w:val="16"/>
        </w:rPr>
        <w:t>technické</w:t>
      </w:r>
      <w:r>
        <w:rPr>
          <w:spacing w:val="43"/>
          <w:sz w:val="16"/>
        </w:rPr>
        <w:t xml:space="preserve"> </w:t>
      </w:r>
      <w:r>
        <w:rPr>
          <w:sz w:val="16"/>
        </w:rPr>
        <w:t>predpisy,</w:t>
      </w:r>
      <w:r>
        <w:rPr>
          <w:spacing w:val="42"/>
          <w:sz w:val="16"/>
        </w:rPr>
        <w:t xml:space="preserve"> </w:t>
      </w:r>
      <w:r>
        <w:rPr>
          <w:sz w:val="16"/>
        </w:rPr>
        <w:t>(vrátane</w:t>
      </w:r>
      <w:r>
        <w:rPr>
          <w:spacing w:val="43"/>
          <w:sz w:val="16"/>
        </w:rPr>
        <w:t xml:space="preserve"> </w:t>
      </w:r>
      <w:r>
        <w:rPr>
          <w:sz w:val="16"/>
        </w:rPr>
        <w:t>zahraničných</w:t>
      </w:r>
      <w:r>
        <w:rPr>
          <w:spacing w:val="42"/>
          <w:sz w:val="16"/>
        </w:rPr>
        <w:t xml:space="preserve"> </w:t>
      </w:r>
      <w:r>
        <w:rPr>
          <w:sz w:val="16"/>
        </w:rPr>
        <w:t>-</w:t>
      </w:r>
      <w:r>
        <w:rPr>
          <w:spacing w:val="43"/>
          <w:sz w:val="16"/>
        </w:rPr>
        <w:t xml:space="preserve"> </w:t>
      </w:r>
      <w:r>
        <w:rPr>
          <w:sz w:val="16"/>
        </w:rPr>
        <w:t>prípadne</w:t>
      </w:r>
      <w:r>
        <w:rPr>
          <w:spacing w:val="42"/>
          <w:sz w:val="16"/>
        </w:rPr>
        <w:t xml:space="preserve"> </w:t>
      </w:r>
      <w:r>
        <w:rPr>
          <w:sz w:val="16"/>
        </w:rPr>
        <w:t>ich</w:t>
      </w:r>
      <w:r>
        <w:rPr>
          <w:spacing w:val="43"/>
          <w:sz w:val="16"/>
        </w:rPr>
        <w:t xml:space="preserve"> </w:t>
      </w:r>
      <w:r>
        <w:rPr>
          <w:sz w:val="16"/>
        </w:rPr>
        <w:t>časti')</w:t>
      </w:r>
      <w:r>
        <w:rPr>
          <w:spacing w:val="42"/>
          <w:sz w:val="16"/>
        </w:rPr>
        <w:t xml:space="preserve"> </w:t>
      </w:r>
      <w:r>
        <w:rPr>
          <w:sz w:val="16"/>
        </w:rPr>
        <w:t>sa</w:t>
      </w:r>
      <w:r>
        <w:rPr>
          <w:spacing w:val="43"/>
          <w:sz w:val="16"/>
        </w:rPr>
        <w:t xml:space="preserve"> </w:t>
      </w:r>
      <w:r>
        <w:rPr>
          <w:sz w:val="16"/>
        </w:rPr>
        <w:t>uplatnia,</w:t>
      </w:r>
      <w:r>
        <w:rPr>
          <w:spacing w:val="42"/>
          <w:sz w:val="16"/>
        </w:rPr>
        <w:t xml:space="preserve"> </w:t>
      </w:r>
      <w:r>
        <w:rPr>
          <w:sz w:val="16"/>
        </w:rPr>
        <w:t>ak</w:t>
      </w:r>
      <w:r>
        <w:rPr>
          <w:spacing w:val="43"/>
          <w:sz w:val="16"/>
        </w:rPr>
        <w:t xml:space="preserve"> </w:t>
      </w:r>
      <w:r>
        <w:rPr>
          <w:sz w:val="16"/>
        </w:rPr>
        <w:t>sú</w:t>
      </w:r>
      <w:r>
        <w:rPr>
          <w:spacing w:val="42"/>
          <w:sz w:val="16"/>
        </w:rPr>
        <w:t xml:space="preserve"> </w:t>
      </w:r>
      <w:r>
        <w:rPr>
          <w:sz w:val="16"/>
        </w:rPr>
        <w:t>v</w:t>
      </w:r>
      <w:r>
        <w:rPr>
          <w:spacing w:val="43"/>
          <w:sz w:val="16"/>
        </w:rPr>
        <w:t xml:space="preserve"> </w:t>
      </w:r>
      <w:r>
        <w:rPr>
          <w:sz w:val="16"/>
        </w:rPr>
        <w:t>týchto</w:t>
      </w:r>
      <w:r>
        <w:rPr>
          <w:spacing w:val="42"/>
          <w:sz w:val="16"/>
        </w:rPr>
        <w:t xml:space="preserve"> </w:t>
      </w:r>
      <w:r>
        <w:rPr>
          <w:sz w:val="16"/>
        </w:rPr>
        <w:t>TKP</w:t>
      </w:r>
      <w:r>
        <w:rPr>
          <w:spacing w:val="43"/>
          <w:sz w:val="16"/>
        </w:rPr>
        <w:t xml:space="preserve"> </w:t>
      </w:r>
      <w:r>
        <w:rPr>
          <w:sz w:val="16"/>
        </w:rPr>
        <w:t>uvedené</w:t>
      </w:r>
      <w:r>
        <w:rPr>
          <w:spacing w:val="-40"/>
          <w:sz w:val="16"/>
        </w:rPr>
        <w:t xml:space="preserve"> 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sz w:val="16"/>
        </w:rPr>
        <w:t>nie</w:t>
      </w:r>
      <w:r>
        <w:rPr>
          <w:spacing w:val="13"/>
          <w:sz w:val="16"/>
        </w:rPr>
        <w:t xml:space="preserve"> </w:t>
      </w:r>
      <w:r>
        <w:rPr>
          <w:sz w:val="16"/>
        </w:rPr>
        <w:t>sú</w:t>
      </w:r>
      <w:r>
        <w:rPr>
          <w:spacing w:val="13"/>
          <w:sz w:val="16"/>
        </w:rPr>
        <w:t xml:space="preserve"> </w:t>
      </w:r>
      <w:r>
        <w:rPr>
          <w:sz w:val="16"/>
        </w:rPr>
        <w:t>v</w:t>
      </w:r>
      <w:r>
        <w:rPr>
          <w:spacing w:val="15"/>
          <w:sz w:val="16"/>
        </w:rPr>
        <w:t xml:space="preserve"> </w:t>
      </w:r>
      <w:r>
        <w:rPr>
          <w:sz w:val="16"/>
        </w:rPr>
        <w:t>rozpore</w:t>
      </w:r>
      <w:r>
        <w:rPr>
          <w:spacing w:val="13"/>
          <w:sz w:val="16"/>
        </w:rPr>
        <w:t xml:space="preserve"> </w:t>
      </w:r>
      <w:r>
        <w:rPr>
          <w:sz w:val="16"/>
        </w:rPr>
        <w:t>s</w:t>
      </w:r>
      <w:r>
        <w:rPr>
          <w:spacing w:val="15"/>
          <w:sz w:val="16"/>
        </w:rPr>
        <w:t xml:space="preserve"> </w:t>
      </w:r>
      <w:r>
        <w:rPr>
          <w:sz w:val="16"/>
        </w:rPr>
        <w:t>európskou</w:t>
      </w:r>
      <w:r>
        <w:rPr>
          <w:spacing w:val="13"/>
          <w:sz w:val="16"/>
        </w:rPr>
        <w:t xml:space="preserve"> </w:t>
      </w:r>
      <w:r>
        <w:rPr>
          <w:sz w:val="16"/>
        </w:rPr>
        <w:t>legislatívou.</w:t>
      </w:r>
    </w:p>
    <w:p w14:paraId="40CF0D54" w14:textId="77777777" w:rsidR="007127CB" w:rsidRDefault="007127CB" w:rsidP="007127CB">
      <w:pPr>
        <w:spacing w:line="244" w:lineRule="auto"/>
        <w:rPr>
          <w:sz w:val="16"/>
        </w:r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623F2AA0" w14:textId="77777777" w:rsidR="007127CB" w:rsidRDefault="007127CB" w:rsidP="007127CB">
      <w:pPr>
        <w:pStyle w:val="Zkladntext"/>
        <w:spacing w:before="3"/>
        <w:rPr>
          <w:sz w:val="15"/>
        </w:rPr>
      </w:pPr>
    </w:p>
    <w:p w14:paraId="0F863C78" w14:textId="2BFC62DA" w:rsidR="007127CB" w:rsidRDefault="007127CB" w:rsidP="00DD2F4E">
      <w:r>
        <w:t>Trvalým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pevným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vstavanie,</w:t>
      </w:r>
      <w:r>
        <w:rPr>
          <w:spacing w:val="1"/>
        </w:rPr>
        <w:t xml:space="preserve"> </w:t>
      </w:r>
      <w:r>
        <w:t>vmontovanie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inštalovanie stavebného</w:t>
      </w:r>
      <w:r>
        <w:rPr>
          <w:spacing w:val="58"/>
        </w:rPr>
        <w:t xml:space="preserve"> </w:t>
      </w:r>
      <w:r>
        <w:t>výrobku do konštrukcie</w:t>
      </w:r>
      <w:r>
        <w:rPr>
          <w:spacing w:val="58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jeho prípadné</w:t>
      </w:r>
      <w:r>
        <w:rPr>
          <w:spacing w:val="59"/>
        </w:rPr>
        <w:t xml:space="preserve"> </w:t>
      </w:r>
      <w:r>
        <w:t>vyňatie</w:t>
      </w:r>
      <w:r>
        <w:rPr>
          <w:spacing w:val="58"/>
        </w:rPr>
        <w:t xml:space="preserve"> </w:t>
      </w:r>
      <w:r>
        <w:t>zo stavby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nemožné</w:t>
      </w:r>
      <w:r>
        <w:rPr>
          <w:spacing w:val="14"/>
        </w:rPr>
        <w:t xml:space="preserve"> </w:t>
      </w:r>
      <w:r>
        <w:t>alebo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možné</w:t>
      </w:r>
      <w:r>
        <w:rPr>
          <w:spacing w:val="16"/>
        </w:rPr>
        <w:t xml:space="preserve"> </w:t>
      </w:r>
      <w:r>
        <w:t>iba</w:t>
      </w:r>
      <w:r>
        <w:rPr>
          <w:spacing w:val="14"/>
        </w:rPr>
        <w:t xml:space="preserve"> </w:t>
      </w:r>
      <w:r>
        <w:t>so:</w:t>
      </w:r>
    </w:p>
    <w:p w14:paraId="2BCA75D3" w14:textId="77777777" w:rsidR="007127CB" w:rsidRDefault="007127CB" w:rsidP="004902A9">
      <w:pPr>
        <w:pStyle w:val="Odsekzoznamu"/>
        <w:numPr>
          <w:ilvl w:val="0"/>
          <w:numId w:val="41"/>
        </w:numPr>
      </w:pPr>
      <w:r>
        <w:t>znížením</w:t>
      </w:r>
      <w:r w:rsidRPr="00DD2F4E">
        <w:rPr>
          <w:spacing w:val="61"/>
        </w:rPr>
        <w:t xml:space="preserve"> </w:t>
      </w:r>
      <w:r>
        <w:t>úžitkových</w:t>
      </w:r>
      <w:r w:rsidRPr="00DD2F4E">
        <w:rPr>
          <w:spacing w:val="59"/>
        </w:rPr>
        <w:t xml:space="preserve"> </w:t>
      </w:r>
      <w:r>
        <w:t>vlastností</w:t>
      </w:r>
      <w:r w:rsidRPr="00DD2F4E">
        <w:rPr>
          <w:spacing w:val="53"/>
        </w:rPr>
        <w:t xml:space="preserve"> </w:t>
      </w:r>
      <w:r>
        <w:t>stavby,</w:t>
      </w:r>
      <w:r w:rsidRPr="00DD2F4E">
        <w:rPr>
          <w:spacing w:val="58"/>
        </w:rPr>
        <w:t xml:space="preserve"> </w:t>
      </w:r>
      <w:r>
        <w:t>alebo</w:t>
      </w:r>
    </w:p>
    <w:p w14:paraId="1116FC44" w14:textId="77777777" w:rsidR="007127CB" w:rsidRDefault="007127CB" w:rsidP="004902A9">
      <w:pPr>
        <w:pStyle w:val="Odsekzoznamu"/>
        <w:numPr>
          <w:ilvl w:val="0"/>
          <w:numId w:val="41"/>
        </w:numPr>
      </w:pPr>
      <w:r>
        <w:t>činnosti,</w:t>
      </w:r>
      <w:r w:rsidRPr="00DD2F4E">
        <w:rPr>
          <w:spacing w:val="24"/>
        </w:rPr>
        <w:t xml:space="preserve"> </w:t>
      </w:r>
      <w:r>
        <w:t>ktorými</w:t>
      </w:r>
      <w:r w:rsidRPr="00DD2F4E">
        <w:rPr>
          <w:spacing w:val="21"/>
        </w:rPr>
        <w:t xml:space="preserve"> </w:t>
      </w:r>
      <w:r>
        <w:t>sa</w:t>
      </w:r>
      <w:r w:rsidRPr="00DD2F4E">
        <w:rPr>
          <w:spacing w:val="22"/>
        </w:rPr>
        <w:t xml:space="preserve"> </w:t>
      </w:r>
      <w:r>
        <w:t>do</w:t>
      </w:r>
      <w:r w:rsidRPr="00DD2F4E">
        <w:rPr>
          <w:spacing w:val="23"/>
        </w:rPr>
        <w:t xml:space="preserve"> </w:t>
      </w:r>
      <w:r>
        <w:t>stavby</w:t>
      </w:r>
      <w:r w:rsidRPr="00DD2F4E">
        <w:rPr>
          <w:spacing w:val="23"/>
        </w:rPr>
        <w:t xml:space="preserve"> </w:t>
      </w:r>
      <w:r>
        <w:t>stavebný</w:t>
      </w:r>
      <w:r w:rsidRPr="00DD2F4E">
        <w:rPr>
          <w:spacing w:val="22"/>
        </w:rPr>
        <w:t xml:space="preserve"> </w:t>
      </w:r>
      <w:r>
        <w:t>výrobok</w:t>
      </w:r>
      <w:r w:rsidRPr="00DD2F4E">
        <w:rPr>
          <w:spacing w:val="23"/>
        </w:rPr>
        <w:t xml:space="preserve"> </w:t>
      </w:r>
      <w:r>
        <w:t>zabuduje</w:t>
      </w:r>
      <w:r w:rsidRPr="00DD2F4E">
        <w:rPr>
          <w:spacing w:val="22"/>
        </w:rPr>
        <w:t xml:space="preserve"> </w:t>
      </w:r>
      <w:r>
        <w:t>alebo</w:t>
      </w:r>
      <w:r w:rsidRPr="00DD2F4E">
        <w:rPr>
          <w:spacing w:val="23"/>
        </w:rPr>
        <w:t xml:space="preserve"> </w:t>
      </w:r>
      <w:r>
        <w:t>sa</w:t>
      </w:r>
      <w:r w:rsidRPr="00DD2F4E">
        <w:rPr>
          <w:spacing w:val="25"/>
        </w:rPr>
        <w:t xml:space="preserve"> </w:t>
      </w:r>
      <w:r>
        <w:t>zo</w:t>
      </w:r>
      <w:r w:rsidRPr="00DD2F4E">
        <w:rPr>
          <w:spacing w:val="23"/>
        </w:rPr>
        <w:t xml:space="preserve"> </w:t>
      </w:r>
      <w:r>
        <w:t>stavby</w:t>
      </w:r>
      <w:r w:rsidRPr="00DD2F4E">
        <w:rPr>
          <w:spacing w:val="23"/>
        </w:rPr>
        <w:t xml:space="preserve"> </w:t>
      </w:r>
      <w:r>
        <w:t>vyberie,</w:t>
      </w:r>
      <w:r w:rsidRPr="00DD2F4E">
        <w:rPr>
          <w:spacing w:val="1"/>
        </w:rPr>
        <w:t xml:space="preserve"> </w:t>
      </w:r>
      <w:r>
        <w:t>sú</w:t>
      </w:r>
      <w:r w:rsidRPr="00DD2F4E">
        <w:rPr>
          <w:spacing w:val="13"/>
        </w:rPr>
        <w:t xml:space="preserve"> </w:t>
      </w:r>
      <w:r>
        <w:t>stavebnými</w:t>
      </w:r>
      <w:r w:rsidRPr="00DD2F4E">
        <w:rPr>
          <w:spacing w:val="16"/>
        </w:rPr>
        <w:t xml:space="preserve"> </w:t>
      </w:r>
      <w:r>
        <w:t>prácami.</w:t>
      </w:r>
    </w:p>
    <w:p w14:paraId="423FC4C2" w14:textId="77777777" w:rsidR="007127CB" w:rsidRDefault="007127CB" w:rsidP="00DD2F4E">
      <w:r>
        <w:t>Táto</w:t>
      </w:r>
      <w:r>
        <w:rPr>
          <w:spacing w:val="1"/>
        </w:rPr>
        <w:t xml:space="preserve"> </w:t>
      </w:r>
      <w:r>
        <w:t>definícia</w:t>
      </w:r>
      <w:r>
        <w:rPr>
          <w:spacing w:val="1"/>
        </w:rPr>
        <w:t xml:space="preserve"> </w:t>
      </w:r>
      <w:r>
        <w:t>upravuje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princípe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prístup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minimálne</w:t>
      </w:r>
      <w:r>
        <w:rPr>
          <w:spacing w:val="58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zadávateľa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nachádza</w:t>
      </w:r>
      <w:r>
        <w:rPr>
          <w:spacing w:val="1"/>
        </w:rPr>
        <w:t xml:space="preserve"> </w:t>
      </w:r>
      <w:r>
        <w:t>akákoľvek</w:t>
      </w:r>
      <w:r>
        <w:rPr>
          <w:spacing w:val="19"/>
        </w:rPr>
        <w:t xml:space="preserve"> </w:t>
      </w:r>
      <w:r>
        <w:t>zmienka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stavebnom</w:t>
      </w:r>
      <w:r>
        <w:rPr>
          <w:spacing w:val="19"/>
        </w:rPr>
        <w:t xml:space="preserve"> </w:t>
      </w:r>
      <w:r>
        <w:t>výrobku.</w:t>
      </w:r>
    </w:p>
    <w:p w14:paraId="236C2291" w14:textId="77777777" w:rsidR="007127CB" w:rsidRDefault="007127CB" w:rsidP="00DD2F4E">
      <w:pPr>
        <w:rPr>
          <w:b/>
        </w:rPr>
      </w:pPr>
      <w:r>
        <w:t>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prísnejšie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1"/>
        </w:rPr>
        <w:t xml:space="preserve"> </w:t>
      </w:r>
      <w:r>
        <w:t>požadované či už v STN alebo EN, ISO, IEC a t. ď.. V realizácii sa vždy uplatňujú 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dodatku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nedohodne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rPr>
          <w:b/>
          <w:u w:val="thick"/>
        </w:rPr>
        <w:t>Ustanovenia,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pokyny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a</w:t>
      </w:r>
      <w:r>
        <w:rPr>
          <w:b/>
          <w:spacing w:val="1"/>
        </w:rPr>
        <w:t xml:space="preserve"> </w:t>
      </w:r>
      <w:r>
        <w:rPr>
          <w:b/>
          <w:u w:val="thick"/>
        </w:rPr>
        <w:t>odporúčania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časti</w:t>
      </w:r>
      <w:r>
        <w:rPr>
          <w:b/>
          <w:spacing w:val="25"/>
          <w:u w:val="thick"/>
        </w:rPr>
        <w:t xml:space="preserve"> </w:t>
      </w:r>
      <w:r>
        <w:rPr>
          <w:b/>
          <w:u w:val="thick"/>
        </w:rPr>
        <w:t>v</w:t>
      </w:r>
      <w:r>
        <w:rPr>
          <w:b/>
          <w:spacing w:val="19"/>
          <w:u w:val="thick"/>
        </w:rPr>
        <w:t xml:space="preserve"> </w:t>
      </w:r>
      <w:r>
        <w:rPr>
          <w:b/>
          <w:u w:val="thick"/>
        </w:rPr>
        <w:t>týchto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ZTKP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0:</w:t>
      </w:r>
      <w:r>
        <w:rPr>
          <w:b/>
          <w:spacing w:val="26"/>
          <w:u w:val="thick"/>
        </w:rPr>
        <w:t xml:space="preserve"> </w:t>
      </w:r>
      <w:r>
        <w:rPr>
          <w:b/>
          <w:u w:val="thick"/>
        </w:rPr>
        <w:t>Všeobecne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sa</w:t>
      </w:r>
      <w:r>
        <w:rPr>
          <w:b/>
          <w:spacing w:val="24"/>
          <w:u w:val="thick"/>
        </w:rPr>
        <w:t xml:space="preserve"> </w:t>
      </w:r>
      <w:r>
        <w:rPr>
          <w:b/>
          <w:u w:val="thick"/>
        </w:rPr>
        <w:t>vzťahujú</w:t>
      </w:r>
      <w:r>
        <w:rPr>
          <w:b/>
          <w:spacing w:val="25"/>
          <w:u w:val="thick"/>
        </w:rPr>
        <w:t xml:space="preserve"> </w:t>
      </w:r>
      <w:r>
        <w:rPr>
          <w:b/>
          <w:u w:val="thick"/>
        </w:rPr>
        <w:t>aj</w:t>
      </w:r>
      <w:r>
        <w:rPr>
          <w:b/>
          <w:spacing w:val="20"/>
          <w:u w:val="thick"/>
        </w:rPr>
        <w:t xml:space="preserve"> </w:t>
      </w:r>
      <w:r>
        <w:rPr>
          <w:b/>
          <w:u w:val="thick"/>
        </w:rPr>
        <w:t>na</w:t>
      </w:r>
      <w:r>
        <w:rPr>
          <w:b/>
          <w:spacing w:val="24"/>
          <w:u w:val="thick"/>
        </w:rPr>
        <w:t xml:space="preserve"> </w:t>
      </w:r>
      <w:r>
        <w:rPr>
          <w:b/>
          <w:u w:val="thick"/>
        </w:rPr>
        <w:t>všetky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TKP.</w:t>
      </w:r>
    </w:p>
    <w:p w14:paraId="0676D139" w14:textId="77777777" w:rsidR="007127CB" w:rsidRDefault="007127CB" w:rsidP="00A94C30">
      <w:r>
        <w:t>V</w:t>
      </w:r>
      <w:r>
        <w:rPr>
          <w:spacing w:val="1"/>
        </w:rPr>
        <w:t xml:space="preserve"> </w:t>
      </w:r>
      <w:r>
        <w:t>odôvodnených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odchýliť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tiež</w:t>
      </w:r>
      <w:r>
        <w:rPr>
          <w:spacing w:val="59"/>
        </w:rPr>
        <w:t xml:space="preserve"> </w:t>
      </w:r>
      <w:r>
        <w:t>„VZP“)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"</w:t>
      </w:r>
      <w:r>
        <w:rPr>
          <w:u w:val="single"/>
        </w:rPr>
        <w:t>súhlasu</w:t>
      </w:r>
      <w:r>
        <w:rPr>
          <w:spacing w:val="59"/>
          <w:u w:val="single"/>
        </w:rPr>
        <w:t xml:space="preserve"> </w:t>
      </w:r>
      <w:r>
        <w:rPr>
          <w:u w:val="single"/>
        </w:rPr>
        <w:t>s</w:t>
      </w:r>
      <w:r>
        <w:rPr>
          <w:spacing w:val="59"/>
          <w:u w:val="single"/>
        </w:rPr>
        <w:t xml:space="preserve"> </w:t>
      </w:r>
      <w:r>
        <w:rPr>
          <w:u w:val="single"/>
        </w:rPr>
        <w:t>odlišným</w:t>
      </w:r>
      <w:r>
        <w:rPr>
          <w:spacing w:val="1"/>
        </w:rPr>
        <w:t xml:space="preserve"> </w:t>
      </w:r>
      <w:r>
        <w:rPr>
          <w:u w:val="single"/>
        </w:rPr>
        <w:t>riešením</w:t>
      </w:r>
      <w:r>
        <w:t>",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vydať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ním</w:t>
      </w:r>
      <w:r>
        <w:rPr>
          <w:spacing w:val="1"/>
        </w:rPr>
        <w:t xml:space="preserve"> </w:t>
      </w:r>
      <w:r>
        <w:t>poverená</w:t>
      </w:r>
      <w:r>
        <w:rPr>
          <w:spacing w:val="1"/>
        </w:rPr>
        <w:t xml:space="preserve"> </w:t>
      </w:r>
      <w:r>
        <w:t>inštitúcia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investor,</w:t>
      </w:r>
      <w:r>
        <w:rPr>
          <w:spacing w:val="58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Národná diaľničná spoločnosť (ďalej len „NDS“) či Slovenská správa ciest (ďalej len „SSC“),</w:t>
      </w:r>
      <w:r>
        <w:rPr>
          <w:spacing w:val="1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určitých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danom</w:t>
      </w:r>
      <w:r>
        <w:rPr>
          <w:spacing w:val="58"/>
        </w:rPr>
        <w:t xml:space="preserve"> </w:t>
      </w:r>
      <w:r>
        <w:t>súhlase</w:t>
      </w:r>
      <w:r>
        <w:rPr>
          <w:spacing w:val="58"/>
        </w:rPr>
        <w:t xml:space="preserve"> </w:t>
      </w:r>
      <w:r>
        <w:t>uvedených)</w:t>
      </w:r>
      <w:r>
        <w:rPr>
          <w:spacing w:val="59"/>
        </w:rPr>
        <w:t xml:space="preserve"> </w:t>
      </w:r>
      <w:r>
        <w:t>podmienok,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eliminujú</w:t>
      </w:r>
      <w:r>
        <w:rPr>
          <w:spacing w:val="1"/>
        </w:rPr>
        <w:t xml:space="preserve"> </w:t>
      </w:r>
      <w:r>
        <w:t>možné</w:t>
      </w:r>
      <w:r>
        <w:rPr>
          <w:spacing w:val="15"/>
        </w:rPr>
        <w:t xml:space="preserve"> </w:t>
      </w:r>
      <w:r>
        <w:t>nepriaznivé</w:t>
      </w:r>
      <w:r>
        <w:rPr>
          <w:spacing w:val="16"/>
        </w:rPr>
        <w:t xml:space="preserve"> </w:t>
      </w:r>
      <w:r>
        <w:t>účinky</w:t>
      </w:r>
      <w:r>
        <w:rPr>
          <w:spacing w:val="14"/>
        </w:rPr>
        <w:t xml:space="preserve"> </w:t>
      </w:r>
      <w:r>
        <w:t>navrhovaného</w:t>
      </w:r>
      <w:r>
        <w:rPr>
          <w:spacing w:val="16"/>
        </w:rPr>
        <w:t xml:space="preserve"> </w:t>
      </w:r>
      <w:r>
        <w:t>riešenia.</w:t>
      </w:r>
    </w:p>
    <w:p w14:paraId="17452232" w14:textId="77777777" w:rsidR="007127CB" w:rsidRDefault="007127CB" w:rsidP="00A94C30">
      <w:r>
        <w:t>Takéto</w:t>
      </w:r>
      <w:r>
        <w:rPr>
          <w:spacing w:val="1"/>
        </w:rPr>
        <w:t xml:space="preserve"> </w:t>
      </w:r>
      <w:r>
        <w:t>zmeny či</w:t>
      </w:r>
      <w:r>
        <w:rPr>
          <w:spacing w:val="1"/>
        </w:rPr>
        <w:t xml:space="preserve"> </w:t>
      </w:r>
      <w:r>
        <w:t>odlišné</w:t>
      </w:r>
      <w:r>
        <w:rPr>
          <w:spacing w:val="1"/>
        </w:rPr>
        <w:t xml:space="preserve"> </w:t>
      </w:r>
      <w:r>
        <w:t>riešenia nesmú</w:t>
      </w:r>
      <w:r>
        <w:rPr>
          <w:spacing w:val="58"/>
        </w:rPr>
        <w:t xml:space="preserve"> </w:t>
      </w:r>
      <w:r>
        <w:t>znížiť</w:t>
      </w:r>
      <w:r>
        <w:rPr>
          <w:spacing w:val="58"/>
        </w:rPr>
        <w:t xml:space="preserve"> </w:t>
      </w:r>
      <w:r>
        <w:t>bezpečnosť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nebezpečenstvo</w:t>
      </w:r>
      <w:r>
        <w:rPr>
          <w:spacing w:val="-56"/>
        </w:rPr>
        <w:t xml:space="preserve"> </w:t>
      </w:r>
      <w:r>
        <w:t>pri</w:t>
      </w:r>
      <w:r>
        <w:rPr>
          <w:spacing w:val="15"/>
        </w:rPr>
        <w:t xml:space="preserve"> </w:t>
      </w:r>
      <w:r>
        <w:t>užívaní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opravách</w:t>
      </w:r>
      <w:r>
        <w:rPr>
          <w:spacing w:val="14"/>
        </w:rPr>
        <w:t xml:space="preserve"> </w:t>
      </w:r>
      <w:r>
        <w:t>diela.</w:t>
      </w:r>
    </w:p>
    <w:p w14:paraId="523D8B44" w14:textId="1DE4CBAE" w:rsidR="007127CB" w:rsidRDefault="007127CB" w:rsidP="00A94C30">
      <w:r>
        <w:t>Oznámenia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vydaní technických</w:t>
      </w:r>
      <w:r>
        <w:rPr>
          <w:spacing w:val="1"/>
        </w:rPr>
        <w:t xml:space="preserve"> </w:t>
      </w:r>
      <w:r>
        <w:t xml:space="preserve">predpisov </w:t>
      </w:r>
      <w:r w:rsidR="00E46487" w:rsidRPr="00E46487">
        <w:t xml:space="preserve">rezortu </w:t>
      </w:r>
      <w:r>
        <w:t>(ďalej</w:t>
      </w:r>
      <w:r>
        <w:rPr>
          <w:spacing w:val="1"/>
        </w:rPr>
        <w:t xml:space="preserve"> </w:t>
      </w:r>
      <w:r>
        <w:t>len „TP</w:t>
      </w:r>
      <w:r w:rsidR="00E46487">
        <w:t>R</w:t>
      </w:r>
      <w:r>
        <w:t>“)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zverejňované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aktuálne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zoznam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TP</w:t>
      </w:r>
      <w:r w:rsidR="00E46487">
        <w:t>R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uvedený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internetových</w:t>
      </w:r>
      <w:r>
        <w:rPr>
          <w:spacing w:val="1"/>
        </w:rPr>
        <w:t xml:space="preserve"> </w:t>
      </w:r>
      <w:r>
        <w:t>stránkach</w:t>
      </w:r>
      <w:r>
        <w:rPr>
          <w:spacing w:val="16"/>
        </w:rPr>
        <w:t xml:space="preserve"> </w:t>
      </w:r>
      <w:r>
        <w:t>SSC</w:t>
      </w:r>
      <w:r>
        <w:rPr>
          <w:spacing w:val="14"/>
        </w:rPr>
        <w:t xml:space="preserve"> </w:t>
      </w:r>
      <w:r>
        <w:t>(</w:t>
      </w:r>
      <w:r>
        <w:rPr>
          <w:color w:val="0000FF"/>
          <w:u w:val="single" w:color="0000FF"/>
        </w:rPr>
        <w:t>www.ssc.sk</w:t>
      </w:r>
      <w:r>
        <w:t>).</w:t>
      </w:r>
    </w:p>
    <w:p w14:paraId="1E1484E6" w14:textId="77777777" w:rsidR="007127CB" w:rsidRDefault="007127CB" w:rsidP="00A94C30">
      <w:r>
        <w:rPr>
          <w:u w:val="single"/>
        </w:rPr>
        <w:t>Skladba a rozsah TKP</w:t>
      </w:r>
      <w:r>
        <w:t xml:space="preserve"> sú stanovené tak, aby uvedené druhy prác zahrňovali rozhodujúcu</w:t>
      </w:r>
      <w:r>
        <w:rPr>
          <w:spacing w:val="1"/>
        </w:rPr>
        <w:t xml:space="preserve"> </w:t>
      </w:r>
      <w:r>
        <w:t>väčšinu</w:t>
      </w:r>
      <w:r>
        <w:rPr>
          <w:spacing w:val="20"/>
        </w:rPr>
        <w:t xml:space="preserve"> </w:t>
      </w:r>
      <w:r>
        <w:t>prác</w:t>
      </w:r>
      <w:r>
        <w:rPr>
          <w:spacing w:val="18"/>
        </w:rPr>
        <w:t xml:space="preserve"> </w:t>
      </w:r>
      <w:r>
        <w:t>cestného,</w:t>
      </w:r>
      <w:r>
        <w:rPr>
          <w:spacing w:val="20"/>
        </w:rPr>
        <w:t xml:space="preserve"> </w:t>
      </w:r>
      <w:r>
        <w:t>mostného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tunelového</w:t>
      </w:r>
      <w:r>
        <w:rPr>
          <w:spacing w:val="17"/>
        </w:rPr>
        <w:t xml:space="preserve"> </w:t>
      </w:r>
      <w:r>
        <w:t>staviteľstva.</w:t>
      </w:r>
    </w:p>
    <w:p w14:paraId="143B3330" w14:textId="77777777" w:rsidR="007127CB" w:rsidRDefault="007127CB" w:rsidP="00A94C30">
      <w:r>
        <w:t>V prípadoch ak sú požadované iné práce než sú obsiahnuté v častiach TKP, alebo v týchto</w:t>
      </w:r>
      <w:r>
        <w:rPr>
          <w:spacing w:val="1"/>
        </w:rPr>
        <w:t xml:space="preserve"> </w:t>
      </w:r>
      <w:r>
        <w:t>ZTKP,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znamená</w:t>
      </w:r>
      <w:r>
        <w:rPr>
          <w:spacing w:val="17"/>
        </w:rPr>
        <w:t xml:space="preserve"> </w:t>
      </w:r>
      <w:r>
        <w:t>napríklad:</w:t>
      </w:r>
    </w:p>
    <w:p w14:paraId="3E2784CA" w14:textId="77777777" w:rsidR="007127CB" w:rsidRDefault="007127CB" w:rsidP="004902A9">
      <w:pPr>
        <w:pStyle w:val="Odsekzoznamu"/>
        <w:numPr>
          <w:ilvl w:val="0"/>
          <w:numId w:val="42"/>
        </w:numPr>
      </w:pPr>
      <w:r>
        <w:t>charakter staveniska sa odchyľuje od charakteru predpokladaného v TKP alebo v týchto</w:t>
      </w:r>
      <w:r w:rsidRPr="00A94C30">
        <w:rPr>
          <w:spacing w:val="1"/>
        </w:rPr>
        <w:t xml:space="preserve"> </w:t>
      </w:r>
      <w:r>
        <w:t>ZTKP</w:t>
      </w:r>
      <w:r w:rsidRPr="00A94C30">
        <w:rPr>
          <w:spacing w:val="12"/>
        </w:rPr>
        <w:t xml:space="preserve"> </w:t>
      </w:r>
      <w:r>
        <w:t>,</w:t>
      </w:r>
    </w:p>
    <w:p w14:paraId="0D1E16BF" w14:textId="77777777" w:rsidR="007127CB" w:rsidRDefault="007127CB" w:rsidP="004902A9">
      <w:pPr>
        <w:pStyle w:val="Odsekzoznamu"/>
        <w:numPr>
          <w:ilvl w:val="0"/>
          <w:numId w:val="42"/>
        </w:numPr>
      </w:pPr>
      <w:r>
        <w:t>sú požadované iné kvalitatívne parametre prác alebo materiálov, ako sú uvedené v TKP</w:t>
      </w:r>
      <w:r w:rsidRPr="00A94C30">
        <w:rPr>
          <w:spacing w:val="1"/>
        </w:rPr>
        <w:t xml:space="preserve"> </w:t>
      </w:r>
      <w:r>
        <w:t>alebo</w:t>
      </w:r>
      <w:r w:rsidRPr="00A94C30">
        <w:rPr>
          <w:spacing w:val="16"/>
        </w:rPr>
        <w:t xml:space="preserve"> </w:t>
      </w:r>
      <w:r>
        <w:t>v</w:t>
      </w:r>
      <w:r w:rsidRPr="00A94C30">
        <w:rPr>
          <w:spacing w:val="11"/>
        </w:rPr>
        <w:t xml:space="preserve"> </w:t>
      </w:r>
      <w:r>
        <w:t>týchto</w:t>
      </w:r>
      <w:r w:rsidRPr="00A94C30">
        <w:rPr>
          <w:spacing w:val="13"/>
        </w:rPr>
        <w:t xml:space="preserve"> </w:t>
      </w:r>
      <w:r>
        <w:t>ZTKP</w:t>
      </w:r>
      <w:r w:rsidRPr="00A94C30">
        <w:rPr>
          <w:spacing w:val="14"/>
        </w:rPr>
        <w:t xml:space="preserve"> </w:t>
      </w:r>
      <w:r>
        <w:t>,</w:t>
      </w:r>
    </w:p>
    <w:p w14:paraId="565B5D4D" w14:textId="77777777" w:rsidR="007127CB" w:rsidRDefault="007127CB" w:rsidP="004902A9">
      <w:pPr>
        <w:pStyle w:val="Odsekzoznamu"/>
        <w:numPr>
          <w:ilvl w:val="0"/>
          <w:numId w:val="42"/>
        </w:numPr>
      </w:pPr>
      <w:r>
        <w:t>ide</w:t>
      </w:r>
      <w:r w:rsidRPr="00A94C30">
        <w:rPr>
          <w:spacing w:val="38"/>
        </w:rPr>
        <w:t xml:space="preserve"> </w:t>
      </w:r>
      <w:r>
        <w:t>o</w:t>
      </w:r>
      <w:r w:rsidRPr="00A94C30">
        <w:rPr>
          <w:spacing w:val="43"/>
        </w:rPr>
        <w:t xml:space="preserve"> </w:t>
      </w:r>
      <w:r>
        <w:t>ojedinelé</w:t>
      </w:r>
      <w:r w:rsidRPr="00A94C30">
        <w:rPr>
          <w:spacing w:val="39"/>
        </w:rPr>
        <w:t xml:space="preserve"> </w:t>
      </w:r>
      <w:r>
        <w:t>technické</w:t>
      </w:r>
      <w:r w:rsidRPr="00A94C30">
        <w:rPr>
          <w:spacing w:val="39"/>
        </w:rPr>
        <w:t xml:space="preserve"> </w:t>
      </w:r>
      <w:r>
        <w:t>riešenie</w:t>
      </w:r>
      <w:r w:rsidRPr="00A94C30">
        <w:rPr>
          <w:spacing w:val="42"/>
        </w:rPr>
        <w:t xml:space="preserve"> </w:t>
      </w:r>
      <w:r>
        <w:t>stavby,</w:t>
      </w:r>
    </w:p>
    <w:p w14:paraId="35C5DD3F" w14:textId="77777777" w:rsidR="007127CB" w:rsidRDefault="007127CB" w:rsidP="00A94C30"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(ZTKP),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budú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danej</w:t>
      </w:r>
      <w:r>
        <w:rPr>
          <w:spacing w:val="59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dopĺňať</w:t>
      </w:r>
      <w:r>
        <w:rPr>
          <w:spacing w:val="35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tieto</w:t>
      </w:r>
      <w:r>
        <w:rPr>
          <w:spacing w:val="37"/>
        </w:rPr>
        <w:t xml:space="preserve"> </w:t>
      </w:r>
      <w:r>
        <w:t>ZTKP.</w:t>
      </w:r>
      <w:r>
        <w:rPr>
          <w:spacing w:val="38"/>
        </w:rPr>
        <w:t xml:space="preserve"> </w:t>
      </w:r>
      <w:r>
        <w:t>Ustanovenia</w:t>
      </w:r>
      <w:r>
        <w:rPr>
          <w:spacing w:val="37"/>
        </w:rPr>
        <w:t xml:space="preserve"> </w:t>
      </w:r>
      <w:r>
        <w:t>ZTKP</w:t>
      </w:r>
      <w:r>
        <w:rPr>
          <w:spacing w:val="33"/>
        </w:rPr>
        <w:t xml:space="preserve"> </w:t>
      </w:r>
      <w:r>
        <w:t>nesmú</w:t>
      </w:r>
      <w:r>
        <w:rPr>
          <w:spacing w:val="33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rozpore</w:t>
      </w:r>
      <w:r>
        <w:rPr>
          <w:spacing w:val="33"/>
        </w:rPr>
        <w:t xml:space="preserve"> </w:t>
      </w:r>
      <w:r>
        <w:t>s</w:t>
      </w:r>
      <w:r>
        <w:rPr>
          <w:spacing w:val="35"/>
        </w:rPr>
        <w:t xml:space="preserve"> </w:t>
      </w:r>
      <w:r>
        <w:t>ustanoveniami</w:t>
      </w:r>
      <w:r>
        <w:rPr>
          <w:spacing w:val="32"/>
        </w:rPr>
        <w:t xml:space="preserve"> </w:t>
      </w:r>
      <w:r>
        <w:t>TKP.</w:t>
      </w:r>
    </w:p>
    <w:p w14:paraId="02C57994" w14:textId="77777777" w:rsidR="007127CB" w:rsidRDefault="007127CB" w:rsidP="001F318B">
      <w:pPr>
        <w:pStyle w:val="Nadpis3"/>
      </w:pPr>
      <w:bookmarkStart w:id="34" w:name="_TOC_250125"/>
      <w:bookmarkStart w:id="35" w:name="_Toc178188187"/>
      <w:r>
        <w:t>Skladba</w:t>
      </w:r>
      <w:r>
        <w:rPr>
          <w:spacing w:val="44"/>
        </w:rPr>
        <w:t xml:space="preserve"> </w:t>
      </w:r>
      <w:r>
        <w:t>jednotlivých</w:t>
      </w:r>
      <w:r>
        <w:rPr>
          <w:spacing w:val="44"/>
        </w:rPr>
        <w:t xml:space="preserve"> </w:t>
      </w:r>
      <w:r>
        <w:t>častí</w:t>
      </w:r>
      <w:r>
        <w:rPr>
          <w:spacing w:val="43"/>
        </w:rPr>
        <w:t xml:space="preserve"> </w:t>
      </w:r>
      <w:bookmarkEnd w:id="34"/>
      <w:r>
        <w:t>TKP</w:t>
      </w:r>
      <w:bookmarkEnd w:id="35"/>
    </w:p>
    <w:p w14:paraId="6CD5E560" w14:textId="77777777" w:rsidR="007127CB" w:rsidRDefault="007127CB" w:rsidP="00A94C30">
      <w:r>
        <w:t>Jednotlivé</w:t>
      </w:r>
      <w:r>
        <w:rPr>
          <w:spacing w:val="39"/>
        </w:rPr>
        <w:t xml:space="preserve"> </w:t>
      </w:r>
      <w:r>
        <w:t>časti</w:t>
      </w:r>
      <w:r>
        <w:rPr>
          <w:spacing w:val="38"/>
        </w:rPr>
        <w:t xml:space="preserve"> </w:t>
      </w:r>
      <w:r>
        <w:t>TKP</w:t>
      </w:r>
      <w:r>
        <w:rPr>
          <w:spacing w:val="39"/>
        </w:rPr>
        <w:t xml:space="preserve"> </w:t>
      </w:r>
      <w:r>
        <w:t>(ďalej</w:t>
      </w:r>
      <w:r>
        <w:rPr>
          <w:spacing w:val="45"/>
        </w:rPr>
        <w:t xml:space="preserve"> </w:t>
      </w:r>
      <w:r>
        <w:t>len</w:t>
      </w:r>
      <w:r>
        <w:rPr>
          <w:spacing w:val="40"/>
        </w:rPr>
        <w:t xml:space="preserve"> </w:t>
      </w:r>
      <w:r>
        <w:t>„časti“)</w:t>
      </w:r>
      <w:r>
        <w:rPr>
          <w:spacing w:val="40"/>
        </w:rPr>
        <w:t xml:space="preserve"> </w:t>
      </w:r>
      <w:r>
        <w:t>jednotne</w:t>
      </w:r>
      <w:r>
        <w:rPr>
          <w:spacing w:val="44"/>
        </w:rPr>
        <w:t xml:space="preserve"> </w:t>
      </w:r>
      <w:r>
        <w:t>obsahujú</w:t>
      </w:r>
      <w:r>
        <w:rPr>
          <w:spacing w:val="39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kapitoly:</w:t>
      </w:r>
    </w:p>
    <w:p w14:paraId="64CD8012" w14:textId="77777777"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126" w:after="0"/>
        <w:ind w:hanging="265"/>
        <w:contextualSpacing w:val="0"/>
        <w:jc w:val="left"/>
      </w:pPr>
      <w:r>
        <w:t>Úvod</w:t>
      </w:r>
    </w:p>
    <w:p w14:paraId="3AB72E8C" w14:textId="77777777"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3" w:after="0"/>
        <w:ind w:hanging="265"/>
        <w:contextualSpacing w:val="0"/>
        <w:jc w:val="left"/>
      </w:pPr>
      <w:r>
        <w:t>Materiály,</w:t>
      </w:r>
      <w:r>
        <w:rPr>
          <w:spacing w:val="48"/>
        </w:rPr>
        <w:t xml:space="preserve"> </w:t>
      </w:r>
      <w:r>
        <w:t>stavebné</w:t>
      </w:r>
      <w:r>
        <w:rPr>
          <w:spacing w:val="51"/>
        </w:rPr>
        <w:t xml:space="preserve"> </w:t>
      </w:r>
      <w:r>
        <w:t>výrobky,</w:t>
      </w:r>
      <w:r>
        <w:rPr>
          <w:spacing w:val="49"/>
        </w:rPr>
        <w:t xml:space="preserve"> </w:t>
      </w:r>
      <w:r>
        <w:t>diely,</w:t>
      </w:r>
      <w:r>
        <w:rPr>
          <w:spacing w:val="49"/>
        </w:rPr>
        <w:t xml:space="preserve"> </w:t>
      </w:r>
      <w:r>
        <w:t>stavebné</w:t>
      </w:r>
      <w:r>
        <w:rPr>
          <w:spacing w:val="46"/>
        </w:rPr>
        <w:t xml:space="preserve"> </w:t>
      </w:r>
      <w:r>
        <w:t>práce</w:t>
      </w:r>
    </w:p>
    <w:p w14:paraId="20817BF1" w14:textId="77777777"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5" w:after="0"/>
        <w:ind w:hanging="265"/>
        <w:contextualSpacing w:val="0"/>
        <w:jc w:val="left"/>
      </w:pPr>
      <w:r>
        <w:t>Vykonávanie</w:t>
      </w:r>
      <w:r>
        <w:rPr>
          <w:spacing w:val="46"/>
        </w:rPr>
        <w:t xml:space="preserve"> </w:t>
      </w:r>
      <w:r>
        <w:t>prác</w:t>
      </w:r>
    </w:p>
    <w:p w14:paraId="227C802E" w14:textId="77777777"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3" w:after="0"/>
        <w:ind w:hanging="265"/>
        <w:contextualSpacing w:val="0"/>
        <w:jc w:val="left"/>
      </w:pPr>
      <w:r>
        <w:t>Skúšanie</w:t>
      </w:r>
      <w:r>
        <w:rPr>
          <w:spacing w:val="4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preberanie</w:t>
      </w:r>
      <w:r>
        <w:rPr>
          <w:spacing w:val="38"/>
        </w:rPr>
        <w:t xml:space="preserve"> </w:t>
      </w:r>
      <w:r>
        <w:t>prác</w:t>
      </w:r>
    </w:p>
    <w:p w14:paraId="1D4E1DF5" w14:textId="77777777"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3" w:after="0"/>
        <w:ind w:hanging="265"/>
        <w:contextualSpacing w:val="0"/>
        <w:jc w:val="left"/>
      </w:pPr>
      <w:r>
        <w:t>Výmery</w:t>
      </w:r>
      <w:r>
        <w:rPr>
          <w:spacing w:val="31"/>
        </w:rPr>
        <w:t xml:space="preserve"> </w:t>
      </w:r>
      <w:r>
        <w:t>(a</w:t>
      </w:r>
      <w:r>
        <w:rPr>
          <w:spacing w:val="38"/>
        </w:rPr>
        <w:t xml:space="preserve"> </w:t>
      </w:r>
      <w:r>
        <w:t>platby)</w:t>
      </w:r>
    </w:p>
    <w:p w14:paraId="58E01126" w14:textId="77777777"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5" w:after="0"/>
        <w:ind w:hanging="265"/>
        <w:contextualSpacing w:val="0"/>
        <w:jc w:val="left"/>
      </w:pPr>
      <w:r>
        <w:t>Citované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súvisiace</w:t>
      </w:r>
      <w:r>
        <w:rPr>
          <w:spacing w:val="39"/>
        </w:rPr>
        <w:t xml:space="preserve"> </w:t>
      </w:r>
      <w:r>
        <w:t>normy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predpisy</w:t>
      </w:r>
    </w:p>
    <w:p w14:paraId="26FED425" w14:textId="77777777" w:rsidR="007127CB" w:rsidRDefault="007127CB" w:rsidP="00A94C30"/>
    <w:p w14:paraId="191D5427" w14:textId="77777777" w:rsidR="007127CB" w:rsidRDefault="007127CB" w:rsidP="00A94C30">
      <w:r>
        <w:lastRenderedPageBreak/>
        <w:t>V TKP, ktoré boli prijaté po roku 2009 je kapitola 6 - Citované a súvisiace normy a predpisy</w:t>
      </w:r>
      <w:r>
        <w:rPr>
          <w:spacing w:val="1"/>
        </w:rPr>
        <w:t xml:space="preserve"> </w:t>
      </w:r>
      <w:r>
        <w:t>včlenená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Úvod</w:t>
      </w:r>
      <w:r>
        <w:rPr>
          <w:spacing w:val="1"/>
        </w:rPr>
        <w:t xml:space="preserve"> </w:t>
      </w:r>
      <w:r>
        <w:t>(Úvodná kapitola).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členené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odseky.</w:t>
      </w:r>
    </w:p>
    <w:p w14:paraId="524830D3" w14:textId="77777777" w:rsidR="007127CB" w:rsidRDefault="007127CB" w:rsidP="001F318B">
      <w:pPr>
        <w:pStyle w:val="Nadpis3"/>
      </w:pPr>
      <w:bookmarkStart w:id="36" w:name="_TOC_250124"/>
      <w:bookmarkStart w:id="37" w:name="_Toc178188188"/>
      <w:r>
        <w:t>Použité</w:t>
      </w:r>
      <w:r>
        <w:rPr>
          <w:spacing w:val="47"/>
        </w:rPr>
        <w:t xml:space="preserve"> </w:t>
      </w:r>
      <w:bookmarkEnd w:id="36"/>
      <w:r>
        <w:t>skratky</w:t>
      </w:r>
      <w:bookmarkEnd w:id="37"/>
    </w:p>
    <w:p w14:paraId="3685FC6C" w14:textId="52198CFC" w:rsidR="007127CB" w:rsidRDefault="007127CB" w:rsidP="00A94C30">
      <w:pPr>
        <w:pStyle w:val="Bezriadkovania"/>
      </w:pPr>
      <w:r>
        <w:t>TŠ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49"/>
        </w:rPr>
        <w:t xml:space="preserve"> </w:t>
      </w:r>
      <w:r>
        <w:t>technická</w:t>
      </w:r>
      <w:r>
        <w:rPr>
          <w:spacing w:val="47"/>
        </w:rPr>
        <w:t xml:space="preserve"> </w:t>
      </w:r>
      <w:r>
        <w:t>špecifikácia,</w:t>
      </w:r>
    </w:p>
    <w:p w14:paraId="4D31990B" w14:textId="39426E4C" w:rsidR="007127CB" w:rsidRDefault="007127CB" w:rsidP="00A94C30">
      <w:pPr>
        <w:pStyle w:val="Bezriadkovania"/>
      </w:pPr>
      <w:r>
        <w:t>EK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38"/>
        </w:rPr>
        <w:t xml:space="preserve"> </w:t>
      </w:r>
      <w:r>
        <w:t>európska</w:t>
      </w:r>
      <w:r>
        <w:rPr>
          <w:spacing w:val="41"/>
        </w:rPr>
        <w:t xml:space="preserve"> </w:t>
      </w:r>
      <w:r>
        <w:t>Komisia,</w:t>
      </w:r>
    </w:p>
    <w:p w14:paraId="02C924B9" w14:textId="448E2FC7" w:rsidR="007127CB" w:rsidRDefault="007127CB" w:rsidP="00A94C30">
      <w:pPr>
        <w:pStyle w:val="Bezriadkovania"/>
      </w:pPr>
      <w:r>
        <w:t>EÚ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31"/>
        </w:rPr>
        <w:t xml:space="preserve"> </w:t>
      </w:r>
      <w:r>
        <w:t>európska</w:t>
      </w:r>
      <w:r>
        <w:rPr>
          <w:spacing w:val="35"/>
        </w:rPr>
        <w:t xml:space="preserve"> </w:t>
      </w:r>
      <w:r>
        <w:t>únia,</w:t>
      </w:r>
    </w:p>
    <w:p w14:paraId="79928BFE" w14:textId="1DCBBACA" w:rsidR="007127CB" w:rsidRDefault="007127CB" w:rsidP="00A94C30">
      <w:pPr>
        <w:pStyle w:val="Bezriadkovania"/>
      </w:pPr>
      <w:r>
        <w:t>ES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46"/>
        </w:rPr>
        <w:t xml:space="preserve"> </w:t>
      </w:r>
      <w:r>
        <w:t>európske</w:t>
      </w:r>
      <w:r>
        <w:rPr>
          <w:spacing w:val="45"/>
        </w:rPr>
        <w:t xml:space="preserve"> </w:t>
      </w:r>
      <w:r>
        <w:t>spoločenstvá</w:t>
      </w:r>
    </w:p>
    <w:p w14:paraId="7A365B80" w14:textId="77777777" w:rsidR="00A94C30" w:rsidRDefault="007127CB" w:rsidP="00A94C30">
      <w:pPr>
        <w:pStyle w:val="Bezriadkovania"/>
        <w:rPr>
          <w:spacing w:val="-55"/>
        </w:rPr>
      </w:pPr>
      <w:r>
        <w:t>MD</w:t>
      </w:r>
      <w:r>
        <w:rPr>
          <w:spacing w:val="24"/>
        </w:rPr>
        <w:t xml:space="preserve"> </w:t>
      </w:r>
      <w:r>
        <w:t>SR</w:t>
      </w:r>
      <w:r>
        <w:rPr>
          <w:rFonts w:ascii="Times New Roman" w:hAnsi="Times New Roman"/>
        </w:rPr>
        <w:tab/>
      </w:r>
      <w:r>
        <w:t>-</w:t>
      </w:r>
      <w:r>
        <w:rPr>
          <w:spacing w:val="42"/>
        </w:rPr>
        <w:t xml:space="preserve"> </w:t>
      </w:r>
      <w:r>
        <w:t>Ministerstvo</w:t>
      </w:r>
      <w:r>
        <w:rPr>
          <w:spacing w:val="38"/>
        </w:rPr>
        <w:t xml:space="preserve"> </w:t>
      </w:r>
      <w:r>
        <w:t>dopravy</w:t>
      </w:r>
      <w:r>
        <w:rPr>
          <w:spacing w:val="39"/>
        </w:rPr>
        <w:t xml:space="preserve"> </w:t>
      </w:r>
      <w:r>
        <w:t>SR</w:t>
      </w:r>
      <w:r>
        <w:rPr>
          <w:spacing w:val="-55"/>
        </w:rPr>
        <w:t xml:space="preserve"> </w:t>
      </w:r>
    </w:p>
    <w:p w14:paraId="061197B9" w14:textId="7E8A7D42" w:rsidR="007127CB" w:rsidRDefault="007127CB" w:rsidP="00A94C30">
      <w:pPr>
        <w:pStyle w:val="Bezriadkovania"/>
      </w:pPr>
      <w:r>
        <w:t>ZP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 Zmluvné</w:t>
      </w:r>
      <w:r>
        <w:rPr>
          <w:spacing w:val="16"/>
        </w:rPr>
        <w:t xml:space="preserve"> </w:t>
      </w:r>
      <w:r>
        <w:t>podmienky</w:t>
      </w:r>
    </w:p>
    <w:p w14:paraId="374F76BA" w14:textId="77777777" w:rsidR="00A94C30" w:rsidRDefault="007127CB" w:rsidP="00A94C30">
      <w:pPr>
        <w:pStyle w:val="Bezriadkovania"/>
        <w:rPr>
          <w:spacing w:val="-56"/>
        </w:rPr>
      </w:pPr>
      <w:r>
        <w:t>ZTKP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</w:p>
    <w:p w14:paraId="6BF655C4" w14:textId="21F435F4" w:rsidR="007127CB" w:rsidRDefault="007127CB" w:rsidP="00A94C30">
      <w:pPr>
        <w:pStyle w:val="Bezriadkovania"/>
      </w:pPr>
      <w:r>
        <w:t>VZP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21"/>
        </w:rPr>
        <w:t xml:space="preserve"> </w:t>
      </w:r>
      <w:r>
        <w:t>Všeobecne</w:t>
      </w:r>
      <w:r>
        <w:rPr>
          <w:spacing w:val="20"/>
        </w:rPr>
        <w:t xml:space="preserve"> </w:t>
      </w:r>
      <w:r>
        <w:t>záväzný</w:t>
      </w:r>
      <w:r>
        <w:rPr>
          <w:spacing w:val="15"/>
        </w:rPr>
        <w:t xml:space="preserve"> </w:t>
      </w:r>
      <w:r>
        <w:t>predpis</w:t>
      </w:r>
    </w:p>
    <w:p w14:paraId="64453DEE" w14:textId="77777777" w:rsidR="007127CB" w:rsidRDefault="007127CB" w:rsidP="007127CB">
      <w:pPr>
        <w:pStyle w:val="Zkladntext"/>
        <w:spacing w:before="11"/>
        <w:rPr>
          <w:sz w:val="30"/>
        </w:rPr>
      </w:pPr>
    </w:p>
    <w:p w14:paraId="4F65CBDF" w14:textId="77777777" w:rsidR="007127CB" w:rsidRPr="00FD0735" w:rsidRDefault="007127CB" w:rsidP="00FD0735">
      <w:pPr>
        <w:pStyle w:val="Nadpis2"/>
      </w:pPr>
      <w:bookmarkStart w:id="38" w:name="_TOC_250123"/>
      <w:bookmarkStart w:id="39" w:name="_Toc178188189"/>
      <w:r w:rsidRPr="00FD0735">
        <w:t>PRÁVNE A TECHNICKÉ PREDPISY A NADVÄZNÁ EURÓPSKA LEGIS</w:t>
      </w:r>
      <w:bookmarkEnd w:id="38"/>
      <w:r w:rsidRPr="00FD0735">
        <w:t>LATÍVA</w:t>
      </w:r>
      <w:bookmarkEnd w:id="39"/>
    </w:p>
    <w:p w14:paraId="0F4AFFE2" w14:textId="77777777" w:rsidR="007127CB" w:rsidRDefault="007127CB" w:rsidP="007127CB">
      <w:pPr>
        <w:pStyle w:val="Zkladntext"/>
        <w:spacing w:before="10"/>
        <w:rPr>
          <w:b/>
          <w:sz w:val="20"/>
        </w:rPr>
      </w:pPr>
    </w:p>
    <w:p w14:paraId="4B473AB9" w14:textId="77777777" w:rsidR="007127CB" w:rsidRPr="00FD0735" w:rsidRDefault="007127CB" w:rsidP="00FD0735">
      <w:pPr>
        <w:pStyle w:val="Nadpis3"/>
      </w:pPr>
      <w:bookmarkStart w:id="40" w:name="_TOC_250122"/>
      <w:bookmarkStart w:id="41" w:name="_Toc178188190"/>
      <w:r w:rsidRPr="00FD0735">
        <w:t xml:space="preserve">Základný legislatívny rámec platný v </w:t>
      </w:r>
      <w:bookmarkEnd w:id="40"/>
      <w:r w:rsidRPr="00FD0735">
        <w:t>SR</w:t>
      </w:r>
      <w:bookmarkEnd w:id="41"/>
    </w:p>
    <w:p w14:paraId="06A498D6" w14:textId="77777777" w:rsidR="007127CB" w:rsidRDefault="007127CB" w:rsidP="00A94C30"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rPr>
          <w:u w:val="single"/>
        </w:rPr>
        <w:t>50/1976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územnom</w:t>
      </w:r>
      <w:r>
        <w:rPr>
          <w:spacing w:val="58"/>
        </w:rPr>
        <w:t xml:space="preserve"> </w:t>
      </w:r>
      <w:r>
        <w:t>plánovaní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stavebnom</w:t>
      </w:r>
      <w:r>
        <w:rPr>
          <w:spacing w:val="58"/>
        </w:rPr>
        <w:t xml:space="preserve"> </w:t>
      </w:r>
      <w:r>
        <w:t>poriadku</w:t>
      </w:r>
      <w:r>
        <w:rPr>
          <w:spacing w:val="59"/>
        </w:rPr>
        <w:t xml:space="preserve"> </w:t>
      </w:r>
      <w:r>
        <w:t>(Stavebný</w:t>
      </w:r>
      <w:r>
        <w:rPr>
          <w:spacing w:val="58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výstavbu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jednotnou</w:t>
      </w:r>
      <w:r>
        <w:rPr>
          <w:spacing w:val="1"/>
        </w:rPr>
        <w:t xml:space="preserve"> </w:t>
      </w:r>
      <w:r>
        <w:t>štátnou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záujmami</w:t>
      </w:r>
      <w:r>
        <w:rPr>
          <w:spacing w:val="1"/>
        </w:rPr>
        <w:t xml:space="preserve"> </w:t>
      </w:r>
      <w:r>
        <w:t>spoločnosti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tvorbe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ochrane životného</w:t>
      </w:r>
      <w:r>
        <w:rPr>
          <w:spacing w:val="59"/>
        </w:rPr>
        <w:t xml:space="preserve"> </w:t>
      </w:r>
      <w:r>
        <w:t>prostredia.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uvádza</w:t>
      </w:r>
      <w:r>
        <w:rPr>
          <w:spacing w:val="1"/>
        </w:rPr>
        <w:t xml:space="preserve"> </w:t>
      </w:r>
      <w:r>
        <w:t>súvisiace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významné</w:t>
      </w:r>
      <w:r>
        <w:rPr>
          <w:spacing w:val="1"/>
        </w:rPr>
        <w:t xml:space="preserve"> </w:t>
      </w:r>
      <w:r>
        <w:t>zákony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vyhlášky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(odsek</w:t>
      </w:r>
      <w:r>
        <w:rPr>
          <w:spacing w:val="59"/>
        </w:rPr>
        <w:t xml:space="preserve"> </w:t>
      </w:r>
      <w:r>
        <w:t>1.1.5</w:t>
      </w:r>
      <w:r>
        <w:rPr>
          <w:spacing w:val="58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TKP).</w:t>
      </w:r>
    </w:p>
    <w:p w14:paraId="7388041C" w14:textId="77777777" w:rsidR="007127CB" w:rsidRDefault="007127CB" w:rsidP="00A94C30">
      <w:r>
        <w:t>V zmysle stavebného zákona č. 50/1976 Z. z. v znení neskorších predpisov sú deklarované</w:t>
      </w:r>
      <w:r>
        <w:rPr>
          <w:spacing w:val="1"/>
        </w:rPr>
        <w:t xml:space="preserve"> </w:t>
      </w:r>
      <w:r>
        <w:t>základné 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stavby (ang.</w:t>
      </w:r>
      <w:r>
        <w:rPr>
          <w:spacing w:val="1"/>
        </w:rPr>
        <w:t xml:space="preserve"> </w:t>
      </w:r>
      <w:r>
        <w:t>Essential</w:t>
      </w:r>
      <w:r>
        <w:rPr>
          <w:spacing w:val="1"/>
        </w:rPr>
        <w:t xml:space="preserve"> </w:t>
      </w:r>
      <w:r>
        <w:t>Requirements).</w:t>
      </w:r>
      <w:r>
        <w:rPr>
          <w:spacing w:val="1"/>
        </w:rPr>
        <w:t xml:space="preserve"> </w:t>
      </w:r>
      <w:r>
        <w:t>Nadväzne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zabudovať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1"/>
        </w:rPr>
        <w:t xml:space="preserve"> </w:t>
      </w:r>
      <w:r>
        <w:t>harmonizovanou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výrobkovou</w:t>
      </w:r>
      <w:r>
        <w:rPr>
          <w:spacing w:val="1"/>
        </w:rPr>
        <w:t xml:space="preserve"> </w:t>
      </w:r>
      <w:r>
        <w:t>normou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hEN</w:t>
      </w:r>
      <w:r>
        <w:rPr>
          <w:spacing w:val="1"/>
        </w:rPr>
        <w:t xml:space="preserve"> </w:t>
      </w:r>
      <w:r>
        <w:t>(norma,</w:t>
      </w:r>
      <w:r>
        <w:rPr>
          <w:spacing w:val="1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prílohu</w:t>
      </w:r>
      <w:r>
        <w:rPr>
          <w:spacing w:val="1"/>
        </w:rPr>
        <w:t xml:space="preserve"> </w:t>
      </w:r>
      <w:r>
        <w:t>ZA,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prijatá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štátmi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zverejnená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Úradnom</w:t>
      </w:r>
      <w:r>
        <w:rPr>
          <w:spacing w:val="58"/>
        </w:rPr>
        <w:t xml:space="preserve"> </w:t>
      </w:r>
      <w:r>
        <w:t>vestníku</w:t>
      </w:r>
      <w:r>
        <w:rPr>
          <w:spacing w:val="59"/>
        </w:rPr>
        <w:t xml:space="preserve"> </w:t>
      </w:r>
      <w:r>
        <w:t>ES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OJ</w:t>
      </w:r>
      <w:r>
        <w:rPr>
          <w:spacing w:val="59"/>
        </w:rPr>
        <w:t xml:space="preserve"> </w:t>
      </w:r>
      <w:r>
        <w:t>EC)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splniť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požiadavky.</w:t>
      </w:r>
      <w:r>
        <w:rPr>
          <w:spacing w:val="1"/>
        </w:rPr>
        <w:t xml:space="preserve"> </w:t>
      </w:r>
      <w:r>
        <w:t>Takýto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potom</w:t>
      </w:r>
      <w:r>
        <w:rPr>
          <w:spacing w:val="59"/>
        </w:rPr>
        <w:t xml:space="preserve"> </w:t>
      </w:r>
      <w:r>
        <w:t>vhodný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použitie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stavbe,</w:t>
      </w:r>
      <w:r>
        <w:rPr>
          <w:spacing w:val="18"/>
        </w:rPr>
        <w:t xml:space="preserve"> </w:t>
      </w:r>
      <w:r>
        <w:t>ak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použití</w:t>
      </w:r>
      <w:r>
        <w:rPr>
          <w:spacing w:val="17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stavbe:</w:t>
      </w:r>
    </w:p>
    <w:p w14:paraId="4412931E" w14:textId="77777777"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14" w:after="0"/>
        <w:contextualSpacing w:val="0"/>
      </w:pPr>
      <w:r>
        <w:t>nespôsobí</w:t>
      </w:r>
      <w:r>
        <w:rPr>
          <w:spacing w:val="46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hľadiska</w:t>
      </w:r>
      <w:r>
        <w:rPr>
          <w:spacing w:val="44"/>
        </w:rPr>
        <w:t xml:space="preserve"> </w:t>
      </w:r>
      <w:r>
        <w:t>požiadavky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mechanickú</w:t>
      </w:r>
      <w:r>
        <w:rPr>
          <w:spacing w:val="43"/>
        </w:rPr>
        <w:t xml:space="preserve"> </w:t>
      </w:r>
      <w:r>
        <w:t>odolnosť</w:t>
      </w:r>
      <w:r>
        <w:rPr>
          <w:spacing w:val="4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stabilitu</w:t>
      </w:r>
      <w:r>
        <w:rPr>
          <w:spacing w:val="44"/>
        </w:rPr>
        <w:t xml:space="preserve"> </w:t>
      </w:r>
      <w:r>
        <w:t>stavby:</w:t>
      </w:r>
    </w:p>
    <w:p w14:paraId="17A2C3F0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123" w:after="0"/>
        <w:ind w:hanging="362"/>
        <w:contextualSpacing w:val="0"/>
      </w:pPr>
      <w:r>
        <w:t>zrútenie</w:t>
      </w:r>
      <w:r>
        <w:rPr>
          <w:spacing w:val="36"/>
        </w:rPr>
        <w:t xml:space="preserve"> </w:t>
      </w:r>
      <w:r>
        <w:t>stavby</w:t>
      </w:r>
      <w:r>
        <w:rPr>
          <w:spacing w:val="38"/>
        </w:rPr>
        <w:t xml:space="preserve"> </w:t>
      </w:r>
      <w:r>
        <w:t>alebo</w:t>
      </w:r>
      <w:r>
        <w:rPr>
          <w:spacing w:val="36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časti,</w:t>
      </w:r>
    </w:p>
    <w:p w14:paraId="5A438017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ind w:hanging="362"/>
        <w:contextualSpacing w:val="0"/>
      </w:pPr>
      <w:r>
        <w:t>neprípustnú</w:t>
      </w:r>
      <w:r>
        <w:rPr>
          <w:spacing w:val="60"/>
        </w:rPr>
        <w:t xml:space="preserve"> </w:t>
      </w:r>
      <w:r>
        <w:t>deformáciu</w:t>
      </w:r>
      <w:r>
        <w:rPr>
          <w:spacing w:val="61"/>
        </w:rPr>
        <w:t xml:space="preserve"> </w:t>
      </w:r>
      <w:r>
        <w:t>stavby,</w:t>
      </w:r>
    </w:p>
    <w:p w14:paraId="6A95CB25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5" w:after="0" w:line="244" w:lineRule="auto"/>
        <w:ind w:right="105" w:hanging="360"/>
        <w:contextualSpacing w:val="0"/>
      </w:pPr>
      <w:r>
        <w:t>poškodenie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pripojených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nosnej</w:t>
      </w:r>
      <w:r>
        <w:rPr>
          <w:spacing w:val="58"/>
        </w:rPr>
        <w:t xml:space="preserve"> </w:t>
      </w:r>
      <w:r>
        <w:t>konštrukcii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inštalovaných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následok</w:t>
      </w:r>
      <w:r>
        <w:rPr>
          <w:spacing w:val="1"/>
        </w:rPr>
        <w:t xml:space="preserve"> </w:t>
      </w:r>
      <w:r>
        <w:t>deformácie</w:t>
      </w:r>
      <w:r>
        <w:rPr>
          <w:spacing w:val="1"/>
        </w:rPr>
        <w:t xml:space="preserve"> </w:t>
      </w:r>
      <w:r>
        <w:t>nosnej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</w:p>
    <w:p w14:paraId="0F9F2DA6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after="0" w:line="242" w:lineRule="auto"/>
        <w:ind w:right="110" w:hanging="360"/>
        <w:contextualSpacing w:val="0"/>
      </w:pPr>
      <w:r>
        <w:t>poškodenie stavby, ktoré by bolo</w:t>
      </w:r>
      <w:r>
        <w:rPr>
          <w:spacing w:val="1"/>
        </w:rPr>
        <w:t xml:space="preserve"> </w:t>
      </w:r>
      <w:r>
        <w:t>neprimerane</w:t>
      </w:r>
      <w:r>
        <w:rPr>
          <w:spacing w:val="1"/>
        </w:rPr>
        <w:t xml:space="preserve"> </w:t>
      </w:r>
      <w:r>
        <w:t>väčšie, než</w:t>
      </w:r>
      <w:r>
        <w:rPr>
          <w:spacing w:val="1"/>
        </w:rPr>
        <w:t xml:space="preserve"> </w:t>
      </w:r>
      <w:r>
        <w:t>zodpovedá</w:t>
      </w:r>
      <w:r>
        <w:rPr>
          <w:spacing w:val="1"/>
        </w:rPr>
        <w:t xml:space="preserve"> </w:t>
      </w:r>
      <w:r>
        <w:t>príčine jej</w:t>
      </w:r>
      <w:r>
        <w:rPr>
          <w:spacing w:val="1"/>
        </w:rPr>
        <w:t xml:space="preserve"> </w:t>
      </w:r>
      <w:r>
        <w:t>poškodenia;</w:t>
      </w:r>
    </w:p>
    <w:p w14:paraId="68A6FFA9" w14:textId="77777777"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20" w:after="0"/>
        <w:ind w:left="902" w:hanging="363"/>
        <w:contextualSpacing w:val="0"/>
        <w:jc w:val="left"/>
      </w:pPr>
      <w:r>
        <w:t>umožní</w:t>
      </w:r>
      <w:r>
        <w:rPr>
          <w:spacing w:val="50"/>
        </w:rPr>
        <w:t xml:space="preserve"> </w:t>
      </w:r>
      <w:r>
        <w:t>z</w:t>
      </w:r>
      <w:r>
        <w:rPr>
          <w:spacing w:val="45"/>
        </w:rPr>
        <w:t xml:space="preserve"> </w:t>
      </w:r>
      <w:r>
        <w:t>hľadiska</w:t>
      </w:r>
      <w:r>
        <w:rPr>
          <w:spacing w:val="48"/>
        </w:rPr>
        <w:t xml:space="preserve"> </w:t>
      </w:r>
      <w:r>
        <w:t>požiadavky</w:t>
      </w:r>
      <w:r>
        <w:rPr>
          <w:spacing w:val="49"/>
        </w:rPr>
        <w:t xml:space="preserve"> </w:t>
      </w:r>
      <w:r>
        <w:t>požiarnej</w:t>
      </w:r>
      <w:r>
        <w:rPr>
          <w:spacing w:val="51"/>
        </w:rPr>
        <w:t xml:space="preserve"> </w:t>
      </w:r>
      <w:r>
        <w:t>bezpečnosti</w:t>
      </w:r>
      <w:r>
        <w:rPr>
          <w:spacing w:val="51"/>
        </w:rPr>
        <w:t xml:space="preserve"> </w:t>
      </w:r>
      <w:r>
        <w:t>stavby:</w:t>
      </w:r>
    </w:p>
    <w:p w14:paraId="69AAE5BC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 w:line="244" w:lineRule="auto"/>
        <w:ind w:right="106" w:hanging="360"/>
        <w:contextualSpacing w:val="0"/>
        <w:jc w:val="left"/>
      </w:pPr>
      <w:r>
        <w:t>zachovať</w:t>
      </w:r>
      <w:r>
        <w:rPr>
          <w:spacing w:val="3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čas</w:t>
      </w:r>
      <w:r>
        <w:rPr>
          <w:spacing w:val="2"/>
        </w:rPr>
        <w:t xml:space="preserve"> </w:t>
      </w:r>
      <w:r>
        <w:t>určený</w:t>
      </w:r>
      <w:r>
        <w:rPr>
          <w:spacing w:val="2"/>
        </w:rPr>
        <w:t xml:space="preserve"> </w:t>
      </w:r>
      <w:r>
        <w:t>technickou</w:t>
      </w:r>
      <w:r>
        <w:rPr>
          <w:spacing w:val="5"/>
        </w:rPr>
        <w:t xml:space="preserve"> </w:t>
      </w:r>
      <w:r>
        <w:t>špecifikáciou  nosnosť</w:t>
      </w:r>
      <w:r>
        <w:rPr>
          <w:spacing w:val="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stabilitu  konštrukcie</w:t>
      </w:r>
      <w:r>
        <w:rPr>
          <w:spacing w:val="1"/>
        </w:rPr>
        <w:t xml:space="preserve"> </w:t>
      </w:r>
      <w:r>
        <w:t>stavby,</w:t>
      </w:r>
    </w:p>
    <w:p w14:paraId="5C3C5A5A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after="0" w:line="247" w:lineRule="exact"/>
        <w:contextualSpacing w:val="0"/>
        <w:jc w:val="left"/>
      </w:pPr>
      <w:r>
        <w:t>obmedziť</w:t>
      </w:r>
      <w:r>
        <w:rPr>
          <w:spacing w:val="42"/>
        </w:rPr>
        <w:t xml:space="preserve"> </w:t>
      </w:r>
      <w:r>
        <w:t>šírenie</w:t>
      </w:r>
      <w:r>
        <w:rPr>
          <w:spacing w:val="40"/>
        </w:rPr>
        <w:t xml:space="preserve"> </w:t>
      </w:r>
      <w:r>
        <w:t>požiaru</w:t>
      </w:r>
      <w:r>
        <w:rPr>
          <w:spacing w:val="44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splodín</w:t>
      </w:r>
      <w:r>
        <w:rPr>
          <w:spacing w:val="40"/>
        </w:rPr>
        <w:t xml:space="preserve"> </w:t>
      </w:r>
      <w:r>
        <w:t>horenia</w:t>
      </w:r>
      <w:r>
        <w:rPr>
          <w:spacing w:val="44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stavbe,</w:t>
      </w:r>
    </w:p>
    <w:p w14:paraId="12630E9B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6" w:after="0"/>
        <w:contextualSpacing w:val="0"/>
        <w:jc w:val="left"/>
      </w:pPr>
      <w:r>
        <w:t>obmedziť</w:t>
      </w:r>
      <w:r>
        <w:rPr>
          <w:spacing w:val="39"/>
        </w:rPr>
        <w:t xml:space="preserve"> </w:t>
      </w:r>
      <w:r>
        <w:t>rozšírenia</w:t>
      </w:r>
      <w:r>
        <w:rPr>
          <w:spacing w:val="41"/>
        </w:rPr>
        <w:t xml:space="preserve"> </w:t>
      </w:r>
      <w:r>
        <w:t>požiaru</w:t>
      </w:r>
      <w:r>
        <w:rPr>
          <w:spacing w:val="41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iné</w:t>
      </w:r>
      <w:r>
        <w:rPr>
          <w:spacing w:val="37"/>
        </w:rPr>
        <w:t xml:space="preserve"> </w:t>
      </w:r>
      <w:r>
        <w:t>časti</w:t>
      </w:r>
      <w:r>
        <w:rPr>
          <w:spacing w:val="36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susediace</w:t>
      </w:r>
      <w:r>
        <w:rPr>
          <w:spacing w:val="37"/>
        </w:rPr>
        <w:t xml:space="preserve"> </w:t>
      </w:r>
      <w:r>
        <w:t>stavby,</w:t>
      </w:r>
    </w:p>
    <w:p w14:paraId="7D3416F6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contextualSpacing w:val="0"/>
        <w:jc w:val="left"/>
      </w:pPr>
      <w:r>
        <w:t>uniknúť</w:t>
      </w:r>
      <w:r>
        <w:rPr>
          <w:spacing w:val="37"/>
        </w:rPr>
        <w:t xml:space="preserve"> </w:t>
      </w:r>
      <w:r>
        <w:t>ľuďom</w:t>
      </w:r>
      <w:r>
        <w:rPr>
          <w:spacing w:val="36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zvieratám</w:t>
      </w:r>
      <w:r>
        <w:rPr>
          <w:spacing w:val="40"/>
        </w:rPr>
        <w:t xml:space="preserve"> </w:t>
      </w:r>
      <w:r>
        <w:t>zo</w:t>
      </w:r>
      <w:r>
        <w:rPr>
          <w:spacing w:val="35"/>
        </w:rPr>
        <w:t xml:space="preserve"> </w:t>
      </w:r>
      <w:r>
        <w:t>stavby</w:t>
      </w:r>
      <w:r>
        <w:rPr>
          <w:spacing w:val="36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zachrániť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iným</w:t>
      </w:r>
      <w:r>
        <w:rPr>
          <w:spacing w:val="36"/>
        </w:rPr>
        <w:t xml:space="preserve"> </w:t>
      </w:r>
      <w:r>
        <w:t>spôsobom,</w:t>
      </w:r>
    </w:p>
    <w:p w14:paraId="5261E695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contextualSpacing w:val="0"/>
        <w:jc w:val="left"/>
      </w:pPr>
      <w:r>
        <w:t>zaistiť</w:t>
      </w:r>
      <w:r>
        <w:rPr>
          <w:spacing w:val="62"/>
        </w:rPr>
        <w:t xml:space="preserve"> </w:t>
      </w:r>
      <w:r>
        <w:t>bezpečnosť</w:t>
      </w:r>
      <w:r>
        <w:rPr>
          <w:spacing w:val="65"/>
        </w:rPr>
        <w:t xml:space="preserve"> </w:t>
      </w:r>
      <w:r>
        <w:t>záchranných</w:t>
      </w:r>
      <w:r>
        <w:rPr>
          <w:spacing w:val="59"/>
        </w:rPr>
        <w:t xml:space="preserve"> </w:t>
      </w:r>
      <w:r>
        <w:t>jednotiek;</w:t>
      </w:r>
    </w:p>
    <w:p w14:paraId="10D7CEDA" w14:textId="77777777"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20" w:after="0" w:line="242" w:lineRule="auto"/>
        <w:ind w:left="896" w:right="108" w:hanging="357"/>
        <w:contextualSpacing w:val="0"/>
        <w:jc w:val="left"/>
      </w:pPr>
      <w:r>
        <w:t>neohrozí</w:t>
      </w:r>
      <w:r>
        <w:rPr>
          <w:spacing w:val="50"/>
        </w:rPr>
        <w:t xml:space="preserve"> </w:t>
      </w:r>
      <w:r>
        <w:t>z</w:t>
      </w:r>
      <w:r>
        <w:rPr>
          <w:spacing w:val="52"/>
        </w:rPr>
        <w:t xml:space="preserve"> </w:t>
      </w:r>
      <w:r>
        <w:t>hľadiska</w:t>
      </w:r>
      <w:r>
        <w:rPr>
          <w:spacing w:val="49"/>
        </w:rPr>
        <w:t xml:space="preserve"> </w:t>
      </w:r>
      <w:r>
        <w:t>hygieny</w:t>
      </w:r>
      <w:r>
        <w:rPr>
          <w:spacing w:val="49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ochrany</w:t>
      </w:r>
      <w:r>
        <w:rPr>
          <w:spacing w:val="52"/>
        </w:rPr>
        <w:t xml:space="preserve"> </w:t>
      </w:r>
      <w:r>
        <w:t>zdravia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životného</w:t>
      </w:r>
      <w:r>
        <w:rPr>
          <w:spacing w:val="51"/>
        </w:rPr>
        <w:t xml:space="preserve"> </w:t>
      </w:r>
      <w:r>
        <w:t>prostredia</w:t>
      </w:r>
      <w:r>
        <w:rPr>
          <w:spacing w:val="55"/>
        </w:rPr>
        <w:t xml:space="preserve"> </w:t>
      </w:r>
      <w:r>
        <w:t>zdravie</w:t>
      </w:r>
      <w:r>
        <w:rPr>
          <w:spacing w:val="-56"/>
        </w:rPr>
        <w:t xml:space="preserve"> </w:t>
      </w:r>
      <w:r>
        <w:t>užívateľov</w:t>
      </w:r>
      <w:r>
        <w:rPr>
          <w:spacing w:val="12"/>
        </w:rPr>
        <w:t xml:space="preserve"> </w:t>
      </w:r>
      <w:r>
        <w:t>stavby</w:t>
      </w:r>
      <w:r>
        <w:rPr>
          <w:spacing w:val="12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susedov:</w:t>
      </w:r>
    </w:p>
    <w:p w14:paraId="42274A2D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4" w:after="0"/>
        <w:contextualSpacing w:val="0"/>
        <w:jc w:val="left"/>
      </w:pPr>
      <w:r>
        <w:t>vypúšťaním</w:t>
      </w:r>
      <w:r>
        <w:rPr>
          <w:spacing w:val="57"/>
        </w:rPr>
        <w:t xml:space="preserve"> </w:t>
      </w:r>
      <w:r>
        <w:t>toxických</w:t>
      </w:r>
      <w:r>
        <w:rPr>
          <w:spacing w:val="61"/>
        </w:rPr>
        <w:t xml:space="preserve"> </w:t>
      </w:r>
      <w:r>
        <w:t>plynov,</w:t>
      </w:r>
    </w:p>
    <w:p w14:paraId="78557709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contextualSpacing w:val="0"/>
        <w:jc w:val="left"/>
      </w:pPr>
      <w:r>
        <w:t>prítomnosťou</w:t>
      </w:r>
      <w:r>
        <w:rPr>
          <w:spacing w:val="50"/>
        </w:rPr>
        <w:t xml:space="preserve"> </w:t>
      </w:r>
      <w:r>
        <w:t>nebezpečných</w:t>
      </w:r>
      <w:r>
        <w:rPr>
          <w:spacing w:val="50"/>
        </w:rPr>
        <w:t xml:space="preserve"> </w:t>
      </w:r>
      <w:r>
        <w:t>častíc</w:t>
      </w:r>
      <w:r>
        <w:rPr>
          <w:spacing w:val="55"/>
        </w:rPr>
        <w:t xml:space="preserve"> </w:t>
      </w:r>
      <w:r>
        <w:t>alebo</w:t>
      </w:r>
      <w:r>
        <w:rPr>
          <w:spacing w:val="51"/>
        </w:rPr>
        <w:t xml:space="preserve"> </w:t>
      </w:r>
      <w:r>
        <w:t>plynov</w:t>
      </w:r>
      <w:r>
        <w:rPr>
          <w:spacing w:val="55"/>
        </w:rPr>
        <w:t xml:space="preserve"> </w:t>
      </w:r>
      <w:r>
        <w:t>v</w:t>
      </w:r>
      <w:r>
        <w:rPr>
          <w:spacing w:val="52"/>
        </w:rPr>
        <w:t xml:space="preserve"> </w:t>
      </w:r>
      <w:r>
        <w:t>ovzduší,</w:t>
      </w:r>
    </w:p>
    <w:p w14:paraId="01C49A8C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contextualSpacing w:val="0"/>
        <w:jc w:val="left"/>
      </w:pPr>
      <w:r>
        <w:t>emisiou</w:t>
      </w:r>
      <w:r>
        <w:rPr>
          <w:spacing w:val="59"/>
        </w:rPr>
        <w:t xml:space="preserve"> </w:t>
      </w:r>
      <w:r>
        <w:t>nebezpečného</w:t>
      </w:r>
      <w:r>
        <w:rPr>
          <w:spacing w:val="55"/>
        </w:rPr>
        <w:t xml:space="preserve"> </w:t>
      </w:r>
      <w:r>
        <w:t>žiarenia,</w:t>
      </w:r>
    </w:p>
    <w:p w14:paraId="6E698D27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5" w:after="0"/>
        <w:contextualSpacing w:val="0"/>
        <w:jc w:val="left"/>
      </w:pPr>
      <w:r>
        <w:t>znečistením</w:t>
      </w:r>
      <w:r>
        <w:rPr>
          <w:spacing w:val="45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zamorením</w:t>
      </w:r>
      <w:r>
        <w:rPr>
          <w:spacing w:val="50"/>
        </w:rPr>
        <w:t xml:space="preserve"> </w:t>
      </w:r>
      <w:r>
        <w:t>vody</w:t>
      </w:r>
      <w:r>
        <w:rPr>
          <w:spacing w:val="41"/>
        </w:rPr>
        <w:t xml:space="preserve"> </w:t>
      </w:r>
      <w:r>
        <w:t>alebo</w:t>
      </w:r>
      <w:r>
        <w:rPr>
          <w:spacing w:val="44"/>
        </w:rPr>
        <w:t xml:space="preserve"> </w:t>
      </w:r>
      <w:r>
        <w:t>pôdy,</w:t>
      </w:r>
    </w:p>
    <w:p w14:paraId="6258F606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 w:line="244" w:lineRule="auto"/>
        <w:ind w:right="106" w:hanging="360"/>
        <w:contextualSpacing w:val="0"/>
        <w:jc w:val="left"/>
      </w:pPr>
      <w:r>
        <w:t>nedostatočným</w:t>
      </w:r>
      <w:r>
        <w:rPr>
          <w:spacing w:val="1"/>
        </w:rPr>
        <w:t xml:space="preserve"> </w:t>
      </w:r>
      <w:r>
        <w:t>zneškodnením</w:t>
      </w:r>
      <w:r>
        <w:rPr>
          <w:spacing w:val="1"/>
        </w:rPr>
        <w:t xml:space="preserve"> </w:t>
      </w:r>
      <w:r>
        <w:t>odpadových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dymu</w:t>
      </w:r>
      <w:r>
        <w:rPr>
          <w:spacing w:val="1"/>
        </w:rPr>
        <w:t xml:space="preserve"> </w:t>
      </w:r>
      <w:r>
        <w:t>alebo tuhého či kvapalného</w:t>
      </w:r>
      <w:r>
        <w:rPr>
          <w:spacing w:val="-56"/>
        </w:rPr>
        <w:t xml:space="preserve"> </w:t>
      </w:r>
      <w:r>
        <w:t>odpadu,</w:t>
      </w:r>
    </w:p>
    <w:p w14:paraId="09E32178" w14:textId="77777777"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after="0" w:line="247" w:lineRule="exact"/>
        <w:contextualSpacing w:val="0"/>
        <w:jc w:val="left"/>
      </w:pPr>
      <w:r>
        <w:t>výskytom</w:t>
      </w:r>
      <w:r>
        <w:rPr>
          <w:spacing w:val="42"/>
        </w:rPr>
        <w:t xml:space="preserve"> </w:t>
      </w:r>
      <w:r>
        <w:t>vlhkosti</w:t>
      </w:r>
      <w:r>
        <w:rPr>
          <w:spacing w:val="40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stavebných</w:t>
      </w:r>
      <w:r>
        <w:rPr>
          <w:spacing w:val="39"/>
        </w:rPr>
        <w:t xml:space="preserve"> </w:t>
      </w:r>
      <w:r>
        <w:t>konštrukciách</w:t>
      </w:r>
      <w:r>
        <w:rPr>
          <w:spacing w:val="38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povrchu</w:t>
      </w:r>
      <w:r>
        <w:rPr>
          <w:spacing w:val="42"/>
        </w:rPr>
        <w:t xml:space="preserve"> </w:t>
      </w:r>
      <w:r>
        <w:t>vnútri</w:t>
      </w:r>
      <w:r>
        <w:rPr>
          <w:spacing w:val="37"/>
        </w:rPr>
        <w:t xml:space="preserve"> </w:t>
      </w:r>
      <w:r>
        <w:t>stavby;</w:t>
      </w:r>
    </w:p>
    <w:p w14:paraId="6987B189" w14:textId="77777777" w:rsidR="007127CB" w:rsidRDefault="007127CB" w:rsidP="007127CB">
      <w:pPr>
        <w:spacing w:line="247" w:lineRule="exact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15B2D6C6" w14:textId="77777777" w:rsidR="007127CB" w:rsidRDefault="007127CB" w:rsidP="007127CB">
      <w:pPr>
        <w:pStyle w:val="Zkladntext"/>
        <w:spacing w:before="3"/>
        <w:rPr>
          <w:sz w:val="15"/>
        </w:rPr>
      </w:pPr>
    </w:p>
    <w:p w14:paraId="08E62307" w14:textId="77777777"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97" w:after="0" w:line="242" w:lineRule="auto"/>
        <w:ind w:right="108" w:hanging="360"/>
        <w:contextualSpacing w:val="0"/>
      </w:pPr>
      <w:r>
        <w:t>nevytvorí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užívaní</w:t>
      </w:r>
      <w:r>
        <w:rPr>
          <w:spacing w:val="1"/>
        </w:rPr>
        <w:t xml:space="preserve"> </w:t>
      </w:r>
      <w:r>
        <w:t>zvýšené</w:t>
      </w:r>
      <w:r>
        <w:rPr>
          <w:spacing w:val="1"/>
        </w:rPr>
        <w:t xml:space="preserve"> </w:t>
      </w:r>
      <w:r>
        <w:t>nebezpečenstvo</w:t>
      </w:r>
      <w:r>
        <w:rPr>
          <w:spacing w:val="1"/>
        </w:rPr>
        <w:t xml:space="preserve"> </w:t>
      </w:r>
      <w:r>
        <w:t>úrazu,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pošmyknutím,</w:t>
      </w:r>
      <w:r>
        <w:rPr>
          <w:spacing w:val="1"/>
        </w:rPr>
        <w:t xml:space="preserve"> </w:t>
      </w:r>
      <w:r>
        <w:t>pádom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výšky,</w:t>
      </w:r>
      <w:r>
        <w:rPr>
          <w:spacing w:val="1"/>
        </w:rPr>
        <w:t xml:space="preserve"> </w:t>
      </w:r>
      <w:r>
        <w:t>nárazom,</w:t>
      </w:r>
      <w:r>
        <w:rPr>
          <w:spacing w:val="1"/>
        </w:rPr>
        <w:t xml:space="preserve"> </w:t>
      </w:r>
      <w:r>
        <w:t>popálením,</w:t>
      </w:r>
      <w:r>
        <w:rPr>
          <w:spacing w:val="1"/>
        </w:rPr>
        <w:t xml:space="preserve"> </w:t>
      </w:r>
      <w:r>
        <w:t>elektrickým</w:t>
      </w:r>
      <w:r>
        <w:rPr>
          <w:spacing w:val="15"/>
        </w:rPr>
        <w:t xml:space="preserve"> </w:t>
      </w:r>
      <w:r>
        <w:t>prúdom</w:t>
      </w:r>
      <w:r>
        <w:rPr>
          <w:spacing w:val="16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výbuchom;</w:t>
      </w:r>
    </w:p>
    <w:p w14:paraId="7FDA86C0" w14:textId="77777777"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24" w:after="0" w:line="244" w:lineRule="auto"/>
        <w:ind w:right="105" w:hanging="360"/>
        <w:contextualSpacing w:val="0"/>
      </w:pPr>
      <w:r>
        <w:t>nespôsobí z hľadiska požiadavky ochrany pred hlukom, že hluk</w:t>
      </w:r>
      <w:r>
        <w:rPr>
          <w:spacing w:val="1"/>
        </w:rPr>
        <w:t xml:space="preserve"> </w:t>
      </w:r>
      <w:r>
        <w:t>vnímaný užívateľmi</w:t>
      </w:r>
      <w:r>
        <w:rPr>
          <w:spacing w:val="1"/>
        </w:rPr>
        <w:t xml:space="preserve"> </w:t>
      </w:r>
      <w:r>
        <w:t>stavby a</w:t>
      </w:r>
      <w:r>
        <w:rPr>
          <w:spacing w:val="58"/>
        </w:rPr>
        <w:t xml:space="preserve"> </w:t>
      </w:r>
      <w:r>
        <w:t>osobami</w:t>
      </w:r>
      <w:r>
        <w:rPr>
          <w:spacing w:val="58"/>
        </w:rPr>
        <w:t xml:space="preserve"> </w:t>
      </w:r>
      <w:r>
        <w:t>v jej blízkosti nebude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udržať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úrovni,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neohrozuje</w:t>
      </w:r>
      <w:r>
        <w:rPr>
          <w:spacing w:val="1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zdravie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dovoľuje</w:t>
      </w:r>
      <w:r>
        <w:rPr>
          <w:spacing w:val="41"/>
        </w:rPr>
        <w:t xml:space="preserve"> </w:t>
      </w:r>
      <w:r>
        <w:t>im</w:t>
      </w:r>
      <w:r>
        <w:rPr>
          <w:spacing w:val="38"/>
        </w:rPr>
        <w:t xml:space="preserve"> </w:t>
      </w:r>
      <w:r>
        <w:t>pracovať,</w:t>
      </w:r>
      <w:r>
        <w:rPr>
          <w:spacing w:val="42"/>
        </w:rPr>
        <w:t xml:space="preserve"> </w:t>
      </w:r>
      <w:r>
        <w:t>odpočívať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spať</w:t>
      </w:r>
      <w:r>
        <w:rPr>
          <w:spacing w:val="42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uspokojivých</w:t>
      </w:r>
      <w:r>
        <w:rPr>
          <w:spacing w:val="37"/>
        </w:rPr>
        <w:t xml:space="preserve"> </w:t>
      </w:r>
      <w:r>
        <w:t>podmienkach;</w:t>
      </w:r>
    </w:p>
    <w:p w14:paraId="7D707154" w14:textId="77777777"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17" w:after="0" w:line="244" w:lineRule="auto"/>
        <w:ind w:right="107" w:hanging="360"/>
        <w:contextualSpacing w:val="0"/>
      </w:pPr>
      <w:r>
        <w:t>umožni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úsporu</w:t>
      </w:r>
      <w:r>
        <w:rPr>
          <w:spacing w:val="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tepla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vykurovanie,</w:t>
      </w:r>
      <w:r>
        <w:rPr>
          <w:spacing w:val="1"/>
        </w:rPr>
        <w:t xml:space="preserve"> </w:t>
      </w:r>
      <w:r>
        <w:t>chladenie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vetranie,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energia</w:t>
      </w:r>
      <w:r>
        <w:rPr>
          <w:spacing w:val="58"/>
        </w:rPr>
        <w:t xml:space="preserve"> </w:t>
      </w:r>
      <w:r>
        <w:t>spotrebovaná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prevádzke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nízka</w:t>
      </w:r>
      <w:r>
        <w:rPr>
          <w:spacing w:val="1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6"/>
        </w:rPr>
        <w:t xml:space="preserve"> </w:t>
      </w:r>
      <w:r>
        <w:t>ku</w:t>
      </w:r>
      <w:r>
        <w:rPr>
          <w:spacing w:val="25"/>
        </w:rPr>
        <w:t xml:space="preserve"> </w:t>
      </w:r>
      <w:r>
        <w:t>klimatickým</w:t>
      </w:r>
      <w:r>
        <w:rPr>
          <w:spacing w:val="31"/>
        </w:rPr>
        <w:t xml:space="preserve"> </w:t>
      </w:r>
      <w:r>
        <w:t>podmienkam</w:t>
      </w:r>
      <w:r>
        <w:rPr>
          <w:spacing w:val="27"/>
        </w:rPr>
        <w:t xml:space="preserve"> </w:t>
      </w:r>
      <w:r>
        <w:t>miesta</w:t>
      </w:r>
      <w:r>
        <w:rPr>
          <w:spacing w:val="26"/>
        </w:rPr>
        <w:t xml:space="preserve"> </w:t>
      </w:r>
      <w:r>
        <w:t>stavby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požiadavkám</w:t>
      </w:r>
      <w:r>
        <w:rPr>
          <w:spacing w:val="27"/>
        </w:rPr>
        <w:t xml:space="preserve"> </w:t>
      </w:r>
      <w:r>
        <w:t>jej</w:t>
      </w:r>
      <w:r>
        <w:rPr>
          <w:spacing w:val="29"/>
        </w:rPr>
        <w:t xml:space="preserve"> </w:t>
      </w:r>
      <w:r>
        <w:t>užívateľov.</w:t>
      </w:r>
    </w:p>
    <w:p w14:paraId="169F9201" w14:textId="77777777" w:rsidR="00FD0735" w:rsidRDefault="00FD0735" w:rsidP="00FD0735"/>
    <w:p w14:paraId="5DB88DD6" w14:textId="0A91CE2F" w:rsidR="007127CB" w:rsidRDefault="007127CB" w:rsidP="00FD0735"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416/2004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praxi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povinnosť</w:t>
      </w:r>
      <w:r>
        <w:rPr>
          <w:spacing w:val="1"/>
        </w:rPr>
        <w:t xml:space="preserve"> </w:t>
      </w:r>
      <w:r>
        <w:t>zodpovedných</w:t>
      </w:r>
      <w:r>
        <w:rPr>
          <w:spacing w:val="58"/>
        </w:rPr>
        <w:t xml:space="preserve"> </w:t>
      </w:r>
      <w:r>
        <w:t>predstaviteľov - národných autorít SR akými sú</w:t>
      </w:r>
      <w:r>
        <w:rPr>
          <w:spacing w:val="58"/>
        </w:rPr>
        <w:t xml:space="preserve"> </w:t>
      </w:r>
      <w:r>
        <w:t>SÚTN a</w:t>
      </w:r>
      <w:r>
        <w:rPr>
          <w:spacing w:val="59"/>
        </w:rPr>
        <w:t xml:space="preserve"> </w:t>
      </w:r>
      <w:r>
        <w:t>MD</w:t>
      </w:r>
      <w:r>
        <w:rPr>
          <w:spacing w:val="58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preberali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určených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dokumentom</w:t>
      </w:r>
      <w:r>
        <w:rPr>
          <w:spacing w:val="15"/>
        </w:rPr>
        <w:t xml:space="preserve"> </w:t>
      </w:r>
      <w:r>
        <w:t>európskych</w:t>
      </w:r>
      <w:r>
        <w:rPr>
          <w:spacing w:val="18"/>
        </w:rPr>
        <w:t xml:space="preserve"> </w:t>
      </w:r>
      <w:r>
        <w:t>spoločenstiev.</w:t>
      </w:r>
    </w:p>
    <w:p w14:paraId="32A60824" w14:textId="3FEE4487" w:rsidR="007127CB" w:rsidRDefault="007127CB" w:rsidP="00FD0735">
      <w:r>
        <w:t>Ostatné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záväzné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rezortov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ústredných</w:t>
      </w:r>
      <w:r>
        <w:rPr>
          <w:spacing w:val="1"/>
        </w:rPr>
        <w:t xml:space="preserve"> </w:t>
      </w:r>
      <w:r>
        <w:t>orgánov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správy,</w:t>
      </w:r>
      <w:r>
        <w:rPr>
          <w:spacing w:val="37"/>
        </w:rPr>
        <w:t xml:space="preserve"> </w:t>
      </w:r>
      <w:r>
        <w:t>ktoré</w:t>
      </w:r>
      <w:r>
        <w:rPr>
          <w:spacing w:val="36"/>
        </w:rPr>
        <w:t xml:space="preserve"> </w:t>
      </w:r>
      <w:r>
        <w:t>majú</w:t>
      </w:r>
      <w:r>
        <w:rPr>
          <w:spacing w:val="35"/>
        </w:rPr>
        <w:t xml:space="preserve"> </w:t>
      </w:r>
      <w:r>
        <w:t>súvislosť</w:t>
      </w:r>
      <w:r>
        <w:rPr>
          <w:spacing w:val="41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týmito</w:t>
      </w:r>
      <w:r>
        <w:rPr>
          <w:spacing w:val="35"/>
        </w:rPr>
        <w:t xml:space="preserve"> </w:t>
      </w:r>
      <w:r>
        <w:t>TKP</w:t>
      </w:r>
      <w:r>
        <w:rPr>
          <w:spacing w:val="35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prehľadne</w:t>
      </w:r>
      <w:r>
        <w:rPr>
          <w:spacing w:val="38"/>
        </w:rPr>
        <w:t xml:space="preserve"> </w:t>
      </w:r>
      <w:r>
        <w:t>uvedené</w:t>
      </w:r>
      <w:r>
        <w:rPr>
          <w:spacing w:val="38"/>
        </w:rPr>
        <w:t xml:space="preserve"> </w:t>
      </w:r>
      <w:r>
        <w:t>v</w:t>
      </w:r>
      <w:r w:rsidR="006C6F8E">
        <w:rPr>
          <w:spacing w:val="36"/>
        </w:rPr>
        <w:t> </w:t>
      </w:r>
      <w:r>
        <w:t>kapitole</w:t>
      </w:r>
      <w:r w:rsidR="006C6F8E">
        <w:t xml:space="preserve"> </w:t>
      </w:r>
      <w:r>
        <w:t>1.1</w:t>
      </w:r>
      <w:r>
        <w:rPr>
          <w:spacing w:val="31"/>
        </w:rPr>
        <w:t xml:space="preserve"> </w:t>
      </w:r>
      <w:r>
        <w:t>týchto</w:t>
      </w:r>
      <w:r>
        <w:rPr>
          <w:spacing w:val="32"/>
        </w:rPr>
        <w:t xml:space="preserve"> </w:t>
      </w:r>
      <w:r>
        <w:t>TKP.</w:t>
      </w:r>
    </w:p>
    <w:p w14:paraId="26931CE1" w14:textId="309157D6" w:rsidR="007127CB" w:rsidRDefault="007127CB" w:rsidP="00FD0735">
      <w:pPr>
        <w:pStyle w:val="Nadpis3"/>
      </w:pPr>
      <w:bookmarkStart w:id="42" w:name="_TOC_250121"/>
      <w:bookmarkStart w:id="43" w:name="_Toc178188191"/>
      <w:r>
        <w:t>Technické</w:t>
      </w:r>
      <w:r>
        <w:rPr>
          <w:spacing w:val="42"/>
        </w:rPr>
        <w:t xml:space="preserve"> </w:t>
      </w:r>
      <w:r>
        <w:t>špecifikácie</w:t>
      </w:r>
      <w:r>
        <w:rPr>
          <w:spacing w:val="4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ostatné</w:t>
      </w:r>
      <w:r>
        <w:rPr>
          <w:spacing w:val="46"/>
        </w:rPr>
        <w:t xml:space="preserve"> </w:t>
      </w:r>
      <w:r>
        <w:t>technické</w:t>
      </w:r>
      <w:r>
        <w:rPr>
          <w:spacing w:val="47"/>
        </w:rPr>
        <w:t xml:space="preserve"> </w:t>
      </w:r>
      <w:r>
        <w:t>normy</w:t>
      </w:r>
      <w:r>
        <w:rPr>
          <w:spacing w:val="39"/>
        </w:rPr>
        <w:t xml:space="preserve"> </w:t>
      </w:r>
      <w:r>
        <w:t>a</w:t>
      </w:r>
      <w:r w:rsidR="00C46F57">
        <w:t xml:space="preserve"> </w:t>
      </w:r>
      <w:r>
        <w:rPr>
          <w:spacing w:val="-64"/>
        </w:rPr>
        <w:t xml:space="preserve"> </w:t>
      </w:r>
      <w:bookmarkEnd w:id="42"/>
      <w:r>
        <w:t>predpisy</w:t>
      </w:r>
      <w:bookmarkEnd w:id="43"/>
    </w:p>
    <w:p w14:paraId="74C7A85F" w14:textId="77777777" w:rsidR="007127CB" w:rsidRDefault="007127CB" w:rsidP="006C6F8E">
      <w:r>
        <w:t>Všeobecné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technicko-organizačné</w:t>
      </w:r>
      <w:r>
        <w:rPr>
          <w:spacing w:val="1"/>
        </w:rPr>
        <w:t xml:space="preserve"> </w:t>
      </w:r>
      <w:r>
        <w:t>činnosti určujú technické normy (súpis 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 a</w:t>
      </w:r>
      <w:r>
        <w:rPr>
          <w:spacing w:val="1"/>
        </w:rPr>
        <w:t xml:space="preserve"> </w:t>
      </w:r>
      <w:r>
        <w:t>odkazy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ne sú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 kapitol TKP),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 TKP 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inak. Tieto</w:t>
      </w:r>
      <w:r>
        <w:rPr>
          <w:spacing w:val="58"/>
        </w:rPr>
        <w:t xml:space="preserve"> </w:t>
      </w:r>
      <w:r>
        <w:t>odlišnosti však</w:t>
      </w:r>
      <w:r>
        <w:rPr>
          <w:spacing w:val="1"/>
        </w:rPr>
        <w:t xml:space="preserve"> </w:t>
      </w:r>
      <w:r>
        <w:t>nesmú znížiť parametre uvedené v norme. Podpísaním Zmluvy o Dielo oboma zúčastnenými</w:t>
      </w:r>
      <w:r>
        <w:rPr>
          <w:spacing w:val="1"/>
        </w:rPr>
        <w:t xml:space="preserve"> </w:t>
      </w:r>
      <w:r>
        <w:t>stranami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výstavbe,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záväzné,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neoddeliteľná</w:t>
      </w:r>
      <w:r>
        <w:rPr>
          <w:spacing w:val="58"/>
        </w:rPr>
        <w:t xml:space="preserve"> </w:t>
      </w:r>
      <w:r>
        <w:t>súčasť</w:t>
      </w:r>
      <w:r>
        <w:rPr>
          <w:spacing w:val="1"/>
        </w:rPr>
        <w:t xml:space="preserve"> </w:t>
      </w:r>
      <w:r>
        <w:t>zmluvného</w:t>
      </w:r>
      <w:r>
        <w:rPr>
          <w:spacing w:val="16"/>
        </w:rPr>
        <w:t xml:space="preserve"> </w:t>
      </w:r>
      <w:r>
        <w:t>vzťahu.</w:t>
      </w:r>
    </w:p>
    <w:p w14:paraId="2A932D0A" w14:textId="77777777" w:rsidR="007127CB" w:rsidRDefault="007127CB" w:rsidP="006C6F8E"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nastať</w:t>
      </w:r>
      <w:r>
        <w:rPr>
          <w:spacing w:val="1"/>
        </w:rPr>
        <w:t xml:space="preserve"> </w:t>
      </w:r>
      <w:r>
        <w:t>situácie,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vstupuje</w:t>
      </w:r>
      <w:r>
        <w:rPr>
          <w:spacing w:val="1"/>
        </w:rPr>
        <w:t xml:space="preserve"> </w:t>
      </w:r>
      <w:r>
        <w:t>európska technická</w:t>
      </w:r>
      <w:r>
        <w:rPr>
          <w:spacing w:val="1"/>
        </w:rPr>
        <w:t xml:space="preserve"> </w:t>
      </w:r>
      <w:r>
        <w:t>špecifikácia (ďalej tiež „TŠ“),</w:t>
      </w:r>
      <w:r>
        <w:rPr>
          <w:spacing w:val="1"/>
        </w:rPr>
        <w:t xml:space="preserve"> </w:t>
      </w:r>
      <w:r>
        <w:t>znamená to</w:t>
      </w:r>
      <w:r>
        <w:rPr>
          <w:spacing w:val="58"/>
        </w:rPr>
        <w:t xml:space="preserve"> </w:t>
      </w:r>
      <w:r>
        <w:t>že</w:t>
      </w:r>
      <w:r>
        <w:rPr>
          <w:spacing w:val="58"/>
        </w:rPr>
        <w:t xml:space="preserve"> </w:t>
      </w:r>
      <w:r>
        <w:t>príslušná</w:t>
      </w:r>
      <w:r>
        <w:rPr>
          <w:spacing w:val="59"/>
        </w:rPr>
        <w:t xml:space="preserve"> </w:t>
      </w:r>
      <w:r>
        <w:t>výrobková norma</w:t>
      </w:r>
      <w:r>
        <w:rPr>
          <w:spacing w:val="1"/>
        </w:rPr>
        <w:t xml:space="preserve"> </w:t>
      </w:r>
      <w:r>
        <w:t>má Komisiou európskej únie -EK stanovené koexistenčné obdobie. Môže to vyvolať zmenu</w:t>
      </w:r>
      <w:r>
        <w:rPr>
          <w:spacing w:val="1"/>
        </w:rPr>
        <w:t xml:space="preserve"> </w:t>
      </w:r>
      <w:r>
        <w:t>zmluvného</w:t>
      </w:r>
      <w:r>
        <w:rPr>
          <w:spacing w:val="1"/>
        </w:rPr>
        <w:t xml:space="preserve"> </w:t>
      </w:r>
      <w:r>
        <w:t>vzťahu</w:t>
      </w:r>
      <w:r>
        <w:rPr>
          <w:spacing w:val="1"/>
        </w:rPr>
        <w:t xml:space="preserve"> </w:t>
      </w:r>
      <w:r>
        <w:t>ktorý</w:t>
      </w:r>
      <w:r>
        <w:rPr>
          <w:spacing w:val="59"/>
        </w:rPr>
        <w:t xml:space="preserve"> </w:t>
      </w:r>
      <w:r>
        <w:t>zaväzuje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diela.</w:t>
      </w:r>
      <w:r>
        <w:rPr>
          <w:spacing w:val="59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vznikne</w:t>
      </w:r>
      <w:r>
        <w:rPr>
          <w:spacing w:val="59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situácia,</w:t>
      </w:r>
      <w:r>
        <w:rPr>
          <w:spacing w:val="15"/>
        </w:rPr>
        <w:t xml:space="preserve"> </w:t>
      </w:r>
      <w:r>
        <w:t>potom:</w:t>
      </w:r>
    </w:p>
    <w:p w14:paraId="6B339B18" w14:textId="77777777" w:rsidR="007127CB" w:rsidRDefault="007127CB" w:rsidP="00A7783C">
      <w:pPr>
        <w:pStyle w:val="Odsekzoznamu"/>
        <w:widowControl w:val="0"/>
        <w:numPr>
          <w:ilvl w:val="0"/>
          <w:numId w:val="4"/>
        </w:numPr>
        <w:tabs>
          <w:tab w:val="left" w:pos="899"/>
        </w:tabs>
        <w:autoSpaceDE w:val="0"/>
        <w:autoSpaceDN w:val="0"/>
        <w:spacing w:before="127" w:after="0" w:line="242" w:lineRule="auto"/>
        <w:ind w:right="108" w:hanging="360"/>
        <w:contextualSpacing w:val="0"/>
      </w:pP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ako národnú tak aj európsku danú TŠ na základe ktorej predloží stavebnému dozoru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vyhlásenie</w:t>
      </w:r>
      <w:r>
        <w:rPr>
          <w:spacing w:val="17"/>
        </w:rPr>
        <w:t xml:space="preserve"> </w:t>
      </w:r>
      <w:r>
        <w:t>zhody,</w:t>
      </w:r>
    </w:p>
    <w:p w14:paraId="35D1C5FB" w14:textId="77777777" w:rsidR="007127CB" w:rsidRDefault="007127CB" w:rsidP="00A7783C">
      <w:pPr>
        <w:pStyle w:val="Odsekzoznamu"/>
        <w:widowControl w:val="0"/>
        <w:numPr>
          <w:ilvl w:val="0"/>
          <w:numId w:val="4"/>
        </w:numPr>
        <w:tabs>
          <w:tab w:val="left" w:pos="899"/>
        </w:tabs>
        <w:autoSpaceDE w:val="0"/>
        <w:autoSpaceDN w:val="0"/>
        <w:spacing w:before="124" w:after="0" w:line="244" w:lineRule="auto"/>
        <w:ind w:right="108" w:hanging="360"/>
        <w:contextualSpacing w:val="0"/>
      </w:pPr>
      <w:r>
        <w:t>pred</w:t>
      </w:r>
      <w:r>
        <w:rPr>
          <w:spacing w:val="59"/>
        </w:rPr>
        <w:t xml:space="preserve"> </w:t>
      </w:r>
      <w:r>
        <w:t>ukončením</w:t>
      </w:r>
      <w:r>
        <w:rPr>
          <w:spacing w:val="59"/>
        </w:rPr>
        <w:t xml:space="preserve"> </w:t>
      </w:r>
      <w:r>
        <w:t>koexistenčného</w:t>
      </w:r>
      <w:r>
        <w:rPr>
          <w:spacing w:val="59"/>
        </w:rPr>
        <w:t xml:space="preserve"> </w:t>
      </w:r>
      <w:r>
        <w:t>obdobia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prednostne</w:t>
      </w:r>
      <w:r>
        <w:rPr>
          <w:spacing w:val="59"/>
        </w:rPr>
        <w:t xml:space="preserve"> </w:t>
      </w:r>
      <w:r>
        <w:t>uplatniť</w:t>
      </w:r>
      <w:r>
        <w:rPr>
          <w:spacing w:val="-56"/>
        </w:rPr>
        <w:t xml:space="preserve"> </w:t>
      </w:r>
      <w:r>
        <w:t>európsku TŠ a v súlade s oznámením príslušnej notifikovanej osoby označí výrobok</w:t>
      </w:r>
      <w:r>
        <w:rPr>
          <w:spacing w:val="1"/>
        </w:rPr>
        <w:t xml:space="preserve"> </w:t>
      </w:r>
      <w:r>
        <w:t>európskym</w:t>
      </w:r>
      <w:r>
        <w:rPr>
          <w:spacing w:val="15"/>
        </w:rPr>
        <w:t xml:space="preserve"> </w:t>
      </w:r>
      <w:r>
        <w:t>označením</w:t>
      </w:r>
      <w:r>
        <w:rPr>
          <w:spacing w:val="15"/>
        </w:rPr>
        <w:t xml:space="preserve"> </w:t>
      </w:r>
      <w:r>
        <w:t>zhody</w:t>
      </w:r>
      <w:r>
        <w:rPr>
          <w:spacing w:val="15"/>
        </w:rPr>
        <w:t xml:space="preserve"> </w:t>
      </w:r>
      <w:r>
        <w:t>CE,</w:t>
      </w:r>
    </w:p>
    <w:p w14:paraId="4BA4F524" w14:textId="77777777" w:rsidR="007127CB" w:rsidRDefault="007127CB" w:rsidP="00A7783C">
      <w:pPr>
        <w:pStyle w:val="Odsekzoznamu"/>
        <w:widowControl w:val="0"/>
        <w:numPr>
          <w:ilvl w:val="0"/>
          <w:numId w:val="4"/>
        </w:numPr>
        <w:tabs>
          <w:tab w:val="left" w:pos="899"/>
        </w:tabs>
        <w:autoSpaceDE w:val="0"/>
        <w:autoSpaceDN w:val="0"/>
        <w:spacing w:before="116" w:after="0" w:line="244" w:lineRule="auto"/>
        <w:ind w:right="106" w:hanging="360"/>
        <w:contextualSpacing w:val="0"/>
      </w:pPr>
      <w:r>
        <w:t>dátum ukončenia koexistenčného obdobia znamená, že na trh sa môžu uvádzať iba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vyrobené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európskym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CE.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však</w:t>
      </w:r>
      <w:r>
        <w:rPr>
          <w:spacing w:val="58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zabudovať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vyrobený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ukončenia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odberateľ</w:t>
      </w:r>
      <w:r>
        <w:rPr>
          <w:spacing w:val="58"/>
        </w:rPr>
        <w:t xml:space="preserve"> </w:t>
      </w:r>
      <w:r>
        <w:t>dozvie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úradného</w:t>
      </w:r>
      <w:r>
        <w:rPr>
          <w:spacing w:val="58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(OJEC)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416/2004</w:t>
      </w:r>
      <w:r>
        <w:rPr>
          <w:spacing w:val="15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z..</w:t>
      </w:r>
    </w:p>
    <w:p w14:paraId="125D4072" w14:textId="77777777" w:rsidR="007127CB" w:rsidRDefault="007127CB" w:rsidP="00FD0735">
      <w:pPr>
        <w:pStyle w:val="Nadpis3"/>
      </w:pPr>
      <w:bookmarkStart w:id="44" w:name="_TOC_250120"/>
      <w:bookmarkStart w:id="45" w:name="_Toc178188192"/>
      <w:r>
        <w:t>Technické</w:t>
      </w:r>
      <w:r>
        <w:rPr>
          <w:spacing w:val="56"/>
        </w:rPr>
        <w:t xml:space="preserve"> </w:t>
      </w:r>
      <w:bookmarkEnd w:id="44"/>
      <w:r>
        <w:t>predpisy</w:t>
      </w:r>
      <w:bookmarkEnd w:id="45"/>
    </w:p>
    <w:p w14:paraId="1E7E0B24" w14:textId="77777777" w:rsidR="007127CB" w:rsidRDefault="007127CB" w:rsidP="006C6F8E">
      <w:r>
        <w:t>Typové</w:t>
      </w:r>
      <w:r>
        <w:rPr>
          <w:spacing w:val="8"/>
        </w:rPr>
        <w:t xml:space="preserve"> </w:t>
      </w:r>
      <w:r>
        <w:t>podklady</w:t>
      </w:r>
      <w:r>
        <w:rPr>
          <w:spacing w:val="4"/>
        </w:rPr>
        <w:t xml:space="preserve"> </w:t>
      </w:r>
      <w:r>
        <w:t>stanovujú</w:t>
      </w:r>
      <w:r>
        <w:rPr>
          <w:spacing w:val="7"/>
        </w:rPr>
        <w:t xml:space="preserve"> </w:t>
      </w:r>
      <w:r>
        <w:t>riešenie</w:t>
      </w:r>
      <w:r>
        <w:rPr>
          <w:spacing w:val="7"/>
        </w:rPr>
        <w:t xml:space="preserve"> </w:t>
      </w:r>
      <w:r>
        <w:t>stavebných</w:t>
      </w:r>
      <w:r>
        <w:rPr>
          <w:spacing w:val="10"/>
        </w:rPr>
        <w:t xml:space="preserve"> </w:t>
      </w:r>
      <w:r>
        <w:t>dielov,</w:t>
      </w:r>
      <w:r>
        <w:rPr>
          <w:spacing w:val="8"/>
        </w:rPr>
        <w:t xml:space="preserve"> </w:t>
      </w:r>
      <w:r>
        <w:t>sústav</w:t>
      </w:r>
      <w:r>
        <w:rPr>
          <w:spacing w:val="4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stavebných</w:t>
      </w:r>
      <w:r>
        <w:rPr>
          <w:spacing w:val="64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konštrukčných</w:t>
      </w:r>
      <w:r>
        <w:rPr>
          <w:spacing w:val="17"/>
        </w:rPr>
        <w:t xml:space="preserve"> </w:t>
      </w:r>
      <w:r>
        <w:t>častí.</w:t>
      </w:r>
    </w:p>
    <w:p w14:paraId="647E209E" w14:textId="77777777" w:rsidR="007127CB" w:rsidRDefault="007127CB" w:rsidP="006C6F8E">
      <w:r>
        <w:t>Typizačné</w:t>
      </w:r>
      <w:r>
        <w:rPr>
          <w:spacing w:val="27"/>
        </w:rPr>
        <w:t xml:space="preserve"> </w:t>
      </w:r>
      <w:r>
        <w:t>smernice</w:t>
      </w:r>
      <w:r>
        <w:rPr>
          <w:spacing w:val="27"/>
        </w:rPr>
        <w:t xml:space="preserve"> </w:t>
      </w:r>
      <w:r>
        <w:t>stanovujú</w:t>
      </w:r>
      <w:r>
        <w:rPr>
          <w:spacing w:val="27"/>
        </w:rPr>
        <w:t xml:space="preserve"> </w:t>
      </w:r>
      <w:r>
        <w:t>všeobecné</w:t>
      </w:r>
      <w:r>
        <w:rPr>
          <w:spacing w:val="24"/>
        </w:rPr>
        <w:t xml:space="preserve"> </w:t>
      </w:r>
      <w:r>
        <w:t>technické</w:t>
      </w:r>
      <w:r>
        <w:rPr>
          <w:spacing w:val="24"/>
        </w:rPr>
        <w:t xml:space="preserve"> </w:t>
      </w:r>
      <w:r>
        <w:t>riešenia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požiadavky</w:t>
      </w:r>
      <w:r>
        <w:rPr>
          <w:spacing w:val="24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účelové</w:t>
      </w:r>
      <w:r>
        <w:rPr>
          <w:spacing w:val="22"/>
        </w:rPr>
        <w:t xml:space="preserve"> </w:t>
      </w:r>
      <w:r>
        <w:t>druhy</w:t>
      </w:r>
      <w:r>
        <w:rPr>
          <w:spacing w:val="19"/>
        </w:rPr>
        <w:t xml:space="preserve"> </w:t>
      </w:r>
      <w:r>
        <w:t>stavebných</w:t>
      </w:r>
      <w:r>
        <w:rPr>
          <w:spacing w:val="19"/>
        </w:rPr>
        <w:t xml:space="preserve"> </w:t>
      </w:r>
      <w:r>
        <w:t>objektov</w:t>
      </w:r>
      <w:r>
        <w:rPr>
          <w:spacing w:val="20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ich</w:t>
      </w:r>
      <w:r>
        <w:rPr>
          <w:spacing w:val="19"/>
        </w:rPr>
        <w:t xml:space="preserve"> </w:t>
      </w:r>
      <w:r>
        <w:t>konštrukčných</w:t>
      </w:r>
      <w:r>
        <w:rPr>
          <w:spacing w:val="19"/>
        </w:rPr>
        <w:t xml:space="preserve"> </w:t>
      </w:r>
      <w:r>
        <w:t>častí.</w:t>
      </w:r>
    </w:p>
    <w:p w14:paraId="55B6449C" w14:textId="638B3398" w:rsidR="007127CB" w:rsidRDefault="007127CB" w:rsidP="006C6F8E">
      <w:r>
        <w:t>Zborníky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riešení</w:t>
      </w:r>
      <w:r>
        <w:rPr>
          <w:spacing w:val="58"/>
        </w:rPr>
        <w:t xml:space="preserve"> </w:t>
      </w:r>
      <w:r>
        <w:t>(vzorové</w:t>
      </w:r>
      <w:r>
        <w:rPr>
          <w:spacing w:val="59"/>
        </w:rPr>
        <w:t xml:space="preserve"> </w:t>
      </w:r>
      <w:r>
        <w:t>listy)</w:t>
      </w:r>
      <w:r>
        <w:rPr>
          <w:spacing w:val="58"/>
        </w:rPr>
        <w:t xml:space="preserve"> </w:t>
      </w:r>
      <w:r>
        <w:t>obsahujú</w:t>
      </w:r>
      <w:r>
        <w:rPr>
          <w:spacing w:val="59"/>
        </w:rPr>
        <w:t xml:space="preserve"> </w:t>
      </w:r>
      <w:r>
        <w:t>informácie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typizovaných</w:t>
      </w:r>
      <w:r>
        <w:rPr>
          <w:spacing w:val="58"/>
        </w:rPr>
        <w:t xml:space="preserve"> </w:t>
      </w:r>
      <w:r>
        <w:t>riešeniach</w:t>
      </w:r>
      <w:r w:rsidR="00AA43A2">
        <w:t xml:space="preserve"> </w:t>
      </w:r>
      <w:r>
        <w:rPr>
          <w:spacing w:val="-5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takých</w:t>
      </w:r>
      <w:r>
        <w:rPr>
          <w:spacing w:val="27"/>
        </w:rPr>
        <w:t xml:space="preserve"> </w:t>
      </w:r>
      <w:r>
        <w:t>riešeniach,</w:t>
      </w:r>
      <w:r>
        <w:rPr>
          <w:spacing w:val="32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vhodnosti</w:t>
      </w:r>
      <w:r>
        <w:rPr>
          <w:spacing w:val="29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opakovanému</w:t>
      </w:r>
      <w:r>
        <w:rPr>
          <w:spacing w:val="31"/>
        </w:rPr>
        <w:t xml:space="preserve"> </w:t>
      </w:r>
      <w:r>
        <w:t>použitiu</w:t>
      </w:r>
      <w:r>
        <w:rPr>
          <w:spacing w:val="31"/>
        </w:rPr>
        <w:t xml:space="preserve"> </w:t>
      </w:r>
      <w:r>
        <w:t>rozhodol</w:t>
      </w:r>
      <w:r>
        <w:rPr>
          <w:spacing w:val="27"/>
        </w:rPr>
        <w:t xml:space="preserve"> </w:t>
      </w:r>
      <w:r>
        <w:t>príslušný</w:t>
      </w:r>
    </w:p>
    <w:p w14:paraId="4C72EE23" w14:textId="77777777" w:rsidR="007127CB" w:rsidRDefault="007127CB" w:rsidP="006C6F8E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702689E8" w14:textId="77777777" w:rsidR="007127CB" w:rsidRDefault="007127CB" w:rsidP="006C6F8E">
      <w:pPr>
        <w:rPr>
          <w:sz w:val="15"/>
        </w:rPr>
      </w:pPr>
    </w:p>
    <w:p w14:paraId="11857747" w14:textId="77777777" w:rsidR="007127CB" w:rsidRDefault="007127CB" w:rsidP="006C6F8E">
      <w:r>
        <w:t>ústredný</w:t>
      </w:r>
      <w:r>
        <w:rPr>
          <w:spacing w:val="1"/>
        </w:rPr>
        <w:t xml:space="preserve"> </w:t>
      </w:r>
      <w:r>
        <w:t>orgán,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ním</w:t>
      </w:r>
      <w:r>
        <w:rPr>
          <w:spacing w:val="58"/>
        </w:rPr>
        <w:t xml:space="preserve"> </w:t>
      </w:r>
      <w:r>
        <w:t>poverená</w:t>
      </w:r>
      <w:r>
        <w:rPr>
          <w:spacing w:val="59"/>
        </w:rPr>
        <w:t xml:space="preserve"> </w:t>
      </w:r>
      <w:r>
        <w:t>inštitúcia,</w:t>
      </w:r>
      <w:r>
        <w:rPr>
          <w:spacing w:val="58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Národná</w:t>
      </w:r>
      <w:r>
        <w:rPr>
          <w:spacing w:val="58"/>
        </w:rPr>
        <w:t xml:space="preserve"> </w:t>
      </w:r>
      <w:r>
        <w:t>diaľničná</w:t>
      </w:r>
      <w:r>
        <w:rPr>
          <w:spacing w:val="59"/>
        </w:rPr>
        <w:t xml:space="preserve"> </w:t>
      </w:r>
      <w:r>
        <w:t>spoločnosť</w:t>
      </w:r>
      <w:r>
        <w:rPr>
          <w:spacing w:val="58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5"/>
        </w:rPr>
        <w:t xml:space="preserve"> </w:t>
      </w:r>
      <w:r>
        <w:t>„NDS“)</w:t>
      </w:r>
      <w:r>
        <w:rPr>
          <w:spacing w:val="18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Slovenská</w:t>
      </w:r>
      <w:r>
        <w:rPr>
          <w:spacing w:val="16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ciest</w:t>
      </w:r>
      <w:r>
        <w:rPr>
          <w:spacing w:val="19"/>
        </w:rPr>
        <w:t xml:space="preserve"> </w:t>
      </w:r>
      <w:r>
        <w:t>(ďalej</w:t>
      </w:r>
      <w:r>
        <w:rPr>
          <w:spacing w:val="20"/>
        </w:rPr>
        <w:t xml:space="preserve"> </w:t>
      </w:r>
      <w:r>
        <w:t>len</w:t>
      </w:r>
      <w:r>
        <w:rPr>
          <w:spacing w:val="16"/>
        </w:rPr>
        <w:t xml:space="preserve"> </w:t>
      </w:r>
      <w:r>
        <w:t>„SSC“).</w:t>
      </w:r>
    </w:p>
    <w:p w14:paraId="483DAB25" w14:textId="77777777" w:rsidR="007127CB" w:rsidRDefault="007127CB" w:rsidP="006C6F8E">
      <w:r>
        <w:t>Tieto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rezortné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normatívneho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schválené</w:t>
      </w:r>
      <w:r>
        <w:rPr>
          <w:spacing w:val="1"/>
        </w:rPr>
        <w:t xml:space="preserve"> </w:t>
      </w:r>
      <w:r>
        <w:t>ústredným</w:t>
      </w:r>
      <w:r>
        <w:rPr>
          <w:spacing w:val="1"/>
        </w:rPr>
        <w:t xml:space="preserve"> </w:t>
      </w:r>
      <w:r>
        <w:t>orgánom</w:t>
      </w:r>
      <w:r>
        <w:rPr>
          <w:spacing w:val="33"/>
        </w:rPr>
        <w:t xml:space="preserve"> </w:t>
      </w:r>
      <w:r>
        <w:t>štátnej</w:t>
      </w:r>
      <w:r>
        <w:rPr>
          <w:spacing w:val="34"/>
        </w:rPr>
        <w:t xml:space="preserve"> </w:t>
      </w:r>
      <w:r>
        <w:t>správy</w:t>
      </w:r>
      <w:r>
        <w:rPr>
          <w:spacing w:val="28"/>
        </w:rPr>
        <w:t xml:space="preserve"> </w:t>
      </w:r>
      <w:r>
        <w:t>pozemných</w:t>
      </w:r>
      <w:r>
        <w:rPr>
          <w:spacing w:val="32"/>
        </w:rPr>
        <w:t xml:space="preserve"> </w:t>
      </w:r>
      <w:r>
        <w:t>komunikácií</w:t>
      </w:r>
      <w:r>
        <w:rPr>
          <w:spacing w:val="33"/>
        </w:rPr>
        <w:t xml:space="preserve"> </w:t>
      </w:r>
      <w:r>
        <w:t>sú</w:t>
      </w:r>
      <w:r>
        <w:rPr>
          <w:spacing w:val="36"/>
        </w:rPr>
        <w:t xml:space="preserve"> </w:t>
      </w:r>
      <w:r>
        <w:t>záväzné</w:t>
      </w:r>
      <w:r>
        <w:rPr>
          <w:spacing w:val="35"/>
        </w:rPr>
        <w:t xml:space="preserve"> </w:t>
      </w:r>
      <w:r>
        <w:t>len</w:t>
      </w:r>
      <w:r>
        <w:rPr>
          <w:spacing w:val="35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tých</w:t>
      </w:r>
      <w:r>
        <w:rPr>
          <w:spacing w:val="31"/>
        </w:rPr>
        <w:t xml:space="preserve"> </w:t>
      </w:r>
      <w:r>
        <w:t>bodoch,</w:t>
      </w:r>
      <w:r>
        <w:rPr>
          <w:spacing w:val="34"/>
        </w:rPr>
        <w:t xml:space="preserve"> </w:t>
      </w:r>
      <w:r>
        <w:t>ktoré</w:t>
      </w:r>
      <w:r>
        <w:rPr>
          <w:spacing w:val="31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častiach.</w:t>
      </w:r>
      <w:r>
        <w:rPr>
          <w:spacing w:val="1"/>
        </w:rPr>
        <w:t xml:space="preserve"> </w:t>
      </w:r>
      <w:r>
        <w:t>Nesmú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tieto</w:t>
      </w:r>
      <w:r>
        <w:rPr>
          <w:spacing w:val="58"/>
        </w:rPr>
        <w:t xml:space="preserve"> </w:t>
      </w:r>
      <w:r>
        <w:t>predpisy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 s právnymi aktmi ES a ak sú špecificky prísnejšie v ukazovateľoch, parametroch a</w:t>
      </w:r>
      <w:r>
        <w:rPr>
          <w:spacing w:val="1"/>
        </w:rPr>
        <w:t xml:space="preserve"> </w:t>
      </w:r>
      <w:r>
        <w:t>kritériách ako stanovuje príslušná hEN, musia sa predložiť na notifikáciu európskej Komisii,</w:t>
      </w:r>
      <w:r>
        <w:rPr>
          <w:spacing w:val="1"/>
        </w:rPr>
        <w:t xml:space="preserve"> </w:t>
      </w:r>
      <w:r>
        <w:t>prostredníctvom útvaru na Úrade pre normalizáciu metrológiu a skúšobníctvo SR (ďalej len</w:t>
      </w:r>
      <w:r>
        <w:rPr>
          <w:spacing w:val="1"/>
        </w:rPr>
        <w:t xml:space="preserve"> </w:t>
      </w:r>
      <w:r>
        <w:t>ÚNMS</w:t>
      </w:r>
      <w:r>
        <w:rPr>
          <w:spacing w:val="18"/>
        </w:rPr>
        <w:t xml:space="preserve"> </w:t>
      </w:r>
      <w:r>
        <w:t>SR“)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Bruselu.</w:t>
      </w:r>
    </w:p>
    <w:p w14:paraId="00DB87CE" w14:textId="77777777" w:rsidR="007127CB" w:rsidRDefault="007127CB" w:rsidP="00FD0735">
      <w:pPr>
        <w:pStyle w:val="Nadpis3"/>
      </w:pPr>
      <w:bookmarkStart w:id="46" w:name="_TOC_250119"/>
      <w:bookmarkStart w:id="47" w:name="_Toc178188193"/>
      <w:r>
        <w:t>Vyhlásenie</w:t>
      </w:r>
      <w:r>
        <w:rPr>
          <w:spacing w:val="33"/>
        </w:rPr>
        <w:t xml:space="preserve"> </w:t>
      </w:r>
      <w:r>
        <w:t>zhody</w:t>
      </w:r>
      <w:r>
        <w:rPr>
          <w:spacing w:val="3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podklady</w:t>
      </w:r>
      <w:r>
        <w:rPr>
          <w:spacing w:val="32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k</w:t>
      </w:r>
      <w:r>
        <w:rPr>
          <w:spacing w:val="41"/>
        </w:rPr>
        <w:t xml:space="preserve"> </w:t>
      </w:r>
      <w:r>
        <w:t>jeho</w:t>
      </w:r>
      <w:r>
        <w:rPr>
          <w:spacing w:val="36"/>
        </w:rPr>
        <w:t xml:space="preserve"> </w:t>
      </w:r>
      <w:bookmarkEnd w:id="46"/>
      <w:r>
        <w:t>vydaniu</w:t>
      </w:r>
      <w:bookmarkEnd w:id="47"/>
    </w:p>
    <w:p w14:paraId="00F5A9C1" w14:textId="77777777" w:rsidR="007127CB" w:rsidRDefault="007127CB" w:rsidP="006C6F8E">
      <w:r>
        <w:t>Právne relevantným dokladom pre zhotoviteľa i objednávateľa podľa ustanovení zákonov o</w:t>
      </w:r>
      <w:r>
        <w:rPr>
          <w:spacing w:val="1"/>
        </w:rPr>
        <w:t xml:space="preserve"> </w:t>
      </w:r>
      <w:r>
        <w:t>stavebných výrobkoch i zákona o technických požiadavkách na výrobky je Vyhlásenie zhody</w:t>
      </w:r>
      <w:r>
        <w:rPr>
          <w:spacing w:val="1"/>
        </w:rPr>
        <w:t xml:space="preserve"> </w:t>
      </w:r>
      <w:r>
        <w:t>(ďalej</w:t>
      </w:r>
      <w:r>
        <w:rPr>
          <w:spacing w:val="22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„Vz“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vyhlásenie</w:t>
      </w:r>
      <w:r>
        <w:rPr>
          <w:spacing w:val="23"/>
        </w:rPr>
        <w:t xml:space="preserve"> </w:t>
      </w:r>
      <w:r>
        <w:t>zhody</w:t>
      </w:r>
      <w:r>
        <w:rPr>
          <w:spacing w:val="24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ES</w:t>
      </w:r>
      <w:r>
        <w:rPr>
          <w:spacing w:val="20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„ES</w:t>
      </w:r>
      <w:r>
        <w:rPr>
          <w:spacing w:val="22"/>
        </w:rPr>
        <w:t xml:space="preserve"> </w:t>
      </w:r>
      <w:r>
        <w:t>Vz“)</w:t>
      </w:r>
      <w:r>
        <w:rPr>
          <w:spacing w:val="25"/>
        </w:rPr>
        <w:t xml:space="preserve"> </w:t>
      </w:r>
      <w:r>
        <w:t>pre</w:t>
      </w:r>
      <w:r>
        <w:rPr>
          <w:spacing w:val="20"/>
        </w:rPr>
        <w:t xml:space="preserve"> </w:t>
      </w:r>
      <w:r>
        <w:t>tzv.</w:t>
      </w:r>
      <w:r>
        <w:rPr>
          <w:spacing w:val="23"/>
        </w:rPr>
        <w:t xml:space="preserve"> </w:t>
      </w:r>
      <w:r>
        <w:t>určené</w:t>
      </w:r>
      <w:r>
        <w:rPr>
          <w:spacing w:val="23"/>
        </w:rPr>
        <w:t xml:space="preserve"> </w:t>
      </w:r>
      <w:r>
        <w:t>výrobky..</w:t>
      </w:r>
    </w:p>
    <w:p w14:paraId="6B7E0244" w14:textId="77777777" w:rsidR="007127CB" w:rsidRDefault="007127CB" w:rsidP="006C6F8E">
      <w:r>
        <w:t>Vzhľadom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skutočnosti,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mnohé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betónové</w:t>
      </w:r>
      <w:r>
        <w:rPr>
          <w:spacing w:val="1"/>
        </w:rPr>
        <w:t xml:space="preserve"> </w:t>
      </w:r>
      <w:r>
        <w:t>prefabrikované</w:t>
      </w:r>
      <w:r>
        <w:rPr>
          <w:spacing w:val="1"/>
        </w:rPr>
        <w:t xml:space="preserve"> </w:t>
      </w:r>
      <w:r>
        <w:t>nosníky, priečne delené konštrukcie mostov, protihlukové steny, betónové zvodidlá, mostné</w:t>
      </w:r>
      <w:r>
        <w:rPr>
          <w:spacing w:val="1"/>
        </w:rPr>
        <w:t xml:space="preserve"> </w:t>
      </w:r>
      <w:r>
        <w:t>závery či portály dopravného značenia a iné stavebné výrobky sa začínajú vyrábať pre 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prefabrikáty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závode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dokumentácie,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typových</w:t>
      </w:r>
      <w:r>
        <w:rPr>
          <w:spacing w:val="1"/>
        </w:rPr>
        <w:t xml:space="preserve"> </w:t>
      </w:r>
      <w:r>
        <w:t>podkladov</w:t>
      </w:r>
      <w:r>
        <w:rPr>
          <w:spacing w:val="1"/>
        </w:rPr>
        <w:t xml:space="preserve"> </w:t>
      </w:r>
      <w:r>
        <w:t>výrobcu,</w:t>
      </w:r>
      <w:r>
        <w:rPr>
          <w:spacing w:val="1"/>
        </w:rPr>
        <w:t xml:space="preserve"> </w:t>
      </w:r>
      <w:r>
        <w:t>odberateľ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predloženie</w:t>
      </w:r>
      <w:r>
        <w:rPr>
          <w:spacing w:val="59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vyhlásení</w:t>
      </w:r>
      <w:r>
        <w:rPr>
          <w:spacing w:val="1"/>
        </w:rPr>
        <w:t xml:space="preserve"> </w:t>
      </w:r>
      <w:r>
        <w:t>zhody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zabudovaním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konštrukcie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najneskôr</w:t>
      </w:r>
      <w:r>
        <w:rPr>
          <w:spacing w:val="59"/>
        </w:rPr>
        <w:t xml:space="preserve"> </w:t>
      </w:r>
      <w:r>
        <w:t>však</w:t>
      </w:r>
      <w:r>
        <w:rPr>
          <w:spacing w:val="59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kolaudačnému</w:t>
      </w:r>
      <w:r>
        <w:rPr>
          <w:spacing w:val="46"/>
        </w:rPr>
        <w:t xml:space="preserve"> </w:t>
      </w:r>
      <w:r>
        <w:t>konaniu.</w:t>
      </w:r>
      <w:r>
        <w:rPr>
          <w:spacing w:val="47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opačnom</w:t>
      </w:r>
      <w:r>
        <w:rPr>
          <w:spacing w:val="47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nemôže</w:t>
      </w:r>
      <w:r>
        <w:rPr>
          <w:spacing w:val="46"/>
        </w:rPr>
        <w:t xml:space="preserve"> </w:t>
      </w:r>
      <w:r>
        <w:t>byť</w:t>
      </w:r>
      <w:r>
        <w:rPr>
          <w:spacing w:val="48"/>
        </w:rPr>
        <w:t xml:space="preserve"> </w:t>
      </w:r>
      <w:r>
        <w:t>stavba</w:t>
      </w:r>
      <w:r>
        <w:rPr>
          <w:spacing w:val="46"/>
        </w:rPr>
        <w:t xml:space="preserve"> </w:t>
      </w:r>
      <w:r>
        <w:t>prípadne</w:t>
      </w:r>
      <w:r>
        <w:rPr>
          <w:spacing w:val="44"/>
        </w:rPr>
        <w:t xml:space="preserve"> </w:t>
      </w:r>
      <w:r>
        <w:t>jej</w:t>
      </w:r>
      <w:r>
        <w:rPr>
          <w:spacing w:val="48"/>
        </w:rPr>
        <w:t xml:space="preserve"> </w:t>
      </w:r>
      <w:r>
        <w:t>časť</w:t>
      </w:r>
      <w:r>
        <w:rPr>
          <w:spacing w:val="47"/>
        </w:rPr>
        <w:t xml:space="preserve"> </w:t>
      </w:r>
      <w:r>
        <w:t>prevzatá</w:t>
      </w:r>
      <w:r>
        <w:rPr>
          <w:spacing w:val="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trvalého</w:t>
      </w:r>
      <w:r>
        <w:rPr>
          <w:spacing w:val="17"/>
        </w:rPr>
        <w:t xml:space="preserve"> </w:t>
      </w:r>
      <w:r>
        <w:t>užívania.</w:t>
      </w:r>
    </w:p>
    <w:p w14:paraId="5C29D609" w14:textId="77777777" w:rsidR="007127CB" w:rsidRDefault="007127CB" w:rsidP="006C6F8E">
      <w:r>
        <w:t>Pojem</w:t>
      </w:r>
      <w:r>
        <w:rPr>
          <w:spacing w:val="1"/>
        </w:rPr>
        <w:t xml:space="preserve"> </w:t>
      </w:r>
      <w:r>
        <w:t>„uvádzanie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trh“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výrobkoch</w:t>
      </w:r>
      <w:r>
        <w:rPr>
          <w:spacing w:val="58"/>
        </w:rPr>
        <w:t xml:space="preserve"> </w:t>
      </w:r>
      <w:r>
        <w:t>nie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exaktne deklarovaný, preto jurisdikcia</w:t>
      </w:r>
      <w:r>
        <w:rPr>
          <w:vertAlign w:val="superscript"/>
        </w:rPr>
        <w:t>2</w:t>
      </w:r>
      <w:r>
        <w:t xml:space="preserve"> v slovenskom právnom systéme umožňuje použiť pri</w:t>
      </w:r>
      <w:r>
        <w:rPr>
          <w:spacing w:val="1"/>
        </w:rPr>
        <w:t xml:space="preserve"> </w:t>
      </w:r>
      <w:r>
        <w:t>vysvetľovaní</w:t>
      </w:r>
      <w:r>
        <w:rPr>
          <w:spacing w:val="1"/>
        </w:rPr>
        <w:t xml:space="preserve"> </w:t>
      </w:r>
      <w:r>
        <w:t>pojmov</w:t>
      </w:r>
      <w:r>
        <w:rPr>
          <w:spacing w:val="1"/>
        </w:rPr>
        <w:t xml:space="preserve"> </w:t>
      </w:r>
      <w:r>
        <w:t>nekontroverzné</w:t>
      </w:r>
      <w:r>
        <w:rPr>
          <w:spacing w:val="1"/>
        </w:rPr>
        <w:t xml:space="preserve"> </w:t>
      </w:r>
      <w:r>
        <w:t>vysvetlenie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príbuzného</w:t>
      </w:r>
      <w:r>
        <w:rPr>
          <w:spacing w:val="1"/>
        </w:rPr>
        <w:t xml:space="preserve"> </w:t>
      </w:r>
      <w:r>
        <w:t>zákonného</w:t>
      </w:r>
      <w:r>
        <w:rPr>
          <w:spacing w:val="16"/>
        </w:rPr>
        <w:t xml:space="preserve"> </w:t>
      </w:r>
      <w:r>
        <w:t>predpisu</w:t>
      </w:r>
    </w:p>
    <w:p w14:paraId="4C04F501" w14:textId="77777777" w:rsidR="007127CB" w:rsidRDefault="007127CB" w:rsidP="006C6F8E">
      <w:r>
        <w:t>V</w:t>
      </w:r>
      <w:r>
        <w:rPr>
          <w:spacing w:val="42"/>
        </w:rPr>
        <w:t xml:space="preserve"> </w:t>
      </w:r>
      <w:r>
        <w:t>súvislosti</w:t>
      </w:r>
      <w:r>
        <w:rPr>
          <w:spacing w:val="37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vyhlásením</w:t>
      </w:r>
      <w:r>
        <w:rPr>
          <w:spacing w:val="45"/>
        </w:rPr>
        <w:t xml:space="preserve"> </w:t>
      </w:r>
      <w:r>
        <w:t>zhody</w:t>
      </w:r>
      <w:r>
        <w:rPr>
          <w:spacing w:val="36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používa</w:t>
      </w:r>
      <w:r>
        <w:rPr>
          <w:spacing w:val="44"/>
        </w:rPr>
        <w:t xml:space="preserve"> </w:t>
      </w:r>
      <w:r>
        <w:t>toto</w:t>
      </w:r>
      <w:r>
        <w:rPr>
          <w:spacing w:val="43"/>
        </w:rPr>
        <w:t xml:space="preserve"> </w:t>
      </w:r>
      <w:r>
        <w:t>názvoslovie:</w:t>
      </w:r>
    </w:p>
    <w:p w14:paraId="75380A1E" w14:textId="77777777"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before="122" w:after="0" w:line="242" w:lineRule="auto"/>
        <w:ind w:right="106" w:hanging="360"/>
        <w:contextualSpacing w:val="0"/>
      </w:pPr>
      <w:r>
        <w:t>výrobok</w:t>
      </w:r>
      <w:r>
        <w:rPr>
          <w:spacing w:val="33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každá</w:t>
      </w:r>
      <w:r>
        <w:rPr>
          <w:spacing w:val="32"/>
        </w:rPr>
        <w:t xml:space="preserve"> </w:t>
      </w:r>
      <w:r>
        <w:t>vec,</w:t>
      </w:r>
      <w:r>
        <w:rPr>
          <w:spacing w:val="31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bola</w:t>
      </w:r>
      <w:r>
        <w:rPr>
          <w:spacing w:val="32"/>
        </w:rPr>
        <w:t xml:space="preserve"> </w:t>
      </w:r>
      <w:r>
        <w:t>vyrobená,</w:t>
      </w:r>
      <w:r>
        <w:rPr>
          <w:spacing w:val="35"/>
        </w:rPr>
        <w:t xml:space="preserve"> </w:t>
      </w:r>
      <w:r>
        <w:t>vyťažená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inak</w:t>
      </w:r>
      <w:r>
        <w:rPr>
          <w:spacing w:val="33"/>
        </w:rPr>
        <w:t xml:space="preserve"> </w:t>
      </w:r>
      <w:r>
        <w:t>získaná,</w:t>
      </w:r>
      <w:r>
        <w:rPr>
          <w:spacing w:val="31"/>
        </w:rPr>
        <w:t xml:space="preserve"> </w:t>
      </w:r>
      <w:r>
        <w:t>bez</w:t>
      </w:r>
      <w:r>
        <w:rPr>
          <w:spacing w:val="30"/>
        </w:rPr>
        <w:t xml:space="preserve"> </w:t>
      </w:r>
      <w:r>
        <w:t>ohľadu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uvedenie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prevádzky</w:t>
      </w:r>
    </w:p>
    <w:p w14:paraId="01E90A2D" w14:textId="77777777"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after="0" w:line="242" w:lineRule="auto"/>
        <w:ind w:right="106" w:hanging="360"/>
        <w:contextualSpacing w:val="0"/>
      </w:pPr>
      <w:r>
        <w:t>výrobcom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vyťažil,</w:t>
      </w:r>
      <w:r>
        <w:rPr>
          <w:spacing w:val="1"/>
        </w:rPr>
        <w:t xml:space="preserve"> </w:t>
      </w:r>
      <w:r>
        <w:t>vyrobil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iným</w:t>
      </w:r>
      <w:r>
        <w:rPr>
          <w:spacing w:val="58"/>
        </w:rPr>
        <w:t xml:space="preserve"> </w:t>
      </w:r>
      <w:r>
        <w:t>postupom</w:t>
      </w:r>
      <w:r>
        <w:rPr>
          <w:spacing w:val="59"/>
        </w:rPr>
        <w:t xml:space="preserve"> </w:t>
      </w:r>
      <w:r>
        <w:t>získal</w:t>
      </w:r>
      <w:r>
        <w:rPr>
          <w:spacing w:val="58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označuje</w:t>
      </w:r>
      <w:r>
        <w:rPr>
          <w:spacing w:val="1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výrobku</w:t>
      </w:r>
      <w:r>
        <w:rPr>
          <w:spacing w:val="58"/>
        </w:rPr>
        <w:t xml:space="preserve"> </w:t>
      </w:r>
      <w:r>
        <w:t>pripája</w:t>
      </w:r>
      <w:r>
        <w:rPr>
          <w:spacing w:val="58"/>
        </w:rPr>
        <w:t xml:space="preserve"> </w:t>
      </w:r>
      <w:r>
        <w:t>svoje</w:t>
      </w:r>
      <w:r>
        <w:rPr>
          <w:spacing w:val="59"/>
        </w:rPr>
        <w:t xml:space="preserve"> </w:t>
      </w:r>
      <w:r>
        <w:t>obchodné</w:t>
      </w:r>
      <w:r>
        <w:rPr>
          <w:spacing w:val="58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značku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</w:t>
      </w:r>
      <w:r>
        <w:rPr>
          <w:spacing w:val="1"/>
        </w:rPr>
        <w:t xml:space="preserve"> </w:t>
      </w:r>
      <w:r>
        <w:t>identifikačný</w:t>
      </w:r>
      <w:r>
        <w:rPr>
          <w:spacing w:val="1"/>
        </w:rPr>
        <w:t xml:space="preserve"> </w:t>
      </w:r>
      <w:r>
        <w:t>znak, ktorý ho</w:t>
      </w:r>
      <w:r>
        <w:rPr>
          <w:spacing w:val="1"/>
        </w:rPr>
        <w:t xml:space="preserve"> </w:t>
      </w:r>
      <w:r>
        <w:t>identifikuje ako výrobcu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ktorý</w:t>
      </w:r>
      <w:r>
        <w:rPr>
          <w:spacing w:val="20"/>
        </w:rPr>
        <w:t xml:space="preserve"> </w:t>
      </w:r>
      <w:r>
        <w:t>ho</w:t>
      </w:r>
      <w:r>
        <w:rPr>
          <w:spacing w:val="22"/>
        </w:rPr>
        <w:t xml:space="preserve"> </w:t>
      </w:r>
      <w:r>
        <w:t>odlišuje</w:t>
      </w:r>
      <w:r>
        <w:rPr>
          <w:spacing w:val="19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iného</w:t>
      </w:r>
      <w:r>
        <w:rPr>
          <w:spacing w:val="22"/>
        </w:rPr>
        <w:t xml:space="preserve"> </w:t>
      </w:r>
      <w:r>
        <w:t>výrobcu;</w:t>
      </w:r>
      <w:r>
        <w:rPr>
          <w:spacing w:val="23"/>
        </w:rPr>
        <w:t xml:space="preserve"> </w:t>
      </w:r>
      <w:r>
        <w:t>výrobcom</w:t>
      </w:r>
      <w:r>
        <w:rPr>
          <w:spacing w:val="20"/>
        </w:rPr>
        <w:t xml:space="preserve"> </w:t>
      </w:r>
      <w:r>
        <w:t>môže</w:t>
      </w:r>
      <w:r>
        <w:rPr>
          <w:spacing w:val="23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aj</w:t>
      </w:r>
      <w:r>
        <w:rPr>
          <w:spacing w:val="23"/>
        </w:rPr>
        <w:t xml:space="preserve"> </w:t>
      </w:r>
      <w:r>
        <w:t>dovozca</w:t>
      </w:r>
    </w:p>
    <w:p w14:paraId="64381BC4" w14:textId="77777777"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after="0"/>
        <w:ind w:right="108" w:hanging="360"/>
        <w:contextualSpacing w:val="0"/>
      </w:pPr>
      <w:r>
        <w:t>dovozca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uvedie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štátu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1"/>
        </w:rPr>
        <w:t xml:space="preserve"> </w:t>
      </w:r>
      <w:r>
        <w:t>takéhoto</w:t>
      </w:r>
      <w:r>
        <w:rPr>
          <w:spacing w:val="17"/>
        </w:rPr>
        <w:t xml:space="preserve"> </w:t>
      </w:r>
      <w:r>
        <w:t>výrobku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</w:t>
      </w:r>
      <w:r>
        <w:rPr>
          <w:spacing w:val="15"/>
        </w:rPr>
        <w:t xml:space="preserve"> </w:t>
      </w:r>
      <w:r>
        <w:t>sprostredkuje,</w:t>
      </w:r>
    </w:p>
    <w:p w14:paraId="578E099E" w14:textId="77777777"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before="2" w:after="0"/>
        <w:ind w:right="108" w:hanging="360"/>
        <w:contextualSpacing w:val="0"/>
      </w:pPr>
      <w:r>
        <w:t>splnomocnenec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právnická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fyzická</w:t>
      </w:r>
      <w:r>
        <w:rPr>
          <w:spacing w:val="1"/>
        </w:rPr>
        <w:t xml:space="preserve"> </w:t>
      </w:r>
      <w:r>
        <w:t>osoba,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poveril</w:t>
      </w:r>
      <w:r>
        <w:rPr>
          <w:spacing w:val="1"/>
        </w:rPr>
        <w:t xml:space="preserve"> </w:t>
      </w:r>
      <w:r>
        <w:t>zastupovaním</w:t>
      </w:r>
      <w:r>
        <w:rPr>
          <w:spacing w:val="38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veciach</w:t>
      </w:r>
      <w:r>
        <w:rPr>
          <w:spacing w:val="33"/>
        </w:rPr>
        <w:t xml:space="preserve"> </w:t>
      </w:r>
      <w:r>
        <w:t>týkajúcich</w:t>
      </w:r>
      <w:r>
        <w:rPr>
          <w:spacing w:val="38"/>
        </w:rPr>
        <w:t xml:space="preserve"> </w:t>
      </w:r>
      <w:r>
        <w:t>sa</w:t>
      </w:r>
      <w:r>
        <w:rPr>
          <w:spacing w:val="37"/>
        </w:rPr>
        <w:t xml:space="preserve"> </w:t>
      </w:r>
      <w:r>
        <w:t>povinností</w:t>
      </w:r>
      <w:r>
        <w:rPr>
          <w:spacing w:val="36"/>
        </w:rPr>
        <w:t xml:space="preserve"> </w:t>
      </w:r>
      <w:r>
        <w:t>vyplývajúcich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tohto</w:t>
      </w:r>
      <w:r>
        <w:rPr>
          <w:spacing w:val="37"/>
        </w:rPr>
        <w:t xml:space="preserve"> </w:t>
      </w:r>
      <w:r>
        <w:t>zákona,</w:t>
      </w:r>
    </w:p>
    <w:p w14:paraId="7F13D3F4" w14:textId="77777777"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before="3" w:after="0" w:line="242" w:lineRule="auto"/>
        <w:ind w:right="106" w:hanging="360"/>
        <w:contextualSpacing w:val="0"/>
      </w:pPr>
      <w:r>
        <w:t>distribútor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predáva,</w:t>
      </w:r>
      <w:r>
        <w:rPr>
          <w:spacing w:val="1"/>
        </w:rPr>
        <w:t xml:space="preserve"> </w:t>
      </w:r>
      <w:r>
        <w:t>sprostredkúva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predaj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ich</w:t>
      </w:r>
      <w:r>
        <w:rPr>
          <w:spacing w:val="-56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poskytuje</w:t>
      </w:r>
      <w:r>
        <w:rPr>
          <w:spacing w:val="1"/>
        </w:rPr>
        <w:t xml:space="preserve"> </w:t>
      </w:r>
      <w:r>
        <w:t>používateľom,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svojou</w:t>
      </w:r>
      <w:r>
        <w:rPr>
          <w:spacing w:val="1"/>
        </w:rPr>
        <w:t xml:space="preserve"> </w:t>
      </w:r>
      <w:r>
        <w:t>činnosťou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neovplyvňuje</w:t>
      </w:r>
      <w:r>
        <w:rPr>
          <w:spacing w:val="1"/>
        </w:rPr>
        <w:t xml:space="preserve"> </w:t>
      </w:r>
      <w:r>
        <w:t>vlastnosti</w:t>
      </w:r>
      <w:r>
        <w:rPr>
          <w:spacing w:val="26"/>
        </w:rPr>
        <w:t xml:space="preserve"> </w:t>
      </w:r>
      <w:r>
        <w:t>výrobku</w:t>
      </w:r>
      <w:r>
        <w:rPr>
          <w:spacing w:val="23"/>
        </w:rPr>
        <w:t xml:space="preserve"> </w:t>
      </w:r>
      <w:r>
        <w:t>(ďalej</w:t>
      </w:r>
      <w:r>
        <w:rPr>
          <w:spacing w:val="29"/>
        </w:rPr>
        <w:t xml:space="preserve"> </w:t>
      </w:r>
      <w:r>
        <w:t>len</w:t>
      </w:r>
      <w:r>
        <w:rPr>
          <w:spacing w:val="23"/>
        </w:rPr>
        <w:t xml:space="preserve"> </w:t>
      </w:r>
      <w:r>
        <w:t>„distribuuje“);</w:t>
      </w:r>
      <w:r>
        <w:rPr>
          <w:spacing w:val="29"/>
        </w:rPr>
        <w:t xml:space="preserve"> </w:t>
      </w:r>
      <w:r>
        <w:t>distribútorom</w:t>
      </w:r>
      <w:r>
        <w:rPr>
          <w:spacing w:val="25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dodávateľ</w:t>
      </w:r>
      <w:r>
        <w:rPr>
          <w:vertAlign w:val="superscript"/>
        </w:rPr>
        <w:t>3</w:t>
      </w:r>
      <w:r>
        <w:t>,</w:t>
      </w:r>
    </w:p>
    <w:p w14:paraId="36B72483" w14:textId="77777777"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after="0" w:line="242" w:lineRule="auto"/>
        <w:ind w:right="106" w:hanging="360"/>
        <w:contextualSpacing w:val="0"/>
      </w:pPr>
      <w:r>
        <w:t>uvedenie výrobku na trh je okamih, keď výrobok prvýkrát prechádza odplatne alebo</w:t>
      </w:r>
      <w:r>
        <w:rPr>
          <w:spacing w:val="1"/>
        </w:rPr>
        <w:t xml:space="preserve"> </w:t>
      </w:r>
      <w:r>
        <w:t>bezodplatne</w:t>
      </w:r>
      <w:r>
        <w:rPr>
          <w:spacing w:val="1"/>
        </w:rPr>
        <w:t xml:space="preserve"> </w:t>
      </w:r>
      <w:r>
        <w:t>z etapy</w:t>
      </w:r>
      <w:r>
        <w:rPr>
          <w:spacing w:val="58"/>
        </w:rPr>
        <w:t xml:space="preserve"> </w:t>
      </w:r>
      <w:r>
        <w:t>výroby alebo</w:t>
      </w:r>
      <w:r>
        <w:rPr>
          <w:spacing w:val="58"/>
        </w:rPr>
        <w:t xml:space="preserve"> </w:t>
      </w:r>
      <w:r>
        <w:t>dovozu</w:t>
      </w:r>
      <w:r>
        <w:rPr>
          <w:spacing w:val="59"/>
        </w:rPr>
        <w:t xml:space="preserve"> </w:t>
      </w:r>
      <w:r>
        <w:t>do etapy distribúcie,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prípade,</w:t>
      </w:r>
      <w:r>
        <w:rPr>
          <w:spacing w:val="58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určený</w:t>
      </w:r>
      <w:r>
        <w:rPr>
          <w:spacing w:val="15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7"/>
        </w:rPr>
        <w:t xml:space="preserve"> </w:t>
      </w:r>
      <w:r>
        <w:t>potrebu,</w:t>
      </w:r>
    </w:p>
    <w:p w14:paraId="2B008C95" w14:textId="77777777"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after="0" w:line="242" w:lineRule="auto"/>
        <w:ind w:right="104" w:hanging="360"/>
        <w:contextualSpacing w:val="0"/>
      </w:pPr>
      <w:r>
        <w:t>uvedenie výrobku do prevádzky je okamih, keď výrobok prvýkrát prechádza odplatne</w:t>
      </w:r>
      <w:r>
        <w:rPr>
          <w:spacing w:val="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bezodplatne</w:t>
      </w:r>
      <w:r>
        <w:rPr>
          <w:spacing w:val="44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výroby</w:t>
      </w:r>
      <w:r>
        <w:rPr>
          <w:spacing w:val="4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dovozu</w:t>
      </w:r>
      <w:r>
        <w:rPr>
          <w:spacing w:val="44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prevádzky,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dokončenej</w:t>
      </w:r>
      <w:r>
        <w:rPr>
          <w:spacing w:val="1"/>
        </w:rPr>
        <w:t xml:space="preserve"> </w:t>
      </w:r>
      <w:r>
        <w:t>inštalácii,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etapy</w:t>
      </w:r>
      <w:r>
        <w:rPr>
          <w:spacing w:val="1"/>
        </w:rPr>
        <w:t xml:space="preserve"> </w:t>
      </w:r>
      <w:r>
        <w:t>používania,</w:t>
      </w:r>
      <w:r>
        <w:rPr>
          <w:spacing w:val="1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už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určený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iných</w:t>
      </w:r>
      <w:r>
        <w:rPr>
          <w:spacing w:val="14"/>
        </w:rPr>
        <w:t xml:space="preserve"> </w:t>
      </w:r>
      <w:r>
        <w:t>osôb</w:t>
      </w:r>
      <w:r>
        <w:rPr>
          <w:spacing w:val="17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5"/>
        </w:rPr>
        <w:t xml:space="preserve"> </w:t>
      </w:r>
      <w:r>
        <w:t>potrebu.</w:t>
      </w:r>
    </w:p>
    <w:p w14:paraId="4F1E058C" w14:textId="77777777" w:rsidR="007127CB" w:rsidRDefault="007127CB" w:rsidP="007127CB">
      <w:pPr>
        <w:pStyle w:val="Zkladntext"/>
        <w:rPr>
          <w:sz w:val="20"/>
        </w:rPr>
      </w:pPr>
    </w:p>
    <w:p w14:paraId="4DC7A865" w14:textId="61289C98" w:rsidR="007127CB" w:rsidRDefault="007127CB" w:rsidP="007127CB">
      <w:pPr>
        <w:pStyle w:val="Zkladntext"/>
        <w:spacing w:before="5"/>
        <w:rPr>
          <w:sz w:val="2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9B54ED9" wp14:editId="3BCA7649">
                <wp:simplePos x="0" y="0"/>
                <wp:positionH relativeFrom="page">
                  <wp:posOffset>900430</wp:posOffset>
                </wp:positionH>
                <wp:positionV relativeFrom="paragraph">
                  <wp:posOffset>222250</wp:posOffset>
                </wp:positionV>
                <wp:extent cx="1828800" cy="7620"/>
                <wp:effectExtent l="0" t="635" r="4445" b="1270"/>
                <wp:wrapTopAndBottom/>
                <wp:docPr id="445334896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5BFEAC4" id="Obdĺžnik 4" o:spid="_x0000_s1026" style="position:absolute;margin-left:70.9pt;margin-top:17.5pt;width:2in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EcXk9j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F94110A" w14:textId="77777777" w:rsidR="007127CB" w:rsidRDefault="007127CB" w:rsidP="007127CB">
      <w:pPr>
        <w:spacing w:before="73"/>
        <w:ind w:left="178"/>
        <w:rPr>
          <w:i/>
          <w:sz w:val="16"/>
        </w:rPr>
      </w:pPr>
      <w:r>
        <w:rPr>
          <w:sz w:val="16"/>
          <w:vertAlign w:val="superscript"/>
        </w:rPr>
        <w:t>2</w:t>
      </w:r>
      <w:r>
        <w:rPr>
          <w:spacing w:val="28"/>
          <w:sz w:val="16"/>
        </w:rPr>
        <w:t xml:space="preserve"> </w:t>
      </w:r>
      <w:r>
        <w:rPr>
          <w:i/>
          <w:sz w:val="16"/>
        </w:rPr>
        <w:t>judikatúra=</w:t>
      </w:r>
      <w:r>
        <w:rPr>
          <w:i/>
          <w:spacing w:val="35"/>
          <w:sz w:val="16"/>
        </w:rPr>
        <w:t xml:space="preserve"> </w:t>
      </w:r>
      <w:r>
        <w:rPr>
          <w:i/>
          <w:sz w:val="16"/>
        </w:rPr>
        <w:t>súdna</w:t>
      </w:r>
      <w:r>
        <w:rPr>
          <w:i/>
          <w:spacing w:val="34"/>
          <w:sz w:val="16"/>
        </w:rPr>
        <w:t xml:space="preserve"> </w:t>
      </w:r>
      <w:r>
        <w:rPr>
          <w:i/>
          <w:sz w:val="16"/>
        </w:rPr>
        <w:t xml:space="preserve">prax  </w:t>
      </w:r>
      <w:r>
        <w:rPr>
          <w:i/>
          <w:spacing w:val="21"/>
          <w:sz w:val="16"/>
        </w:rPr>
        <w:t xml:space="preserve"> </w:t>
      </w:r>
      <w:r>
        <w:rPr>
          <w:i/>
          <w:sz w:val="16"/>
        </w:rPr>
        <w:t>;</w:t>
      </w:r>
      <w:r>
        <w:rPr>
          <w:i/>
          <w:spacing w:val="37"/>
          <w:sz w:val="16"/>
        </w:rPr>
        <w:t xml:space="preserve"> </w:t>
      </w:r>
      <w:r>
        <w:rPr>
          <w:i/>
          <w:sz w:val="16"/>
        </w:rPr>
        <w:t>jurisdikcia</w:t>
      </w:r>
      <w:r>
        <w:rPr>
          <w:i/>
          <w:spacing w:val="34"/>
          <w:sz w:val="16"/>
        </w:rPr>
        <w:t xml:space="preserve"> </w:t>
      </w:r>
      <w:r>
        <w:rPr>
          <w:i/>
          <w:sz w:val="16"/>
        </w:rPr>
        <w:t>=</w:t>
      </w:r>
      <w:r>
        <w:rPr>
          <w:i/>
          <w:spacing w:val="34"/>
          <w:sz w:val="16"/>
        </w:rPr>
        <w:t xml:space="preserve"> </w:t>
      </w:r>
      <w:r>
        <w:rPr>
          <w:i/>
          <w:sz w:val="16"/>
        </w:rPr>
        <w:t>súdnictvo,</w:t>
      </w:r>
      <w:r>
        <w:rPr>
          <w:i/>
          <w:spacing w:val="38"/>
          <w:sz w:val="16"/>
        </w:rPr>
        <w:t xml:space="preserve"> </w:t>
      </w:r>
      <w:r>
        <w:rPr>
          <w:i/>
          <w:sz w:val="16"/>
        </w:rPr>
        <w:t>resp.</w:t>
      </w:r>
      <w:r>
        <w:rPr>
          <w:i/>
          <w:spacing w:val="37"/>
          <w:sz w:val="16"/>
        </w:rPr>
        <w:t xml:space="preserve"> </w:t>
      </w:r>
      <w:r>
        <w:rPr>
          <w:i/>
          <w:sz w:val="16"/>
        </w:rPr>
        <w:t>súdna</w:t>
      </w:r>
      <w:r>
        <w:rPr>
          <w:i/>
          <w:spacing w:val="37"/>
          <w:sz w:val="16"/>
        </w:rPr>
        <w:t xml:space="preserve"> </w:t>
      </w:r>
      <w:r>
        <w:rPr>
          <w:i/>
          <w:sz w:val="16"/>
        </w:rPr>
        <w:t>právomoc</w:t>
      </w:r>
    </w:p>
    <w:p w14:paraId="6E5EB17A" w14:textId="77777777" w:rsidR="007127CB" w:rsidRDefault="007127CB" w:rsidP="007127CB">
      <w:pPr>
        <w:spacing w:before="120"/>
        <w:ind w:left="178" w:right="108"/>
        <w:rPr>
          <w:i/>
          <w:sz w:val="16"/>
        </w:rPr>
      </w:pPr>
      <w:r>
        <w:rPr>
          <w:sz w:val="16"/>
          <w:vertAlign w:val="superscript"/>
        </w:rPr>
        <w:t>3</w:t>
      </w:r>
      <w:r>
        <w:rPr>
          <w:spacing w:val="1"/>
          <w:sz w:val="16"/>
        </w:rPr>
        <w:t xml:space="preserve"> </w:t>
      </w:r>
      <w:r>
        <w:rPr>
          <w:i/>
          <w:sz w:val="16"/>
        </w:rPr>
        <w:t>§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2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písm.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e)</w:t>
      </w:r>
      <w:r>
        <w:rPr>
          <w:i/>
          <w:spacing w:val="45"/>
          <w:sz w:val="16"/>
        </w:rPr>
        <w:t xml:space="preserve"> 2</w:t>
      </w:r>
      <w:r>
        <w:rPr>
          <w:i/>
          <w:sz w:val="16"/>
        </w:rPr>
        <w:t>zákona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č.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250/2007 Z.z.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ochrane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spotrebiteľa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a o zmene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zákona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Slovenskej národnej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rady</w:t>
      </w:r>
      <w:r>
        <w:rPr>
          <w:i/>
          <w:spacing w:val="44"/>
          <w:sz w:val="16"/>
        </w:rPr>
        <w:t xml:space="preserve"> </w:t>
      </w:r>
      <w:r>
        <w:rPr>
          <w:i/>
          <w:spacing w:val="-42"/>
          <w:sz w:val="16"/>
        </w:rPr>
        <w:t xml:space="preserve"> </w:t>
      </w:r>
      <w:r>
        <w:rPr>
          <w:i/>
          <w:sz w:val="16"/>
        </w:rPr>
        <w:t>č.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372/1990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Zb.</w:t>
      </w:r>
      <w:r>
        <w:rPr>
          <w:i/>
          <w:spacing w:val="16"/>
          <w:sz w:val="16"/>
        </w:rPr>
        <w:t xml:space="preserve"> </w:t>
      </w:r>
      <w:r>
        <w:rPr>
          <w:i/>
          <w:sz w:val="16"/>
        </w:rPr>
        <w:t>o priestupkoch v znení neskorších predpisov</w:t>
      </w:r>
    </w:p>
    <w:p w14:paraId="41CB9779" w14:textId="77777777" w:rsidR="007127CB" w:rsidRDefault="007127CB" w:rsidP="007127CB">
      <w:pPr>
        <w:rPr>
          <w:sz w:val="16"/>
        </w:r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3A7EC411" w14:textId="77777777" w:rsidR="007127CB" w:rsidRPr="00BC79F7" w:rsidRDefault="007127CB" w:rsidP="007127CB">
      <w:pPr>
        <w:pStyle w:val="Zkladntext"/>
        <w:rPr>
          <w:sz w:val="15"/>
        </w:rPr>
      </w:pPr>
    </w:p>
    <w:p w14:paraId="2C34821D" w14:textId="6BCA4737" w:rsidR="007127CB" w:rsidRDefault="007127CB" w:rsidP="006C6F8E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ED497" wp14:editId="5DE66C01">
                <wp:simplePos x="0" y="0"/>
                <wp:positionH relativeFrom="page">
                  <wp:posOffset>5661660</wp:posOffset>
                </wp:positionH>
                <wp:positionV relativeFrom="paragraph">
                  <wp:posOffset>1009015</wp:posOffset>
                </wp:positionV>
                <wp:extent cx="42545" cy="10795"/>
                <wp:effectExtent l="3810" t="0" r="1270" b="1270"/>
                <wp:wrapNone/>
                <wp:docPr id="882437884" name="Obdĺž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DECA8EE" id="Obdĺžnik 3" o:spid="_x0000_s1026" style="position:absolute;margin-left:445.8pt;margin-top:79.45pt;width:3.35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" fillcolor="black" stroked="f">
                <w10:wrap anchorx="page"/>
              </v:rect>
            </w:pict>
          </mc:Fallback>
        </mc:AlternateContent>
      </w:r>
      <w:r>
        <w:t>V praxi však, pre úplnosť dokladov, môže odberateľ požadovať od zhotoviteľa aj fotokópie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počiatočných</w:t>
      </w:r>
      <w:r>
        <w:rPr>
          <w:spacing w:val="1"/>
        </w:rPr>
        <w:t xml:space="preserve"> </w:t>
      </w:r>
      <w:r>
        <w:t>skúškach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správy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poslednej</w:t>
      </w:r>
      <w:r>
        <w:rPr>
          <w:spacing w:val="58"/>
        </w:rPr>
        <w:t xml:space="preserve"> </w:t>
      </w:r>
      <w:r>
        <w:t>inšpekcii,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staršia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mesiacov,</w:t>
      </w:r>
      <w:r>
        <w:rPr>
          <w:spacing w:val="1"/>
        </w:rPr>
        <w:t xml:space="preserve"> </w:t>
      </w:r>
      <w:r>
        <w:t>vydané</w:t>
      </w:r>
      <w:r>
        <w:rPr>
          <w:spacing w:val="58"/>
        </w:rPr>
        <w:t xml:space="preserve"> </w:t>
      </w:r>
      <w:r>
        <w:t>príslušnou</w:t>
      </w:r>
      <w:r>
        <w:rPr>
          <w:spacing w:val="58"/>
        </w:rPr>
        <w:t xml:space="preserve"> </w:t>
      </w:r>
      <w:r>
        <w:t>autorizovanou</w:t>
      </w:r>
      <w:r>
        <w:rPr>
          <w:spacing w:val="59"/>
        </w:rPr>
        <w:t xml:space="preserve"> </w:t>
      </w:r>
      <w:r>
        <w:t>osobou</w:t>
      </w:r>
      <w:r>
        <w:rPr>
          <w:spacing w:val="58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„AO“)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 harmonizovanú oblasť technických špecifikácií - notifikovanou osobou (ďalej len „NO“).</w:t>
      </w:r>
      <w:r>
        <w:rPr>
          <w:spacing w:val="1"/>
        </w:rPr>
        <w:t xml:space="preserve"> </w:t>
      </w:r>
      <w:r>
        <w:t>Zoznam týchto uznaných -notifikovaných inštitúcii v rámci európskej únie je zverejnený na</w:t>
      </w:r>
      <w:r>
        <w:rPr>
          <w:spacing w:val="1"/>
        </w:rPr>
        <w:t xml:space="preserve"> </w:t>
      </w:r>
      <w:r>
        <w:t>elektronickej</w:t>
      </w:r>
      <w:r>
        <w:rPr>
          <w:spacing w:val="27"/>
        </w:rPr>
        <w:t xml:space="preserve"> </w:t>
      </w:r>
      <w:r>
        <w:t>adrese:</w:t>
      </w:r>
      <w:r>
        <w:rPr>
          <w:color w:val="0000FF"/>
          <w:spacing w:val="30"/>
        </w:rPr>
        <w:t xml:space="preserve"> </w:t>
      </w:r>
      <w:hyperlink r:id="rId24" w:anchor="/notified-bodies" w:history="1">
        <w:r w:rsidRPr="001C006D">
          <w:rPr>
            <w:rStyle w:val="Hypertextovprepojenie"/>
          </w:rPr>
          <w:t>https://webgate.ec.europa.eu/single-market-compliance-space/#/notified-bodies</w:t>
        </w:r>
      </w:hyperlink>
      <w:r>
        <w:rPr>
          <w:color w:val="0000FF"/>
          <w:spacing w:val="30"/>
        </w:rPr>
        <w:t xml:space="preserve"> </w:t>
      </w:r>
    </w:p>
    <w:p w14:paraId="75706661" w14:textId="77777777" w:rsidR="007127CB" w:rsidRDefault="007127CB" w:rsidP="006C6F8E">
      <w:r>
        <w:t>Preukazovanie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neexistuje</w:t>
      </w:r>
      <w:r>
        <w:rPr>
          <w:spacing w:val="59"/>
        </w:rPr>
        <w:t xml:space="preserve"> </w:t>
      </w:r>
      <w:r>
        <w:t>platná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úplná</w:t>
      </w:r>
      <w:r>
        <w:rPr>
          <w:spacing w:val="1"/>
        </w:rPr>
        <w:t xml:space="preserve"> </w:t>
      </w:r>
      <w:r>
        <w:t>európska</w:t>
      </w:r>
      <w:r>
        <w:rPr>
          <w:spacing w:val="47"/>
        </w:rPr>
        <w:t xml:space="preserve"> </w:t>
      </w:r>
      <w:r>
        <w:t>či</w:t>
      </w:r>
      <w:r>
        <w:rPr>
          <w:spacing w:val="43"/>
        </w:rPr>
        <w:t xml:space="preserve"> </w:t>
      </w:r>
      <w:r>
        <w:t>národná</w:t>
      </w:r>
      <w:r>
        <w:rPr>
          <w:spacing w:val="48"/>
        </w:rPr>
        <w:t xml:space="preserve"> </w:t>
      </w:r>
      <w:r>
        <w:t>oblasť</w:t>
      </w:r>
      <w:r>
        <w:rPr>
          <w:spacing w:val="46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špecifikácií,</w:t>
      </w:r>
      <w:r>
        <w:rPr>
          <w:spacing w:val="46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riešené</w:t>
      </w:r>
      <w:r>
        <w:rPr>
          <w:spacing w:val="43"/>
        </w:rPr>
        <w:t xml:space="preserve"> </w:t>
      </w:r>
      <w:r>
        <w:t>technickým</w:t>
      </w:r>
      <w:r>
        <w:rPr>
          <w:spacing w:val="46"/>
        </w:rPr>
        <w:t xml:space="preserve"> </w:t>
      </w:r>
      <w:r>
        <w:t>osvedčovaním</w:t>
      </w:r>
      <w:r>
        <w:rPr>
          <w:spacing w:val="46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národnej</w:t>
      </w:r>
      <w:r>
        <w:rPr>
          <w:spacing w:val="1"/>
        </w:rPr>
        <w:t xml:space="preserve"> </w:t>
      </w:r>
      <w:r>
        <w:t>oblasti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národným</w:t>
      </w:r>
      <w:r>
        <w:rPr>
          <w:spacing w:val="59"/>
        </w:rPr>
        <w:t xml:space="preserve"> </w:t>
      </w:r>
      <w:r>
        <w:t>osvedčením</w:t>
      </w:r>
      <w:r>
        <w:rPr>
          <w:spacing w:val="58"/>
        </w:rPr>
        <w:t xml:space="preserve"> </w:t>
      </w:r>
      <w:r>
        <w:t>platným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štáte</w:t>
      </w:r>
      <w:r>
        <w:rPr>
          <w:spacing w:val="1"/>
        </w:rPr>
        <w:t xml:space="preserve"> </w:t>
      </w:r>
      <w:r>
        <w:t>vydania (ďalej len „TO“) a v oblasti neúplných európskych noriem sú k dispozícii európske</w:t>
      </w:r>
      <w:r>
        <w:rPr>
          <w:spacing w:val="1"/>
        </w:rPr>
        <w:t xml:space="preserve"> </w:t>
      </w:r>
      <w:r>
        <w:t>technické osvedčenia (ďalej</w:t>
      </w:r>
      <w:r>
        <w:rPr>
          <w:spacing w:val="58"/>
        </w:rPr>
        <w:t xml:space="preserve"> </w:t>
      </w:r>
      <w:r>
        <w:t>len „ETA“),</w:t>
      </w:r>
      <w:r>
        <w:rPr>
          <w:spacing w:val="58"/>
        </w:rPr>
        <w:t xml:space="preserve"> </w:t>
      </w:r>
      <w:r>
        <w:t>ktoré smie</w:t>
      </w:r>
      <w:r>
        <w:rPr>
          <w:spacing w:val="59"/>
        </w:rPr>
        <w:t xml:space="preserve"> </w:t>
      </w:r>
      <w:r>
        <w:t>vydávať</w:t>
      </w:r>
      <w:r>
        <w:rPr>
          <w:spacing w:val="58"/>
        </w:rPr>
        <w:t xml:space="preserve"> </w:t>
      </w:r>
      <w:r>
        <w:t>iba člen európskej</w:t>
      </w:r>
      <w:r>
        <w:rPr>
          <w:spacing w:val="59"/>
        </w:rPr>
        <w:t xml:space="preserve"> </w:t>
      </w:r>
      <w:r>
        <w:t>organizácie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osvedčovanie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člen</w:t>
      </w:r>
      <w:r>
        <w:rPr>
          <w:spacing w:val="58"/>
        </w:rPr>
        <w:t xml:space="preserve"> </w:t>
      </w:r>
      <w:r>
        <w:t>„EOTA“)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8"/>
        </w:rPr>
        <w:t xml:space="preserve"> </w:t>
      </w:r>
      <w:r>
        <w:t>príslušného</w:t>
      </w:r>
      <w:r>
        <w:rPr>
          <w:spacing w:val="59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Guideline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European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Approvall</w:t>
      </w:r>
      <w:r>
        <w:rPr>
          <w:spacing w:val="1"/>
        </w:rPr>
        <w:t xml:space="preserve"> </w:t>
      </w:r>
      <w:r>
        <w:t>„ETA</w:t>
      </w:r>
      <w:r>
        <w:rPr>
          <w:spacing w:val="59"/>
        </w:rPr>
        <w:t xml:space="preserve"> </w:t>
      </w:r>
      <w:r>
        <w:t>G“).</w:t>
      </w:r>
      <w:r>
        <w:rPr>
          <w:spacing w:val="59"/>
        </w:rPr>
        <w:t xml:space="preserve"> </w:t>
      </w:r>
      <w:r>
        <w:t>Zoznam</w:t>
      </w:r>
      <w:r>
        <w:rPr>
          <w:spacing w:val="59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oprávnených</w:t>
      </w:r>
      <w:r>
        <w:rPr>
          <w:spacing w:val="1"/>
        </w:rPr>
        <w:t xml:space="preserve"> </w:t>
      </w:r>
      <w:r>
        <w:t>inštitúcií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zverejnený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aktualizovaný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stránkach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SR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takouto</w:t>
      </w:r>
      <w:r>
        <w:rPr>
          <w:spacing w:val="1"/>
        </w:rPr>
        <w:t xml:space="preserve"> </w:t>
      </w:r>
      <w:r>
        <w:t>inštitúciou</w:t>
      </w:r>
      <w:r>
        <w:rPr>
          <w:spacing w:val="40"/>
        </w:rPr>
        <w:t xml:space="preserve"> </w:t>
      </w:r>
      <w:r>
        <w:t>pre</w:t>
      </w:r>
      <w:r>
        <w:rPr>
          <w:spacing w:val="38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Technický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skúšobný</w:t>
      </w:r>
      <w:r>
        <w:rPr>
          <w:spacing w:val="38"/>
        </w:rPr>
        <w:t xml:space="preserve"> </w:t>
      </w:r>
      <w:r>
        <w:t>ústav</w:t>
      </w:r>
      <w:r>
        <w:rPr>
          <w:spacing w:val="42"/>
        </w:rPr>
        <w:t xml:space="preserve"> </w:t>
      </w:r>
      <w:r>
        <w:t>stavebný</w:t>
      </w:r>
      <w:r>
        <w:rPr>
          <w:spacing w:val="38"/>
        </w:rPr>
        <w:t xml:space="preserve"> </w:t>
      </w:r>
      <w:r>
        <w:rPr>
          <w:w w:val="160"/>
        </w:rPr>
        <w:t>–</w:t>
      </w:r>
      <w:r>
        <w:rPr>
          <w:spacing w:val="6"/>
          <w:w w:val="160"/>
        </w:rPr>
        <w:t xml:space="preserve"> </w:t>
      </w:r>
      <w:r>
        <w:t>TSÚS,</w:t>
      </w:r>
      <w:r>
        <w:rPr>
          <w:spacing w:val="43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o.</w:t>
      </w:r>
      <w:r>
        <w:rPr>
          <w:spacing w:val="45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Bratislave.</w:t>
      </w:r>
      <w:r>
        <w:rPr>
          <w:spacing w:val="43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platné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celom</w:t>
      </w:r>
      <w:r>
        <w:rPr>
          <w:spacing w:val="17"/>
        </w:rPr>
        <w:t xml:space="preserve"> </w:t>
      </w:r>
      <w:r>
        <w:t>ES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nahrádza</w:t>
      </w:r>
      <w:r>
        <w:rPr>
          <w:spacing w:val="17"/>
        </w:rPr>
        <w:t xml:space="preserve"> </w:t>
      </w:r>
      <w:r>
        <w:t>tak</w:t>
      </w:r>
      <w:r>
        <w:rPr>
          <w:spacing w:val="19"/>
        </w:rPr>
        <w:t xml:space="preserve"> </w:t>
      </w:r>
      <w:r>
        <w:t>nedostatky</w:t>
      </w:r>
      <w:r>
        <w:rPr>
          <w:spacing w:val="20"/>
        </w:rPr>
        <w:t xml:space="preserve"> </w:t>
      </w:r>
      <w:r>
        <w:t>spojené</w:t>
      </w:r>
      <w:r>
        <w:rPr>
          <w:spacing w:val="17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hEN.</w:t>
      </w:r>
    </w:p>
    <w:p w14:paraId="74147AE4" w14:textId="77777777" w:rsidR="007127CB" w:rsidRDefault="007127CB" w:rsidP="006C6F8E">
      <w:r>
        <w:t>Procesy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postupy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konaniach</w:t>
      </w:r>
      <w:r>
        <w:rPr>
          <w:spacing w:val="1"/>
        </w:rPr>
        <w:t xml:space="preserve"> </w:t>
      </w:r>
      <w:r>
        <w:t>riešia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výrobkoch.</w:t>
      </w:r>
      <w:r>
        <w:rPr>
          <w:spacing w:val="59"/>
        </w:rPr>
        <w:t xml:space="preserve"> </w:t>
      </w:r>
      <w:r>
        <w:t>Odberateľ</w:t>
      </w:r>
      <w:r>
        <w:rPr>
          <w:spacing w:val="59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nemôže</w:t>
      </w:r>
      <w:r>
        <w:rPr>
          <w:spacing w:val="1"/>
        </w:rPr>
        <w:t xml:space="preserve"> </w:t>
      </w:r>
      <w:r>
        <w:t>požadovať od zhotoviteľa ani od</w:t>
      </w:r>
      <w:r>
        <w:rPr>
          <w:spacing w:val="58"/>
        </w:rPr>
        <w:t xml:space="preserve"> </w:t>
      </w:r>
      <w:r>
        <w:t>výrobcu stavebného</w:t>
      </w:r>
      <w:r>
        <w:rPr>
          <w:spacing w:val="58"/>
        </w:rPr>
        <w:t xml:space="preserve"> </w:t>
      </w:r>
      <w:r>
        <w:t>výrobku doklad o preukázaní zhody v</w:t>
      </w:r>
      <w:r>
        <w:rPr>
          <w:spacing w:val="1"/>
        </w:rPr>
        <w:t xml:space="preserve"> </w:t>
      </w:r>
      <w:r>
        <w:t>inom než EK</w:t>
      </w:r>
      <w:r>
        <w:rPr>
          <w:spacing w:val="1"/>
        </w:rPr>
        <w:t xml:space="preserve"> </w:t>
      </w:r>
      <w:r>
        <w:t>určenom</w:t>
      </w:r>
      <w:r>
        <w:rPr>
          <w:spacing w:val="1"/>
        </w:rPr>
        <w:t xml:space="preserve"> </w:t>
      </w:r>
      <w:r>
        <w:t>systéme (</w:t>
      </w:r>
      <w:r>
        <w:rPr>
          <w:spacing w:val="1"/>
        </w:rPr>
        <w:t xml:space="preserve"> </w:t>
      </w:r>
      <w:r>
        <w:t>1;1+;</w:t>
      </w:r>
      <w:r>
        <w:rPr>
          <w:spacing w:val="58"/>
        </w:rPr>
        <w:t xml:space="preserve"> </w:t>
      </w:r>
      <w:r>
        <w:t>2;</w:t>
      </w:r>
      <w:r>
        <w:rPr>
          <w:spacing w:val="58"/>
        </w:rPr>
        <w:t xml:space="preserve"> </w:t>
      </w:r>
      <w:r>
        <w:t>2+;</w:t>
      </w:r>
      <w:r>
        <w:rPr>
          <w:spacing w:val="59"/>
        </w:rPr>
        <w:t xml:space="preserve"> </w:t>
      </w:r>
      <w:r>
        <w:t>3 alebo</w:t>
      </w:r>
      <w:r>
        <w:rPr>
          <w:spacing w:val="58"/>
        </w:rPr>
        <w:t xml:space="preserve"> </w:t>
      </w:r>
      <w:r>
        <w:t>4) teda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taký, aký v</w:t>
      </w:r>
      <w:r>
        <w:rPr>
          <w:spacing w:val="59"/>
        </w:rPr>
        <w:t xml:space="preserve"> </w:t>
      </w:r>
      <w:r>
        <w:t>SR určuje</w:t>
      </w:r>
      <w:r>
        <w:rPr>
          <w:spacing w:val="1"/>
        </w:rPr>
        <w:t xml:space="preserve"> </w:t>
      </w:r>
      <w:r>
        <w:t>zákon.</w:t>
      </w:r>
      <w:r>
        <w:rPr>
          <w:spacing w:val="28"/>
        </w:rPr>
        <w:t xml:space="preserve"> </w:t>
      </w:r>
      <w:r>
        <w:t>Systém</w:t>
      </w:r>
      <w:r>
        <w:rPr>
          <w:spacing w:val="26"/>
        </w:rPr>
        <w:t xml:space="preserve"> </w:t>
      </w:r>
      <w:r>
        <w:t>preukázania</w:t>
      </w:r>
      <w:r>
        <w:rPr>
          <w:spacing w:val="27"/>
        </w:rPr>
        <w:t xml:space="preserve"> </w:t>
      </w:r>
      <w:r>
        <w:t>zhody</w:t>
      </w:r>
      <w:r>
        <w:rPr>
          <w:spacing w:val="22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ustanovený</w:t>
      </w:r>
      <w:r>
        <w:rPr>
          <w:spacing w:val="26"/>
        </w:rPr>
        <w:t xml:space="preserve"> </w:t>
      </w:r>
      <w:r>
        <w:t>príslušným</w:t>
      </w:r>
      <w:r>
        <w:rPr>
          <w:spacing w:val="25"/>
        </w:rPr>
        <w:t xml:space="preserve"> </w:t>
      </w:r>
      <w:r>
        <w:t>rozhodnutím</w:t>
      </w:r>
      <w:r>
        <w:rPr>
          <w:spacing w:val="29"/>
        </w:rPr>
        <w:t xml:space="preserve"> </w:t>
      </w:r>
      <w:r>
        <w:t>EK.</w:t>
      </w:r>
    </w:p>
    <w:p w14:paraId="41570912" w14:textId="77777777" w:rsidR="007127CB" w:rsidRPr="00FD0735" w:rsidRDefault="007127CB" w:rsidP="00FD0735">
      <w:pPr>
        <w:pStyle w:val="Nadpis2"/>
      </w:pPr>
      <w:bookmarkStart w:id="48" w:name="_TOC_250118"/>
      <w:bookmarkStart w:id="49" w:name="_Toc178188194"/>
      <w:r w:rsidRPr="00FD0735">
        <w:t xml:space="preserve">KVALITA STAVEBNÝCH </w:t>
      </w:r>
      <w:bookmarkEnd w:id="48"/>
      <w:r w:rsidRPr="00FD0735">
        <w:t>PRÁC</w:t>
      </w:r>
      <w:bookmarkEnd w:id="49"/>
    </w:p>
    <w:p w14:paraId="0430EBAA" w14:textId="77777777" w:rsidR="007127CB" w:rsidRDefault="007127CB" w:rsidP="00FD0735">
      <w:pPr>
        <w:pStyle w:val="Nadpis3"/>
      </w:pPr>
      <w:bookmarkStart w:id="50" w:name="_TOC_250117"/>
      <w:bookmarkStart w:id="51" w:name="_Toc178188195"/>
      <w:r>
        <w:t>Definícia</w:t>
      </w:r>
      <w:r>
        <w:rPr>
          <w:spacing w:val="51"/>
        </w:rPr>
        <w:t xml:space="preserve"> </w:t>
      </w:r>
      <w:bookmarkEnd w:id="50"/>
      <w:r>
        <w:t>kvality</w:t>
      </w:r>
      <w:bookmarkEnd w:id="51"/>
    </w:p>
    <w:p w14:paraId="63CD9034" w14:textId="77777777" w:rsidR="007127CB" w:rsidRDefault="007127CB" w:rsidP="006C6F8E">
      <w:r>
        <w:t>Uplatnenie systému manažérstva kvality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projektoch (STN ISO</w:t>
      </w:r>
      <w:r>
        <w:rPr>
          <w:spacing w:val="58"/>
        </w:rPr>
        <w:t xml:space="preserve"> </w:t>
      </w:r>
      <w:r>
        <w:t>10006)</w:t>
      </w:r>
      <w:r>
        <w:rPr>
          <w:spacing w:val="58"/>
        </w:rPr>
        <w:t xml:space="preserve"> </w:t>
      </w:r>
      <w:r>
        <w:t>vytvára predpoklady</w:t>
      </w:r>
      <w:r>
        <w:rPr>
          <w:spacing w:val="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spracovanie</w:t>
      </w:r>
      <w:r>
        <w:rPr>
          <w:spacing w:val="20"/>
        </w:rPr>
        <w:t xml:space="preserve"> </w:t>
      </w:r>
      <w:r>
        <w:t>plánu</w:t>
      </w:r>
      <w:r>
        <w:rPr>
          <w:spacing w:val="19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ISO</w:t>
      </w:r>
      <w:r>
        <w:rPr>
          <w:spacing w:val="21"/>
        </w:rPr>
        <w:t xml:space="preserve"> </w:t>
      </w:r>
      <w:r>
        <w:t>10005:2020-02</w:t>
      </w:r>
      <w:r>
        <w:rPr>
          <w:spacing w:val="20"/>
        </w:rPr>
        <w:t xml:space="preserve"> </w:t>
      </w:r>
      <w:r>
        <w:t>(01</w:t>
      </w:r>
      <w:r>
        <w:rPr>
          <w:spacing w:val="23"/>
        </w:rPr>
        <w:t xml:space="preserve"> </w:t>
      </w:r>
      <w:r>
        <w:t>0324)</w:t>
      </w:r>
    </w:p>
    <w:p w14:paraId="6022049D" w14:textId="77777777" w:rsidR="007127CB" w:rsidRDefault="007127CB" w:rsidP="006C6F8E">
      <w:r>
        <w:t>Kvalita stavebného diela je</w:t>
      </w:r>
      <w:r>
        <w:rPr>
          <w:spacing w:val="58"/>
        </w:rPr>
        <w:t xml:space="preserve"> </w:t>
      </w:r>
      <w:r>
        <w:t>vyjadrená súhrnom</w:t>
      </w:r>
      <w:r>
        <w:rPr>
          <w:spacing w:val="58"/>
        </w:rPr>
        <w:t xml:space="preserve"> </w:t>
      </w:r>
      <w:r>
        <w:t>všetkých jeho</w:t>
      </w:r>
      <w:r>
        <w:rPr>
          <w:spacing w:val="59"/>
        </w:rPr>
        <w:t xml:space="preserve"> </w:t>
      </w:r>
      <w:r>
        <w:t>vlastností,</w:t>
      </w:r>
      <w:r>
        <w:rPr>
          <w:spacing w:val="58"/>
        </w:rPr>
        <w:t xml:space="preserve"> </w:t>
      </w:r>
      <w:r>
        <w:t>ktoré sú meradlom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funkcie,</w:t>
      </w:r>
      <w:r>
        <w:rPr>
          <w:spacing w:val="1"/>
        </w:rPr>
        <w:t xml:space="preserve"> </w:t>
      </w:r>
      <w:r>
        <w:t>úžitkovej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výsledkom</w:t>
      </w:r>
      <w:r>
        <w:rPr>
          <w:spacing w:val="58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všetkých</w:t>
      </w:r>
      <w:r>
        <w:rPr>
          <w:spacing w:val="15"/>
        </w:rPr>
        <w:t xml:space="preserve"> </w:t>
      </w:r>
      <w:r>
        <w:t>partnerov,</w:t>
      </w:r>
      <w:r>
        <w:rPr>
          <w:spacing w:val="21"/>
        </w:rPr>
        <w:t xml:space="preserve"> </w:t>
      </w:r>
      <w:r>
        <w:t>podieľajúcich</w:t>
      </w:r>
      <w:r>
        <w:rPr>
          <w:spacing w:val="16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tvorbe.</w:t>
      </w:r>
    </w:p>
    <w:p w14:paraId="1417E031" w14:textId="77777777" w:rsidR="007127CB" w:rsidRDefault="007127CB" w:rsidP="006C6F8E">
      <w:r>
        <w:t>Prvým</w:t>
      </w:r>
      <w:r>
        <w:rPr>
          <w:spacing w:val="1"/>
        </w:rPr>
        <w:t xml:space="preserve"> </w:t>
      </w:r>
      <w:r>
        <w:t>predpokladom</w:t>
      </w:r>
      <w:r>
        <w:rPr>
          <w:spacing w:val="1"/>
        </w:rPr>
        <w:t xml:space="preserve"> </w:t>
      </w:r>
      <w:r>
        <w:t>kvalitného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dokonalá</w:t>
      </w:r>
      <w:r>
        <w:rPr>
          <w:spacing w:val="1"/>
        </w:rPr>
        <w:t xml:space="preserve"> </w:t>
      </w:r>
      <w:r>
        <w:t>projektová</w:t>
      </w:r>
      <w:r>
        <w:rPr>
          <w:spacing w:val="1"/>
        </w:rPr>
        <w:t xml:space="preserve"> </w:t>
      </w:r>
      <w:r>
        <w:t>dokumentácia,</w:t>
      </w:r>
      <w:r>
        <w:rPr>
          <w:spacing w:val="1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staveniska,</w:t>
      </w:r>
      <w:r>
        <w:rPr>
          <w:spacing w:val="1"/>
        </w:rPr>
        <w:t xml:space="preserve"> </w:t>
      </w:r>
      <w:r>
        <w:t>vytvorenie</w:t>
      </w:r>
      <w:r>
        <w:rPr>
          <w:spacing w:val="1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medziskládok,</w:t>
      </w:r>
      <w:r>
        <w:rPr>
          <w:spacing w:val="59"/>
        </w:rPr>
        <w:t xml:space="preserve"> </w:t>
      </w:r>
      <w:r>
        <w:t>dokonala</w:t>
      </w:r>
      <w:r>
        <w:rPr>
          <w:spacing w:val="59"/>
        </w:rPr>
        <w:t xml:space="preserve"> </w:t>
      </w:r>
      <w:r>
        <w:t>technická</w:t>
      </w:r>
      <w:r>
        <w:rPr>
          <w:spacing w:val="59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výroby,</w:t>
      </w:r>
      <w:r>
        <w:rPr>
          <w:spacing w:val="1"/>
        </w:rPr>
        <w:t xml:space="preserve"> </w:t>
      </w:r>
      <w:r>
        <w:t>dobrá</w:t>
      </w:r>
      <w:r>
        <w:rPr>
          <w:spacing w:val="1"/>
        </w:rPr>
        <w:t xml:space="preserve"> </w:t>
      </w:r>
      <w:r>
        <w:t>spolupráca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nakoniec</w:t>
      </w:r>
      <w:r>
        <w:rPr>
          <w:spacing w:val="1"/>
        </w:rPr>
        <w:t xml:space="preserve"> </w:t>
      </w:r>
      <w:r>
        <w:t>dodržiavanie</w:t>
      </w:r>
      <w:r>
        <w:rPr>
          <w:spacing w:val="1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manuálov na údržbu a opravy ako aj dokladov o preukázaní zhody a protokolov o odovzdaní</w:t>
      </w:r>
      <w:r>
        <w:rPr>
          <w:spacing w:val="1"/>
        </w:rPr>
        <w:t xml:space="preserve"> </w:t>
      </w:r>
      <w:r>
        <w:t>prác.</w:t>
      </w:r>
    </w:p>
    <w:p w14:paraId="73007384" w14:textId="77777777" w:rsidR="007127CB" w:rsidRDefault="007127CB" w:rsidP="006C6F8E">
      <w:r>
        <w:t>Zhotoviteľ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mal</w:t>
      </w:r>
      <w:r>
        <w:rPr>
          <w:spacing w:val="1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zavedené</w:t>
      </w:r>
      <w:r>
        <w:rPr>
          <w:spacing w:val="59"/>
        </w:rPr>
        <w:t xml:space="preserve"> </w:t>
      </w:r>
      <w:r>
        <w:t>manažérske</w:t>
      </w:r>
      <w:r>
        <w:rPr>
          <w:spacing w:val="59"/>
        </w:rPr>
        <w:t xml:space="preserve"> </w:t>
      </w:r>
      <w:r>
        <w:t>systémy</w:t>
      </w:r>
      <w:r>
        <w:rPr>
          <w:spacing w:val="59"/>
        </w:rPr>
        <w:t xml:space="preserve"> </w:t>
      </w:r>
      <w:r>
        <w:t>(kvality,</w:t>
      </w:r>
      <w:r>
        <w:rPr>
          <w:spacing w:val="1"/>
        </w:rPr>
        <w:t xml:space="preserve"> </w:t>
      </w:r>
      <w:r>
        <w:t>environmentu,</w:t>
      </w:r>
      <w:r>
        <w:rPr>
          <w:spacing w:val="1"/>
        </w:rPr>
        <w:t xml:space="preserve"> </w:t>
      </w:r>
      <w:r>
        <w:t>bezpečnosti a ochrany zdravia či</w:t>
      </w:r>
      <w:r>
        <w:rPr>
          <w:spacing w:val="1"/>
        </w:rPr>
        <w:t xml:space="preserve"> </w:t>
      </w:r>
      <w:r>
        <w:t>rizík),</w:t>
      </w:r>
      <w:r>
        <w:rPr>
          <w:spacing w:val="58"/>
        </w:rPr>
        <w:t xml:space="preserve"> </w:t>
      </w:r>
      <w:r>
        <w:t>napr.</w:t>
      </w:r>
      <w:r>
        <w:rPr>
          <w:spacing w:val="58"/>
        </w:rPr>
        <w:t xml:space="preserve"> </w:t>
      </w:r>
      <w:r>
        <w:t>podľa STN</w:t>
      </w:r>
      <w:r>
        <w:rPr>
          <w:spacing w:val="59"/>
        </w:rPr>
        <w:t xml:space="preserve"> </w:t>
      </w:r>
      <w:r>
        <w:t>EN ISO</w:t>
      </w:r>
      <w:r>
        <w:rPr>
          <w:spacing w:val="58"/>
        </w:rPr>
        <w:t xml:space="preserve"> </w:t>
      </w:r>
      <w:r>
        <w:t>9001,</w:t>
      </w:r>
      <w:r>
        <w:rPr>
          <w:spacing w:val="59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14001;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EN </w:t>
      </w:r>
      <w:r>
        <w:t>ISO</w:t>
      </w:r>
      <w:r>
        <w:rPr>
          <w:spacing w:val="1"/>
        </w:rPr>
        <w:t xml:space="preserve"> </w:t>
      </w:r>
      <w:r>
        <w:t>45001:2024-03</w:t>
      </w:r>
      <w:r>
        <w:rPr>
          <w:spacing w:val="1"/>
        </w:rPr>
        <w:t xml:space="preserve"> </w:t>
      </w:r>
      <w:r>
        <w:t>(83</w:t>
      </w:r>
      <w:r>
        <w:rPr>
          <w:spacing w:val="1"/>
        </w:rPr>
        <w:t xml:space="preserve"> </w:t>
      </w:r>
      <w:r>
        <w:t>3000),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ochrane</w:t>
      </w:r>
      <w:r>
        <w:rPr>
          <w:spacing w:val="59"/>
        </w:rPr>
        <w:t xml:space="preserve"> </w:t>
      </w:r>
      <w:r>
        <w:t>zdravia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bezpečnosti pri práci a t. ď.. Takéto doklady zhotoviteľ predkladá deklarovaním príslušnými</w:t>
      </w:r>
      <w:r>
        <w:rPr>
          <w:spacing w:val="1"/>
        </w:rPr>
        <w:t xml:space="preserve"> </w:t>
      </w:r>
      <w:r>
        <w:t>certifikátmi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výberových</w:t>
      </w:r>
      <w:r>
        <w:rPr>
          <w:spacing w:val="59"/>
        </w:rPr>
        <w:t xml:space="preserve"> </w:t>
      </w:r>
      <w:r>
        <w:t>konaniach.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realizácii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deklaratórne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personifikujú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pláne</w:t>
      </w:r>
      <w:r>
        <w:rPr>
          <w:spacing w:val="58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pláne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skúšania</w:t>
      </w:r>
      <w:r>
        <w:rPr>
          <w:spacing w:val="15"/>
        </w:rPr>
        <w:t xml:space="preserve"> </w:t>
      </w:r>
      <w:r>
        <w:t>konkrétnej</w:t>
      </w:r>
      <w:r>
        <w:rPr>
          <w:spacing w:val="18"/>
        </w:rPr>
        <w:t xml:space="preserve"> </w:t>
      </w:r>
      <w:r>
        <w:t>stavby.</w:t>
      </w:r>
    </w:p>
    <w:p w14:paraId="735C863C" w14:textId="77777777" w:rsidR="007127CB" w:rsidRDefault="007127CB" w:rsidP="006C6F8E"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skúšobníctva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využívať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najväčšej</w:t>
      </w:r>
      <w:r>
        <w:rPr>
          <w:spacing w:val="58"/>
        </w:rPr>
        <w:t xml:space="preserve"> </w:t>
      </w:r>
      <w:r>
        <w:t>možnej</w:t>
      </w:r>
      <w:r>
        <w:rPr>
          <w:spacing w:val="59"/>
        </w:rPr>
        <w:t xml:space="preserve"> </w:t>
      </w:r>
      <w:r>
        <w:t>miere</w:t>
      </w:r>
      <w:r>
        <w:rPr>
          <w:spacing w:val="58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zavedený</w:t>
      </w:r>
      <w:r>
        <w:rPr>
          <w:spacing w:val="1"/>
        </w:rPr>
        <w:t xml:space="preserve"> </w:t>
      </w:r>
      <w:r>
        <w:t>manažérsky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kompetentnosť</w:t>
      </w:r>
      <w:r>
        <w:rPr>
          <w:spacing w:val="1"/>
        </w:rPr>
        <w:t xml:space="preserve"> </w:t>
      </w:r>
      <w:r>
        <w:t>skúšobných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kalibračných</w:t>
      </w:r>
      <w:r>
        <w:rPr>
          <w:spacing w:val="1"/>
        </w:rPr>
        <w:t xml:space="preserve"> </w:t>
      </w:r>
      <w:r>
        <w:t>laboratórií. Pokiaľ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kooperuje</w:t>
      </w:r>
      <w:r>
        <w:rPr>
          <w:spacing w:val="58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ktorí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nesplňujú,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splňujú</w:t>
      </w:r>
      <w:r>
        <w:rPr>
          <w:spacing w:val="1"/>
        </w:rPr>
        <w:t xml:space="preserve"> </w:t>
      </w:r>
      <w:r>
        <w:t>čiastočne,</w:t>
      </w:r>
      <w:r>
        <w:rPr>
          <w:spacing w:val="1"/>
        </w:rPr>
        <w:t xml:space="preserve"> </w:t>
      </w:r>
      <w:r>
        <w:rPr>
          <w:u w:val="single"/>
        </w:rPr>
        <w:t>preberá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nich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seba</w:t>
      </w:r>
      <w:r>
        <w:rPr>
          <w:spacing w:val="1"/>
          <w:u w:val="single"/>
        </w:rPr>
        <w:t xml:space="preserve"> </w:t>
      </w:r>
      <w:r>
        <w:rPr>
          <w:u w:val="single"/>
        </w:rPr>
        <w:t>plnú</w:t>
      </w:r>
      <w:r>
        <w:rPr>
          <w:spacing w:val="1"/>
        </w:rPr>
        <w:t xml:space="preserve"> </w:t>
      </w:r>
      <w:r>
        <w:rPr>
          <w:u w:val="single"/>
        </w:rPr>
        <w:t>zodpovednosť</w:t>
      </w:r>
      <w:r>
        <w:rPr>
          <w:spacing w:val="18"/>
          <w:u w:val="single"/>
        </w:rPr>
        <w:t xml:space="preserve"> </w:t>
      </w:r>
      <w:r>
        <w:rPr>
          <w:u w:val="single"/>
        </w:rPr>
        <w:t>voči</w:t>
      </w:r>
      <w:r>
        <w:rPr>
          <w:spacing w:val="13"/>
          <w:u w:val="single"/>
        </w:rPr>
        <w:t xml:space="preserve"> </w:t>
      </w:r>
      <w:r>
        <w:rPr>
          <w:u w:val="single"/>
        </w:rPr>
        <w:t>odberateľovi</w:t>
      </w:r>
      <w:r>
        <w:t>.</w:t>
      </w:r>
    </w:p>
    <w:p w14:paraId="3F96B298" w14:textId="77777777" w:rsidR="007127CB" w:rsidRDefault="007127CB" w:rsidP="006C6F8E">
      <w:r>
        <w:t>Kvalitu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vybavenia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telematiky,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projektovaného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(napr.,</w:t>
      </w:r>
      <w:r>
        <w:rPr>
          <w:spacing w:val="1"/>
        </w:rPr>
        <w:t xml:space="preserve"> </w:t>
      </w:r>
      <w:r>
        <w:t>informačný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diaľnic,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tunelov</w:t>
      </w:r>
      <w:r>
        <w:rPr>
          <w:spacing w:val="59"/>
        </w:rPr>
        <w:t xml:space="preserve"> </w:t>
      </w:r>
      <w:r>
        <w:t>ap.)</w:t>
      </w:r>
      <w:r>
        <w:rPr>
          <w:spacing w:val="59"/>
        </w:rPr>
        <w:t xml:space="preserve"> </w:t>
      </w:r>
      <w:r>
        <w:t>určujú</w:t>
      </w:r>
      <w:r>
        <w:rPr>
          <w:spacing w:val="1"/>
        </w:rPr>
        <w:t xml:space="preserve"> </w:t>
      </w:r>
      <w:r>
        <w:t>samostatné</w:t>
      </w:r>
      <w:r>
        <w:rPr>
          <w:spacing w:val="23"/>
        </w:rPr>
        <w:t xml:space="preserve"> </w:t>
      </w:r>
      <w:r>
        <w:t>TKP,</w:t>
      </w:r>
      <w:r>
        <w:rPr>
          <w:spacing w:val="26"/>
        </w:rPr>
        <w:t xml:space="preserve"> </w:t>
      </w:r>
      <w:r>
        <w:t>ZTKP,</w:t>
      </w:r>
      <w:r>
        <w:rPr>
          <w:spacing w:val="26"/>
        </w:rPr>
        <w:t xml:space="preserve"> </w:t>
      </w:r>
      <w:r>
        <w:t>prípadne</w:t>
      </w:r>
      <w:r>
        <w:rPr>
          <w:spacing w:val="27"/>
        </w:rPr>
        <w:t xml:space="preserve"> </w:t>
      </w:r>
      <w:r>
        <w:t>iné</w:t>
      </w:r>
      <w:r>
        <w:rPr>
          <w:spacing w:val="24"/>
        </w:rPr>
        <w:t xml:space="preserve"> </w:t>
      </w:r>
      <w:r>
        <w:t>projektové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technické</w:t>
      </w:r>
      <w:r>
        <w:rPr>
          <w:spacing w:val="23"/>
        </w:rPr>
        <w:t xml:space="preserve"> </w:t>
      </w:r>
      <w:r>
        <w:t>predpisy</w:t>
      </w:r>
      <w:r>
        <w:rPr>
          <w:spacing w:val="2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normy.</w:t>
      </w:r>
    </w:p>
    <w:p w14:paraId="134E425F" w14:textId="77777777"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3C54DF20" w14:textId="77777777" w:rsidR="007127CB" w:rsidRDefault="007127CB" w:rsidP="007127CB">
      <w:pPr>
        <w:pStyle w:val="Zkladntext"/>
        <w:spacing w:before="5"/>
        <w:rPr>
          <w:sz w:val="15"/>
        </w:rPr>
      </w:pPr>
    </w:p>
    <w:p w14:paraId="1F009356" w14:textId="77777777" w:rsidR="007127CB" w:rsidRDefault="007127CB" w:rsidP="00FD0735">
      <w:pPr>
        <w:pStyle w:val="Nadpis3"/>
      </w:pPr>
      <w:bookmarkStart w:id="52" w:name="_TOC_250116"/>
      <w:bookmarkStart w:id="53" w:name="_Toc178188196"/>
      <w:r>
        <w:t>Technologická</w:t>
      </w:r>
      <w:r>
        <w:rPr>
          <w:spacing w:val="70"/>
        </w:rPr>
        <w:t xml:space="preserve"> </w:t>
      </w:r>
      <w:bookmarkEnd w:id="52"/>
      <w:r>
        <w:t>disciplína</w:t>
      </w:r>
      <w:bookmarkEnd w:id="53"/>
    </w:p>
    <w:p w14:paraId="7421135F" w14:textId="77777777" w:rsidR="007127CB" w:rsidRDefault="007127CB" w:rsidP="008746EB">
      <w:r>
        <w:t>Všetky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vykonané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schválenej</w:t>
      </w:r>
      <w:r>
        <w:rPr>
          <w:spacing w:val="58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(PD)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uplatnil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ponuke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odvolávajú.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schválené stavebným dozorom. Predpisom sa taktiež rozumejú pokyny výrobcu pre použitie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obaloch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dokladoch,</w:t>
      </w:r>
      <w:r>
        <w:rPr>
          <w:spacing w:val="1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niektoré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technológie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aplikáciu</w:t>
      </w:r>
      <w:r>
        <w:rPr>
          <w:spacing w:val="1"/>
        </w:rPr>
        <w:t xml:space="preserve"> </w:t>
      </w:r>
      <w:r>
        <w:t>materiálov nie sú v dokumentácii ani v TKP stanovené platné normy alebo iné technické a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podrobne</w:t>
      </w:r>
      <w:r>
        <w:rPr>
          <w:spacing w:val="1"/>
        </w:rPr>
        <w:t xml:space="preserve"> </w:t>
      </w:r>
      <w:r>
        <w:t>popisujúce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skladovanie,</w:t>
      </w:r>
      <w:r>
        <w:rPr>
          <w:spacing w:val="1"/>
        </w:rPr>
        <w:t xml:space="preserve"> </w:t>
      </w:r>
      <w:r>
        <w:t>ošetrovanie atď., nie sú stanovené ani kvalitatívne parametre a kontrola kvality, je zhotoviteľ</w:t>
      </w:r>
      <w:r>
        <w:rPr>
          <w:spacing w:val="1"/>
        </w:rPr>
        <w:t xml:space="preserve"> </w:t>
      </w:r>
      <w:r>
        <w:t>povinný príslušné podklady spracovať a predložiť stavebnému dozoru pred začatím prác na</w:t>
      </w:r>
      <w:r>
        <w:rPr>
          <w:spacing w:val="1"/>
        </w:rPr>
        <w:t xml:space="preserve"> </w:t>
      </w:r>
      <w:r>
        <w:t>schválenie.</w:t>
      </w:r>
    </w:p>
    <w:p w14:paraId="33F10824" w14:textId="77777777" w:rsidR="007127CB" w:rsidRDefault="007127CB" w:rsidP="008746EB">
      <w:r>
        <w:rPr>
          <w:u w:val="single"/>
        </w:rPr>
        <w:t>Zhotoviteľ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28-tich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podpísania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predloží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</w:t>
      </w:r>
      <w:r>
        <w:rPr>
          <w:spacing w:val="1"/>
        </w:rPr>
        <w:t xml:space="preserve"> </w:t>
      </w:r>
      <w:r>
        <w:t>„kontrolný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skúšobný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stavby“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doplňovania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vyvolané</w:t>
      </w:r>
      <w:r>
        <w:rPr>
          <w:spacing w:val="1"/>
        </w:rPr>
        <w:t xml:space="preserve"> </w:t>
      </w:r>
      <w:r>
        <w:t>zmeny</w:t>
      </w:r>
      <w:r>
        <w:rPr>
          <w:spacing w:val="36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byť</w:t>
      </w:r>
      <w:r>
        <w:rPr>
          <w:spacing w:val="45"/>
        </w:rPr>
        <w:t xml:space="preserve"> </w:t>
      </w:r>
      <w:r>
        <w:t>schválené</w:t>
      </w:r>
      <w:r>
        <w:rPr>
          <w:spacing w:val="44"/>
        </w:rPr>
        <w:t xml:space="preserve"> </w:t>
      </w:r>
      <w:r>
        <w:t>dozorom</w:t>
      </w:r>
      <w:r>
        <w:rPr>
          <w:spacing w:val="41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príslušným</w:t>
      </w:r>
      <w:r>
        <w:rPr>
          <w:spacing w:val="46"/>
        </w:rPr>
        <w:t xml:space="preserve"> </w:t>
      </w:r>
      <w:r>
        <w:t>útvarom</w:t>
      </w:r>
      <w:r>
        <w:rPr>
          <w:spacing w:val="41"/>
        </w:rPr>
        <w:t xml:space="preserve"> </w:t>
      </w:r>
      <w:r>
        <w:t>kvality</w:t>
      </w:r>
      <w:r>
        <w:rPr>
          <w:spacing w:val="36"/>
        </w:rPr>
        <w:t xml:space="preserve"> </w:t>
      </w:r>
      <w:r>
        <w:t>objednávateľa.</w:t>
      </w:r>
    </w:p>
    <w:p w14:paraId="58DB5AAA" w14:textId="5FBBF3AD" w:rsidR="007127CB" w:rsidRDefault="007127CB" w:rsidP="008746EB">
      <w:r>
        <w:rPr>
          <w:u w:val="single"/>
        </w:rPr>
        <w:t>Zhotoviteľ</w:t>
      </w:r>
      <w:r>
        <w:rPr>
          <w:spacing w:val="107"/>
          <w:u w:val="single"/>
        </w:rPr>
        <w:t xml:space="preserve"> </w:t>
      </w:r>
      <w:r>
        <w:rPr>
          <w:u w:val="single"/>
        </w:rPr>
        <w:t xml:space="preserve">do  </w:t>
      </w:r>
      <w:r>
        <w:rPr>
          <w:spacing w:val="46"/>
          <w:u w:val="single"/>
        </w:rPr>
        <w:t xml:space="preserve"> </w:t>
      </w:r>
      <w:r>
        <w:rPr>
          <w:u w:val="single"/>
        </w:rPr>
        <w:t>28-tich</w:t>
      </w:r>
      <w:r>
        <w:t xml:space="preserve">  </w:t>
      </w:r>
      <w:r>
        <w:rPr>
          <w:spacing w:val="46"/>
        </w:rPr>
        <w:t xml:space="preserve"> </w:t>
      </w:r>
      <w:r>
        <w:t xml:space="preserve">dní  </w:t>
      </w:r>
      <w:r>
        <w:rPr>
          <w:spacing w:val="45"/>
        </w:rPr>
        <w:t xml:space="preserve"> </w:t>
      </w:r>
      <w:r>
        <w:t xml:space="preserve">od  </w:t>
      </w:r>
      <w:r>
        <w:rPr>
          <w:spacing w:val="48"/>
        </w:rPr>
        <w:t xml:space="preserve"> </w:t>
      </w:r>
      <w:r>
        <w:t xml:space="preserve">podpísania  </w:t>
      </w:r>
      <w:r>
        <w:rPr>
          <w:spacing w:val="46"/>
        </w:rPr>
        <w:t xml:space="preserve"> </w:t>
      </w:r>
      <w:r>
        <w:t xml:space="preserve">zmluvy  </w:t>
      </w:r>
      <w:r>
        <w:rPr>
          <w:spacing w:val="44"/>
        </w:rPr>
        <w:t xml:space="preserve"> </w:t>
      </w:r>
      <w:r>
        <w:t xml:space="preserve">o  </w:t>
      </w:r>
      <w:r>
        <w:rPr>
          <w:spacing w:val="49"/>
        </w:rPr>
        <w:t xml:space="preserve"> </w:t>
      </w:r>
      <w:r>
        <w:t xml:space="preserve">dielo  </w:t>
      </w:r>
      <w:r>
        <w:rPr>
          <w:spacing w:val="48"/>
        </w:rPr>
        <w:t xml:space="preserve"> </w:t>
      </w:r>
      <w:r>
        <w:t xml:space="preserve">predloží  </w:t>
      </w:r>
      <w:r>
        <w:rPr>
          <w:spacing w:val="47"/>
        </w:rPr>
        <w:t xml:space="preserve"> </w:t>
      </w:r>
      <w:r>
        <w:t>objednávateľovi</w:t>
      </w:r>
      <w:r w:rsidR="0029074A">
        <w:t xml:space="preserve"> </w:t>
      </w:r>
      <w:r>
        <w:t>„protipovodňový plán stavby“ odsúhlasený správcom toku a príslušným</w:t>
      </w:r>
      <w:r>
        <w:rPr>
          <w:spacing w:val="1"/>
        </w:rPr>
        <w:t xml:space="preserve"> </w:t>
      </w:r>
      <w:r>
        <w:t>vodohospodárskym</w:t>
      </w:r>
      <w:r>
        <w:rPr>
          <w:spacing w:val="1"/>
        </w:rPr>
        <w:t xml:space="preserve"> </w:t>
      </w:r>
      <w:r>
        <w:t>orgánom</w:t>
      </w:r>
      <w:r>
        <w:rPr>
          <w:spacing w:val="17"/>
        </w:rPr>
        <w:t xml:space="preserve"> </w:t>
      </w:r>
      <w:r>
        <w:t>štátnej</w:t>
      </w:r>
      <w:r>
        <w:rPr>
          <w:spacing w:val="16"/>
        </w:rPr>
        <w:t xml:space="preserve"> </w:t>
      </w:r>
      <w:r>
        <w:t>správy.</w:t>
      </w:r>
    </w:p>
    <w:p w14:paraId="72320572" w14:textId="77777777" w:rsidR="007127CB" w:rsidRDefault="007127CB" w:rsidP="00FD0735">
      <w:pPr>
        <w:pStyle w:val="Nadpis3"/>
      </w:pPr>
      <w:bookmarkStart w:id="54" w:name="_TOC_250115"/>
      <w:bookmarkStart w:id="55" w:name="_Toc178188197"/>
      <w:r>
        <w:t>Spôsobilosť</w:t>
      </w:r>
      <w:r>
        <w:rPr>
          <w:spacing w:val="44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vykonávanie</w:t>
      </w:r>
      <w:r>
        <w:rPr>
          <w:spacing w:val="42"/>
        </w:rPr>
        <w:t xml:space="preserve"> </w:t>
      </w:r>
      <w:bookmarkEnd w:id="54"/>
      <w:r>
        <w:t>prác</w:t>
      </w:r>
      <w:bookmarkEnd w:id="55"/>
    </w:p>
    <w:p w14:paraId="0407D084" w14:textId="77777777" w:rsidR="007127CB" w:rsidRDefault="007127CB" w:rsidP="00FD0735">
      <w:r>
        <w:t>Pri</w:t>
      </w:r>
      <w:r>
        <w:rPr>
          <w:spacing w:val="1"/>
        </w:rPr>
        <w:t xml:space="preserve"> </w:t>
      </w:r>
      <w:r>
        <w:t>výberových</w:t>
      </w:r>
      <w:r>
        <w:rPr>
          <w:spacing w:val="1"/>
        </w:rPr>
        <w:t xml:space="preserve"> </w:t>
      </w:r>
      <w:r>
        <w:t>konaniach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zabezpečenie</w:t>
      </w:r>
      <w:r>
        <w:rPr>
          <w:spacing w:val="59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§</w:t>
      </w:r>
      <w:r>
        <w:rPr>
          <w:spacing w:val="58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343/2015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8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predkladateľov</w:t>
      </w:r>
      <w:r>
        <w:rPr>
          <w:spacing w:val="1"/>
        </w:rPr>
        <w:t xml:space="preserve"> </w:t>
      </w:r>
      <w:r>
        <w:t>doklad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spôsobilosti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 w:rsidRPr="00462A15"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>
        <w:t>Ustanovenia</w:t>
      </w:r>
      <w:r>
        <w:rPr>
          <w:spacing w:val="26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7a,</w:t>
      </w:r>
      <w:r>
        <w:rPr>
          <w:spacing w:val="28"/>
        </w:rPr>
        <w:t xml:space="preserve"> </w:t>
      </w:r>
      <w:r>
        <w:t>§</w:t>
      </w:r>
      <w:r>
        <w:rPr>
          <w:spacing w:val="30"/>
        </w:rPr>
        <w:t xml:space="preserve"> </w:t>
      </w:r>
      <w:r>
        <w:t>19,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20,</w:t>
      </w:r>
      <w:r>
        <w:rPr>
          <w:spacing w:val="28"/>
        </w:rPr>
        <w:t xml:space="preserve"> </w:t>
      </w:r>
      <w:r>
        <w:t>§23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§25</w:t>
      </w:r>
      <w:r>
        <w:rPr>
          <w:spacing w:val="26"/>
        </w:rPr>
        <w:t xml:space="preserve"> </w:t>
      </w:r>
      <w:r>
        <w:t>predmetného</w:t>
      </w:r>
      <w:r>
        <w:rPr>
          <w:spacing w:val="30"/>
        </w:rPr>
        <w:t xml:space="preserve"> </w:t>
      </w:r>
      <w:r>
        <w:t>zákona</w:t>
      </w:r>
      <w:r>
        <w:rPr>
          <w:spacing w:val="26"/>
        </w:rPr>
        <w:t xml:space="preserve"> </w:t>
      </w:r>
      <w:r>
        <w:t>upravujú</w:t>
      </w:r>
      <w:r>
        <w:rPr>
          <w:spacing w:val="29"/>
        </w:rPr>
        <w:t xml:space="preserve"> </w:t>
      </w:r>
      <w:r>
        <w:t>podmienky</w:t>
      </w:r>
      <w:r>
        <w:rPr>
          <w:spacing w:val="27"/>
        </w:rPr>
        <w:t xml:space="preserve"> </w:t>
      </w:r>
      <w:r>
        <w:t>živností.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viazané,</w:t>
      </w:r>
      <w:r>
        <w:rPr>
          <w:spacing w:val="1"/>
        </w:rPr>
        <w:t xml:space="preserve"> </w:t>
      </w:r>
      <w:r>
        <w:t>voľné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remeselné</w:t>
      </w:r>
      <w:r>
        <w:rPr>
          <w:spacing w:val="1"/>
        </w:rPr>
        <w:t xml:space="preserve"> </w:t>
      </w:r>
      <w:r>
        <w:t>živnosti,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budúcim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neskôr</w:t>
      </w:r>
      <w:r>
        <w:rPr>
          <w:spacing w:val="1"/>
        </w:rPr>
        <w:t xml:space="preserve"> </w:t>
      </w:r>
      <w:r>
        <w:t>zmluvne</w:t>
      </w:r>
      <w:r>
        <w:rPr>
          <w:spacing w:val="1"/>
        </w:rPr>
        <w:t xml:space="preserve"> </w:t>
      </w:r>
      <w:r>
        <w:t>zabezpečovaným</w:t>
      </w:r>
      <w:r>
        <w:rPr>
          <w:spacing w:val="1"/>
        </w:rPr>
        <w:t xml:space="preserve"> </w:t>
      </w:r>
      <w:r>
        <w:t>podzhotoviteľom</w:t>
      </w:r>
      <w:r>
        <w:rPr>
          <w:spacing w:val="1"/>
        </w:rPr>
        <w:t xml:space="preserve"> </w:t>
      </w:r>
      <w:r>
        <w:t>príslušnej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Živnostenské</w:t>
      </w:r>
      <w:r>
        <w:rPr>
          <w:spacing w:val="1"/>
        </w:rPr>
        <w:t xml:space="preserve"> </w:t>
      </w:r>
      <w:r>
        <w:t>oprávnenie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§10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59"/>
        </w:rPr>
        <w:t xml:space="preserve"> </w:t>
      </w:r>
      <w:r>
        <w:t>Zb.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58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predkladá</w:t>
      </w:r>
      <w:r>
        <w:rPr>
          <w:spacing w:val="59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ucelenej</w:t>
      </w:r>
      <w:r>
        <w:rPr>
          <w:spacing w:val="59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prílohu</w:t>
      </w:r>
      <w:r>
        <w:rPr>
          <w:spacing w:val="14"/>
        </w:rPr>
        <w:t xml:space="preserve"> </w:t>
      </w:r>
      <w:r>
        <w:t>napr.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budúcej</w:t>
      </w:r>
      <w:r>
        <w:rPr>
          <w:spacing w:val="19"/>
        </w:rPr>
        <w:t xml:space="preserve"> </w:t>
      </w:r>
      <w:r>
        <w:t>zmluve.</w:t>
      </w:r>
    </w:p>
    <w:p w14:paraId="3AD71339" w14:textId="77777777" w:rsidR="007127CB" w:rsidRDefault="007127CB" w:rsidP="00FD0735">
      <w:r>
        <w:t>Každý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žiadosť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svoju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objednaných</w:t>
      </w:r>
      <w:r>
        <w:rPr>
          <w:spacing w:val="58"/>
        </w:rPr>
        <w:t xml:space="preserve"> </w:t>
      </w:r>
      <w:r>
        <w:t>prác tak,</w:t>
      </w:r>
      <w:r>
        <w:rPr>
          <w:spacing w:val="59"/>
        </w:rPr>
        <w:t xml:space="preserve"> </w:t>
      </w:r>
      <w:r>
        <w:t>aby boli</w:t>
      </w:r>
      <w:r>
        <w:rPr>
          <w:spacing w:val="58"/>
        </w:rPr>
        <w:t xml:space="preserve"> </w:t>
      </w:r>
      <w:r>
        <w:t>splnené</w:t>
      </w:r>
      <w:r>
        <w:rPr>
          <w:spacing w:val="59"/>
        </w:rPr>
        <w:t xml:space="preserve"> </w:t>
      </w:r>
      <w:r>
        <w:t>všetky požiadavky,</w:t>
      </w:r>
      <w:r>
        <w:rPr>
          <w:spacing w:val="58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 dielo alebo v jej prílohách (v dokumentácii, v týchto TKP, ZTKP, v normách a ostatných</w:t>
      </w:r>
      <w:r>
        <w:rPr>
          <w:spacing w:val="1"/>
        </w:rPr>
        <w:t xml:space="preserve"> </w:t>
      </w:r>
      <w:r>
        <w:t>záväzných</w:t>
      </w:r>
      <w:r>
        <w:rPr>
          <w:spacing w:val="13"/>
        </w:rPr>
        <w:t xml:space="preserve"> </w:t>
      </w:r>
      <w:r>
        <w:t>predpisoch).</w:t>
      </w:r>
    </w:p>
    <w:p w14:paraId="68093F2E" w14:textId="77777777" w:rsidR="007127CB" w:rsidRDefault="007127CB" w:rsidP="00FD0735">
      <w:pPr>
        <w:pStyle w:val="Nadpis3"/>
      </w:pPr>
      <w:bookmarkStart w:id="56" w:name="_TOC_250114"/>
      <w:bookmarkStart w:id="57" w:name="_Toc178188198"/>
      <w:r>
        <w:t>Kvalita</w:t>
      </w:r>
      <w:r>
        <w:rPr>
          <w:spacing w:val="51"/>
        </w:rPr>
        <w:t xml:space="preserve"> </w:t>
      </w:r>
      <w:r>
        <w:t>vykonávaných</w:t>
      </w:r>
      <w:r>
        <w:rPr>
          <w:spacing w:val="48"/>
        </w:rPr>
        <w:t xml:space="preserve"> </w:t>
      </w:r>
      <w:bookmarkEnd w:id="56"/>
      <w:r>
        <w:t>prác</w:t>
      </w:r>
      <w:bookmarkEnd w:id="57"/>
    </w:p>
    <w:p w14:paraId="45C9C0DF" w14:textId="77777777" w:rsidR="007127CB" w:rsidRDefault="007127CB" w:rsidP="00FD0735">
      <w:r>
        <w:t>Vykonané</w:t>
      </w:r>
      <w:r>
        <w:rPr>
          <w:spacing w:val="35"/>
        </w:rPr>
        <w:t xml:space="preserve"> </w:t>
      </w:r>
      <w:r>
        <w:t>práce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jednotlivé</w:t>
      </w:r>
      <w:r>
        <w:rPr>
          <w:spacing w:val="36"/>
        </w:rPr>
        <w:t xml:space="preserve"> </w:t>
      </w:r>
      <w:r>
        <w:t>stavebné</w:t>
      </w:r>
      <w:r>
        <w:rPr>
          <w:spacing w:val="35"/>
        </w:rPr>
        <w:t xml:space="preserve"> </w:t>
      </w:r>
      <w:r>
        <w:t>látky,</w:t>
      </w:r>
      <w:r>
        <w:rPr>
          <w:spacing w:val="36"/>
        </w:rPr>
        <w:t xml:space="preserve"> </w:t>
      </w:r>
      <w:r>
        <w:t>dielce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zariadenia,</w:t>
      </w:r>
      <w:r>
        <w:rPr>
          <w:spacing w:val="34"/>
        </w:rPr>
        <w:t xml:space="preserve"> </w:t>
      </w:r>
      <w:r>
        <w:t>stavebne</w:t>
      </w:r>
      <w:r>
        <w:rPr>
          <w:spacing w:val="35"/>
        </w:rPr>
        <w:t xml:space="preserve"> </w:t>
      </w:r>
      <w:r>
        <w:t>montované</w:t>
      </w:r>
      <w:r>
        <w:rPr>
          <w:spacing w:val="35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súbory</w:t>
      </w:r>
      <w:r>
        <w:rPr>
          <w:spacing w:val="32"/>
        </w:rPr>
        <w:t xml:space="preserve"> </w:t>
      </w:r>
      <w:r>
        <w:t>takýchto</w:t>
      </w:r>
      <w:r>
        <w:rPr>
          <w:spacing w:val="39"/>
        </w:rPr>
        <w:t xml:space="preserve"> </w:t>
      </w:r>
      <w:r>
        <w:t>látok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dielcov,</w:t>
      </w:r>
      <w:r>
        <w:rPr>
          <w:spacing w:val="37"/>
        </w:rPr>
        <w:t xml:space="preserve"> </w:t>
      </w:r>
      <w:r>
        <w:t>musia</w:t>
      </w:r>
      <w:r>
        <w:rPr>
          <w:spacing w:val="38"/>
        </w:rPr>
        <w:t xml:space="preserve"> </w:t>
      </w:r>
      <w:r>
        <w:t>zodpovedať</w:t>
      </w:r>
      <w:r>
        <w:rPr>
          <w:spacing w:val="37"/>
        </w:rPr>
        <w:t xml:space="preserve"> </w:t>
      </w:r>
      <w:r>
        <w:t>kvalitatívnym</w:t>
      </w:r>
      <w:r>
        <w:rPr>
          <w:spacing w:val="40"/>
        </w:rPr>
        <w:t xml:space="preserve"> </w:t>
      </w:r>
      <w:r>
        <w:t>požiadavkám,</w:t>
      </w:r>
      <w:r>
        <w:rPr>
          <w:spacing w:val="37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v jednotlivých častiach TKP, ZTKP, prípadne v technických normách a ostatných 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predpisoch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„VZP“),</w:t>
      </w:r>
      <w:r>
        <w:rPr>
          <w:spacing w:val="1"/>
        </w:rPr>
        <w:t xml:space="preserve"> </w:t>
      </w:r>
      <w:r>
        <w:t>v smerniciach,</w:t>
      </w:r>
      <w:r>
        <w:rPr>
          <w:spacing w:val="1"/>
        </w:rPr>
        <w:t xml:space="preserve"> </w:t>
      </w:r>
      <w:r>
        <w:t>v súťažných podkladoch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DSP,</w:t>
      </w:r>
      <w:r>
        <w:rPr>
          <w:spacing w:val="1"/>
        </w:rPr>
        <w:t xml:space="preserve"> </w:t>
      </w:r>
      <w:r>
        <w:t>DRS a VTD.</w:t>
      </w:r>
      <w:r>
        <w:rPr>
          <w:spacing w:val="58"/>
        </w:rPr>
        <w:t xml:space="preserve"> </w:t>
      </w:r>
      <w:r>
        <w:t>V prípade,</w:t>
      </w:r>
      <w:r>
        <w:rPr>
          <w:spacing w:val="58"/>
        </w:rPr>
        <w:t xml:space="preserve"> </w:t>
      </w:r>
      <w:r>
        <w:t>že kvalitatívne parametre</w:t>
      </w:r>
      <w:r>
        <w:rPr>
          <w:spacing w:val="59"/>
        </w:rPr>
        <w:t xml:space="preserve"> </w:t>
      </w:r>
      <w:r>
        <w:t>vykonávaných prác a materiálov nie sú</w:t>
      </w:r>
      <w:r>
        <w:rPr>
          <w:spacing w:val="1"/>
        </w:rPr>
        <w:t xml:space="preserve"> </w:t>
      </w:r>
      <w:r>
        <w:t>zvlášť</w:t>
      </w:r>
      <w:r>
        <w:rPr>
          <w:spacing w:val="1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uvedené,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minimálne</w:t>
      </w:r>
      <w:r>
        <w:rPr>
          <w:spacing w:val="59"/>
        </w:rPr>
        <w:t xml:space="preserve"> </w:t>
      </w:r>
      <w:r>
        <w:t>spĺňať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obvyklé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konštrukciu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prihliadnutím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</w:t>
      </w:r>
      <w:r>
        <w:rPr>
          <w:spacing w:val="1"/>
        </w:rPr>
        <w:t xml:space="preserve"> </w:t>
      </w:r>
      <w:r>
        <w:t>použitia,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prostredia,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58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zabudované.</w:t>
      </w:r>
      <w:r>
        <w:rPr>
          <w:spacing w:val="59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kontroly 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komplexný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celú</w:t>
      </w:r>
      <w:r>
        <w:rPr>
          <w:spacing w:val="59"/>
        </w:rPr>
        <w:t xml:space="preserve"> </w:t>
      </w:r>
      <w:r>
        <w:t>etapu</w:t>
      </w:r>
      <w:r>
        <w:rPr>
          <w:spacing w:val="58"/>
        </w:rPr>
        <w:t xml:space="preserve"> </w:t>
      </w:r>
      <w:r>
        <w:t>výstavby.</w:t>
      </w:r>
      <w:r>
        <w:rPr>
          <w:spacing w:val="59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sebe</w:t>
      </w:r>
      <w:r>
        <w:rPr>
          <w:spacing w:val="1"/>
        </w:rPr>
        <w:t xml:space="preserve"> </w:t>
      </w:r>
      <w:r>
        <w:t>zahrňovať</w:t>
      </w:r>
      <w:r>
        <w:rPr>
          <w:spacing w:val="1"/>
        </w:rPr>
        <w:t xml:space="preserve"> </w:t>
      </w:r>
      <w:r>
        <w:t>čiastkové</w:t>
      </w:r>
      <w:r>
        <w:rPr>
          <w:spacing w:val="1"/>
        </w:rPr>
        <w:t xml:space="preserve"> </w:t>
      </w:r>
      <w:r>
        <w:t>plány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komplikovanosti</w:t>
      </w:r>
      <w:r>
        <w:rPr>
          <w:spacing w:val="58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náročnosti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vyplýva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podzostavu</w:t>
      </w:r>
      <w:r>
        <w:rPr>
          <w:spacing w:val="1"/>
        </w:rPr>
        <w:t xml:space="preserve"> </w:t>
      </w:r>
      <w:r>
        <w:t>plánu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4"/>
        </w:rPr>
        <w:t xml:space="preserve"> </w:t>
      </w:r>
      <w:r>
        <w:t>objektoch</w:t>
      </w:r>
      <w:r>
        <w:rPr>
          <w:spacing w:val="14"/>
        </w:rPr>
        <w:t xml:space="preserve"> </w:t>
      </w:r>
      <w:r>
        <w:t>stavby.</w:t>
      </w:r>
    </w:p>
    <w:p w14:paraId="67F8F9D6" w14:textId="77777777" w:rsidR="007127CB" w:rsidRDefault="007127CB" w:rsidP="00FD0735">
      <w:pPr>
        <w:pStyle w:val="Nadpis3"/>
      </w:pPr>
      <w:bookmarkStart w:id="58" w:name="_TOC_250113"/>
      <w:bookmarkStart w:id="59" w:name="_Toc178188199"/>
      <w:r>
        <w:t>Kontrola</w:t>
      </w:r>
      <w:r>
        <w:rPr>
          <w:spacing w:val="62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vykonávaných</w:t>
      </w:r>
      <w:r>
        <w:rPr>
          <w:spacing w:val="64"/>
        </w:rPr>
        <w:t xml:space="preserve"> </w:t>
      </w:r>
      <w:bookmarkEnd w:id="58"/>
      <w:r>
        <w:t>prác</w:t>
      </w:r>
      <w:bookmarkEnd w:id="59"/>
    </w:p>
    <w:p w14:paraId="559563E1" w14:textId="77777777" w:rsidR="007127CB" w:rsidRDefault="007127CB" w:rsidP="00FD0735"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začatím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predložiť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rPr>
          <w:b/>
          <w:u w:val="thick"/>
        </w:rPr>
        <w:t>plán</w:t>
      </w:r>
      <w:r>
        <w:rPr>
          <w:b/>
          <w:spacing w:val="61"/>
          <w:u w:val="thick"/>
        </w:rPr>
        <w:t xml:space="preserve"> </w:t>
      </w:r>
      <w:r>
        <w:rPr>
          <w:b/>
          <w:u w:val="thick"/>
        </w:rPr>
        <w:t>kontroly</w:t>
      </w:r>
      <w:r>
        <w:rPr>
          <w:b/>
          <w:spacing w:val="61"/>
          <w:u w:val="thick"/>
        </w:rPr>
        <w:t xml:space="preserve"> </w:t>
      </w:r>
      <w:r>
        <w:rPr>
          <w:b/>
          <w:u w:val="thick"/>
        </w:rPr>
        <w:t>kvality</w:t>
      </w:r>
      <w:r>
        <w:rPr>
          <w:b/>
          <w:spacing w:val="61"/>
          <w:u w:val="thick"/>
        </w:rPr>
        <w:t xml:space="preserve"> </w:t>
      </w:r>
      <w:r>
        <w:rPr>
          <w:b/>
          <w:u w:val="thick"/>
        </w:rPr>
        <w:t>a</w:t>
      </w:r>
      <w:r>
        <w:rPr>
          <w:b/>
          <w:spacing w:val="1"/>
        </w:rPr>
        <w:t xml:space="preserve"> </w:t>
      </w:r>
      <w:r>
        <w:rPr>
          <w:b/>
          <w:u w:val="thick"/>
        </w:rPr>
        <w:t>skúšok</w:t>
      </w:r>
      <w:r>
        <w:rPr>
          <w:b/>
          <w:spacing w:val="1"/>
        </w:rPr>
        <w:t xml:space="preserve"> </w:t>
      </w:r>
      <w:r>
        <w:t>podpísaný</w:t>
      </w:r>
      <w:r>
        <w:rPr>
          <w:spacing w:val="1"/>
        </w:rPr>
        <w:t xml:space="preserve"> </w:t>
      </w:r>
      <w:r>
        <w:t>štatutárnym</w:t>
      </w:r>
      <w:r>
        <w:rPr>
          <w:spacing w:val="59"/>
        </w:rPr>
        <w:t xml:space="preserve"> </w:t>
      </w:r>
      <w:r>
        <w:t>predstaviteľom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splnomocneným</w:t>
      </w:r>
      <w:r>
        <w:rPr>
          <w:spacing w:val="1"/>
        </w:rPr>
        <w:t xml:space="preserve"> </w:t>
      </w:r>
      <w:r>
        <w:t>pracovníkom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písomne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plnej</w:t>
      </w:r>
      <w:r>
        <w:rPr>
          <w:spacing w:val="1"/>
        </w:rPr>
        <w:t xml:space="preserve"> </w:t>
      </w:r>
      <w:r>
        <w:t>moci</w:t>
      </w:r>
      <w:r>
        <w:rPr>
          <w:spacing w:val="1"/>
        </w:rPr>
        <w:t xml:space="preserve"> </w:t>
      </w:r>
      <w:r>
        <w:t>(napríklad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organizačnej</w:t>
      </w:r>
      <w:r>
        <w:rPr>
          <w:spacing w:val="59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zhotoviteľa.</w:t>
      </w:r>
      <w:r>
        <w:rPr>
          <w:spacing w:val="25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túto</w:t>
      </w:r>
      <w:r>
        <w:rPr>
          <w:spacing w:val="24"/>
        </w:rPr>
        <w:t xml:space="preserve"> </w:t>
      </w:r>
      <w:r>
        <w:t>organizačnú</w:t>
      </w:r>
      <w:r>
        <w:rPr>
          <w:spacing w:val="24"/>
        </w:rPr>
        <w:t xml:space="preserve"> </w:t>
      </w:r>
      <w:r>
        <w:t>normu</w:t>
      </w:r>
      <w:r>
        <w:rPr>
          <w:spacing w:val="20"/>
        </w:rPr>
        <w:t xml:space="preserve"> </w:t>
      </w:r>
      <w:r>
        <w:t>musí</w:t>
      </w:r>
      <w:r>
        <w:rPr>
          <w:spacing w:val="19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odkaz</w:t>
      </w:r>
      <w:r>
        <w:rPr>
          <w:spacing w:val="22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predkladanom</w:t>
      </w:r>
      <w:r>
        <w:rPr>
          <w:spacing w:val="25"/>
        </w:rPr>
        <w:t xml:space="preserve"> </w:t>
      </w:r>
      <w:r>
        <w:t>pláne</w:t>
      </w:r>
      <w:r>
        <w:rPr>
          <w:spacing w:val="20"/>
        </w:rPr>
        <w:t xml:space="preserve"> </w:t>
      </w:r>
      <w:r>
        <w:t>kontroly</w:t>
      </w:r>
    </w:p>
    <w:p w14:paraId="5F25801C" w14:textId="77777777" w:rsidR="007127CB" w:rsidRDefault="007127CB" w:rsidP="00FD0735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3CB0960D" w14:textId="77777777" w:rsidR="007127CB" w:rsidRDefault="007127CB" w:rsidP="00FD0735">
      <w:pPr>
        <w:rPr>
          <w:sz w:val="15"/>
        </w:rPr>
      </w:pPr>
    </w:p>
    <w:p w14:paraId="5D794F6E" w14:textId="77777777" w:rsidR="007127CB" w:rsidRDefault="007127CB" w:rsidP="00FD0735">
      <w:r>
        <w:t>kvality a skúšok).Tento dokument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svojho</w:t>
      </w:r>
      <w:r>
        <w:rPr>
          <w:spacing w:val="1"/>
        </w:rPr>
        <w:t xml:space="preserve"> </w:t>
      </w:r>
      <w:r>
        <w:t>odborného</w:t>
      </w:r>
      <w:r>
        <w:rPr>
          <w:spacing w:val="1"/>
        </w:rPr>
        <w:t xml:space="preserve"> </w:t>
      </w:r>
      <w:r>
        <w:t>útvaru</w:t>
      </w:r>
      <w:r>
        <w:rPr>
          <w:spacing w:val="1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potvrdení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dokumentom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stavebný</w:t>
      </w:r>
      <w:r>
        <w:rPr>
          <w:spacing w:val="58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počas</w:t>
      </w:r>
      <w:r>
        <w:rPr>
          <w:spacing w:val="17"/>
        </w:rPr>
        <w:t xml:space="preserve"> </w:t>
      </w:r>
      <w:r>
        <w:t>výstavby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preberacom</w:t>
      </w:r>
      <w:r>
        <w:rPr>
          <w:spacing w:val="16"/>
        </w:rPr>
        <w:t xml:space="preserve"> </w:t>
      </w:r>
      <w:r>
        <w:t>konaní.</w:t>
      </w:r>
    </w:p>
    <w:p w14:paraId="11E91F95" w14:textId="77777777" w:rsidR="007127CB" w:rsidRDefault="007127CB" w:rsidP="00FD0735">
      <w:r>
        <w:t>Každý</w:t>
      </w:r>
      <w:r>
        <w:rPr>
          <w:spacing w:val="1"/>
        </w:rPr>
        <w:t xml:space="preserve"> </w:t>
      </w:r>
      <w:r>
        <w:t>materiál,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látka,</w:t>
      </w:r>
      <w:r>
        <w:rPr>
          <w:spacing w:val="1"/>
        </w:rPr>
        <w:t xml:space="preserve"> </w:t>
      </w:r>
      <w:r>
        <w:t>dielec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zariadenie,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montovaný</w:t>
      </w:r>
      <w:r>
        <w:rPr>
          <w:spacing w:val="1"/>
        </w:rPr>
        <w:t xml:space="preserve"> </w:t>
      </w:r>
      <w:r>
        <w:t>celok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prvky,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presnejšie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majú</w:t>
      </w:r>
      <w:r>
        <w:rPr>
          <w:spacing w:val="59"/>
        </w:rPr>
        <w:t xml:space="preserve"> </w:t>
      </w:r>
      <w:r>
        <w:t>odlišné</w:t>
      </w:r>
      <w:r>
        <w:rPr>
          <w:spacing w:val="59"/>
        </w:rPr>
        <w:t xml:space="preserve"> </w:t>
      </w:r>
      <w:r>
        <w:t>vlastnosti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v TKP, môžu byť použité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zabudované 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 písomného súhlasu</w:t>
      </w:r>
      <w:r>
        <w:rPr>
          <w:spacing w:val="1"/>
        </w:rPr>
        <w:t xml:space="preserve"> </w:t>
      </w:r>
      <w:r>
        <w:t>stavebného</w:t>
      </w:r>
      <w:r>
        <w:rPr>
          <w:spacing w:val="13"/>
        </w:rPr>
        <w:t xml:space="preserve"> </w:t>
      </w:r>
      <w:r>
        <w:t>dozoru.</w:t>
      </w:r>
    </w:p>
    <w:p w14:paraId="376D4AD5" w14:textId="77777777" w:rsidR="007127CB" w:rsidRDefault="007127CB" w:rsidP="00FD0735">
      <w:r>
        <w:t>Všetky vykonávané práce sú podrobované skúškam podľa plánu kontroly kvality a skúšania</w:t>
      </w:r>
      <w:r>
        <w:rPr>
          <w:spacing w:val="1"/>
        </w:rPr>
        <w:t xml:space="preserve"> </w:t>
      </w:r>
      <w:r>
        <w:t>predmetnej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špecifického</w:t>
      </w:r>
      <w:r>
        <w:rPr>
          <w:spacing w:val="1"/>
        </w:rPr>
        <w:t xml:space="preserve"> </w:t>
      </w:r>
      <w:r>
        <w:t>objektu.</w:t>
      </w:r>
      <w:r>
        <w:rPr>
          <w:spacing w:val="1"/>
        </w:rPr>
        <w:t xml:space="preserve"> </w:t>
      </w:r>
      <w:r>
        <w:t>Povinnosťou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 v súlade s ustanoveniami zákona č. 133/2013 Z. z. stavebnému dozoru v lehotách</w:t>
      </w:r>
      <w:r>
        <w:rPr>
          <w:spacing w:val="1"/>
        </w:rPr>
        <w:t xml:space="preserve"> </w:t>
      </w:r>
      <w:r>
        <w:t>stanovených zákonom č. 133/2013 Z. z. resp. v spresnených lehotách v TKP, alebo ZTKP.</w:t>
      </w:r>
      <w:r>
        <w:rPr>
          <w:spacing w:val="1"/>
        </w:rPr>
        <w:t xml:space="preserve"> </w:t>
      </w:r>
      <w:r>
        <w:t>Rozsah skúšok je špecifikovaný v pláne kontroly kvality a skúšok, na základe technických</w:t>
      </w:r>
      <w:r>
        <w:rPr>
          <w:spacing w:val="1"/>
        </w:rPr>
        <w:t xml:space="preserve"> </w:t>
      </w:r>
      <w:r>
        <w:t>špecifikácií ako minimálne požiadavky a podrobnejšie špecifikovaný v jednotlivých častiach</w:t>
      </w:r>
      <w:r>
        <w:rPr>
          <w:spacing w:val="1"/>
        </w:rPr>
        <w:t xml:space="preserve"> </w:t>
      </w:r>
      <w:r>
        <w:t>týchto</w:t>
      </w:r>
      <w:r>
        <w:rPr>
          <w:spacing w:val="19"/>
        </w:rPr>
        <w:t xml:space="preserve"> </w:t>
      </w:r>
      <w:r>
        <w:t>TKP,</w:t>
      </w:r>
      <w:r>
        <w:rPr>
          <w:spacing w:val="23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sa</w:t>
      </w:r>
      <w:r>
        <w:rPr>
          <w:spacing w:val="19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špecifikovať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jednotlivé</w:t>
      </w:r>
      <w:r>
        <w:rPr>
          <w:spacing w:val="23"/>
        </w:rPr>
        <w:t xml:space="preserve"> </w:t>
      </w:r>
      <w:r>
        <w:t>stavby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ZTKP.</w:t>
      </w:r>
    </w:p>
    <w:p w14:paraId="76DC8D97" w14:textId="77777777" w:rsidR="007127CB" w:rsidRDefault="007127CB" w:rsidP="00FD0735">
      <w:r>
        <w:t>Na</w:t>
      </w:r>
      <w:r>
        <w:rPr>
          <w:spacing w:val="1"/>
        </w:rPr>
        <w:t xml:space="preserve"> </w:t>
      </w:r>
      <w:r>
        <w:t>overovanie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oprávnený</w:t>
      </w:r>
      <w:r>
        <w:rPr>
          <w:spacing w:val="59"/>
        </w:rPr>
        <w:t xml:space="preserve"> </w:t>
      </w:r>
      <w:r>
        <w:t>vykonávať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inšpekcie,</w:t>
      </w:r>
      <w:r>
        <w:rPr>
          <w:spacing w:val="-56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merania</w:t>
      </w:r>
      <w:r>
        <w:rPr>
          <w:spacing w:val="31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priebehu</w:t>
      </w:r>
      <w:r>
        <w:rPr>
          <w:spacing w:val="28"/>
        </w:rPr>
        <w:t xml:space="preserve"> </w:t>
      </w:r>
      <w:r>
        <w:t>vykonávania</w:t>
      </w:r>
      <w:r>
        <w:rPr>
          <w:spacing w:val="27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prác</w:t>
      </w:r>
      <w:r>
        <w:rPr>
          <w:spacing w:val="28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dokončených</w:t>
      </w:r>
      <w:r>
        <w:rPr>
          <w:spacing w:val="28"/>
        </w:rPr>
        <w:t xml:space="preserve"> </w:t>
      </w:r>
      <w:r>
        <w:t>objektoch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konštrukciách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svojich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odborných</w:t>
      </w:r>
      <w:r>
        <w:rPr>
          <w:spacing w:val="1"/>
        </w:rPr>
        <w:t xml:space="preserve"> </w:t>
      </w:r>
      <w:r>
        <w:t>ústavov,</w:t>
      </w:r>
      <w:r>
        <w:rPr>
          <w:spacing w:val="1"/>
        </w:rPr>
        <w:t xml:space="preserve"> </w:t>
      </w:r>
      <w:r>
        <w:t>akreditovaných</w:t>
      </w:r>
      <w:r>
        <w:rPr>
          <w:spacing w:val="1"/>
        </w:rPr>
        <w:t xml:space="preserve"> </w:t>
      </w:r>
      <w:r>
        <w:t>laboratórií a pod. Na tento účel je zhotoviteľ povinný umožniť im prístup na stavenisko, do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betónu,</w:t>
      </w:r>
      <w:r>
        <w:rPr>
          <w:spacing w:val="1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poskytnúť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potrebné</w:t>
      </w:r>
      <w:r>
        <w:rPr>
          <w:spacing w:val="58"/>
        </w:rPr>
        <w:t xml:space="preserve"> </w:t>
      </w:r>
      <w:r>
        <w:t>písomné</w:t>
      </w:r>
      <w:r>
        <w:rPr>
          <w:spacing w:val="1"/>
        </w:rPr>
        <w:t xml:space="preserve"> </w:t>
      </w:r>
      <w:r>
        <w:t>podklady.</w:t>
      </w:r>
    </w:p>
    <w:p w14:paraId="0630CD40" w14:textId="77777777" w:rsidR="007127CB" w:rsidRDefault="007127CB" w:rsidP="00FD0735">
      <w:r>
        <w:t>Kontrola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nadväznými</w:t>
      </w:r>
      <w:r>
        <w:rPr>
          <w:spacing w:val="1"/>
        </w:rPr>
        <w:t xml:space="preserve"> </w:t>
      </w:r>
      <w:r>
        <w:t>činnosťami</w:t>
      </w:r>
      <w:r>
        <w:rPr>
          <w:spacing w:val="1"/>
        </w:rPr>
        <w:t xml:space="preserve"> </w:t>
      </w:r>
      <w:r>
        <w:t>zabudované</w:t>
      </w:r>
      <w:r>
        <w:rPr>
          <w:spacing w:val="58"/>
        </w:rPr>
        <w:t xml:space="preserve"> </w:t>
      </w:r>
      <w:r>
        <w:t>tak,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zakryté.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umožniť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akúkoľvek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nadväzným</w:t>
      </w:r>
      <w:r>
        <w:rPr>
          <w:spacing w:val="1"/>
        </w:rPr>
        <w:t xml:space="preserve"> </w:t>
      </w:r>
      <w:r>
        <w:t>konaním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zakryje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predchádzajúcu.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predloženia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skúškach,</w:t>
      </w:r>
      <w:r>
        <w:rPr>
          <w:spacing w:val="1"/>
        </w:rPr>
        <w:t xml:space="preserve"> </w:t>
      </w:r>
      <w:r>
        <w:t>odskúšania,</w:t>
      </w:r>
      <w:r>
        <w:rPr>
          <w:spacing w:val="1"/>
        </w:rPr>
        <w:t xml:space="preserve"> </w:t>
      </w:r>
      <w:r>
        <w:t>skontrolovania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súhlasu</w:t>
      </w:r>
      <w:r>
        <w:rPr>
          <w:spacing w:val="1"/>
        </w:rPr>
        <w:t xml:space="preserve"> </w:t>
      </w:r>
      <w:r>
        <w:t>stavebného</w:t>
      </w:r>
      <w:r>
        <w:rPr>
          <w:spacing w:val="18"/>
        </w:rPr>
        <w:t xml:space="preserve"> </w:t>
      </w:r>
      <w:r>
        <w:t>dozoru</w:t>
      </w:r>
      <w:r>
        <w:rPr>
          <w:spacing w:val="22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možno</w:t>
      </w:r>
      <w:r>
        <w:rPr>
          <w:spacing w:val="22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nadväzných</w:t>
      </w:r>
      <w:r>
        <w:rPr>
          <w:spacing w:val="19"/>
        </w:rPr>
        <w:t xml:space="preserve"> </w:t>
      </w:r>
      <w:r>
        <w:t>prácach</w:t>
      </w:r>
      <w:r>
        <w:rPr>
          <w:spacing w:val="19"/>
        </w:rPr>
        <w:t xml:space="preserve"> </w:t>
      </w:r>
      <w:r>
        <w:t>pokračovať.</w:t>
      </w:r>
    </w:p>
    <w:p w14:paraId="193EB93D" w14:textId="77777777" w:rsidR="007127CB" w:rsidRDefault="007127CB" w:rsidP="007127CB">
      <w:pPr>
        <w:pStyle w:val="Zkladntext"/>
        <w:spacing w:before="1"/>
        <w:rPr>
          <w:sz w:val="31"/>
        </w:rPr>
      </w:pPr>
    </w:p>
    <w:p w14:paraId="16551A5A" w14:textId="77777777" w:rsidR="007127CB" w:rsidRPr="00FD0735" w:rsidRDefault="007127CB" w:rsidP="00FD0735">
      <w:pPr>
        <w:pStyle w:val="Nadpis2"/>
      </w:pPr>
      <w:bookmarkStart w:id="60" w:name="_TOC_250112"/>
      <w:bookmarkStart w:id="61" w:name="_Toc178188200"/>
      <w:r w:rsidRPr="00FD0735">
        <w:t xml:space="preserve">PREBERANIE DODÁVANÝCH STAVEBNÝCH VÝROBKOV (STAVEBNÝCH LÁTOK, DIELCOV A ZARIADENÍ, STAVEBNÝCH MONTOVANÝCH CELKOV A SÚBOROV TAKÝCHTO LÁTOK, DIELCOV) A </w:t>
      </w:r>
      <w:bookmarkEnd w:id="60"/>
      <w:r w:rsidRPr="00FD0735">
        <w:t>KONŠTRUKCIÍ</w:t>
      </w:r>
      <w:bookmarkEnd w:id="61"/>
    </w:p>
    <w:p w14:paraId="59E0A338" w14:textId="77777777" w:rsidR="007127CB" w:rsidRDefault="007127CB" w:rsidP="007127CB">
      <w:pPr>
        <w:pStyle w:val="Zkladntext"/>
        <w:spacing w:before="10"/>
        <w:rPr>
          <w:b/>
          <w:sz w:val="20"/>
        </w:rPr>
      </w:pPr>
    </w:p>
    <w:p w14:paraId="19E281D9" w14:textId="77777777" w:rsidR="007127CB" w:rsidRDefault="007127CB" w:rsidP="00FD0735">
      <w:pPr>
        <w:pStyle w:val="Nadpis3"/>
      </w:pPr>
      <w:bookmarkStart w:id="62" w:name="_TOC_250111"/>
      <w:bookmarkStart w:id="63" w:name="_Toc178188201"/>
      <w:r>
        <w:t>Preberanie</w:t>
      </w:r>
      <w:r>
        <w:rPr>
          <w:spacing w:val="58"/>
        </w:rPr>
        <w:t xml:space="preserve"> </w:t>
      </w:r>
      <w:bookmarkEnd w:id="62"/>
      <w:r>
        <w:t>zásielky</w:t>
      </w:r>
      <w:bookmarkEnd w:id="63"/>
    </w:p>
    <w:p w14:paraId="219C27E4" w14:textId="77777777" w:rsidR="007127CB" w:rsidRDefault="007127CB" w:rsidP="00FD0735">
      <w:r>
        <w:t>Preberaním</w:t>
      </w:r>
      <w:r>
        <w:rPr>
          <w:spacing w:val="55"/>
        </w:rPr>
        <w:t xml:space="preserve"> </w:t>
      </w:r>
      <w:r>
        <w:t>zásielky</w:t>
      </w:r>
      <w:r>
        <w:rPr>
          <w:spacing w:val="47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rozumie</w:t>
      </w:r>
      <w:r>
        <w:rPr>
          <w:spacing w:val="50"/>
        </w:rPr>
        <w:t xml:space="preserve"> </w:t>
      </w:r>
      <w:r>
        <w:t>jej</w:t>
      </w:r>
      <w:r>
        <w:rPr>
          <w:spacing w:val="52"/>
        </w:rPr>
        <w:t xml:space="preserve"> </w:t>
      </w:r>
      <w:r>
        <w:t>prevzatie</w:t>
      </w:r>
      <w:r>
        <w:rPr>
          <w:spacing w:val="57"/>
        </w:rPr>
        <w:t xml:space="preserve"> </w:t>
      </w:r>
      <w:r>
        <w:t>zhotoviteľom</w:t>
      </w:r>
      <w:r>
        <w:rPr>
          <w:spacing w:val="56"/>
        </w:rPr>
        <w:t xml:space="preserve"> </w:t>
      </w:r>
      <w:r>
        <w:t>vo</w:t>
      </w:r>
      <w:r>
        <w:rPr>
          <w:spacing w:val="54"/>
        </w:rPr>
        <w:t xml:space="preserve"> </w:t>
      </w:r>
      <w:r>
        <w:t>výrobni</w:t>
      </w:r>
      <w:r>
        <w:rPr>
          <w:spacing w:val="50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od</w:t>
      </w:r>
      <w:r>
        <w:rPr>
          <w:spacing w:val="50"/>
        </w:rPr>
        <w:t xml:space="preserve"> </w:t>
      </w:r>
      <w:r>
        <w:t>prepravcu.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prepravcu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zásielku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sprievodného</w:t>
      </w:r>
      <w:r>
        <w:rPr>
          <w:spacing w:val="58"/>
        </w:rPr>
        <w:t xml:space="preserve"> </w:t>
      </w:r>
      <w:r>
        <w:t>dokladu.</w:t>
      </w:r>
      <w:r>
        <w:rPr>
          <w:spacing w:val="58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zásielka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poškodená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neúplná,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množstvo,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súhlasí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uvedenými</w:t>
      </w:r>
      <w:r>
        <w:rPr>
          <w:spacing w:val="12"/>
        </w:rPr>
        <w:t xml:space="preserve"> </w:t>
      </w:r>
      <w:r>
        <w:t>údajmi.</w:t>
      </w:r>
    </w:p>
    <w:p w14:paraId="7EB3294B" w14:textId="77777777" w:rsidR="007127CB" w:rsidRDefault="007127CB" w:rsidP="00FD0735">
      <w:r>
        <w:t>Je na rozhodnutí objednávateľa alebo ním určeného stavebného dozoru či a ako sa zúčastní</w:t>
      </w:r>
      <w:r>
        <w:rPr>
          <w:spacing w:val="1"/>
        </w:rPr>
        <w:t xml:space="preserve"> </w:t>
      </w:r>
      <w:r>
        <w:t>preberania</w:t>
      </w:r>
    </w:p>
    <w:p w14:paraId="3A442FC9" w14:textId="77777777" w:rsidR="007127CB" w:rsidRDefault="007127CB" w:rsidP="00FD0735">
      <w:r>
        <w:t>(o čom vždy urobí zápis v stavebnom denníku), dodávky vybraných materiálov, stavebných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prípadoch,</w:t>
      </w:r>
      <w:r>
        <w:rPr>
          <w:spacing w:val="59"/>
        </w:rPr>
        <w:t xml:space="preserve"> </w:t>
      </w:r>
      <w:r>
        <w:t>kde</w:t>
      </w:r>
      <w:r>
        <w:rPr>
          <w:spacing w:val="58"/>
        </w:rPr>
        <w:t xml:space="preserve"> </w:t>
      </w:r>
      <w:r>
        <w:t>si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vyhradí.</w:t>
      </w:r>
    </w:p>
    <w:p w14:paraId="64EA1081" w14:textId="77777777" w:rsidR="007127CB" w:rsidRDefault="007127CB" w:rsidP="00FD0735"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principiálne</w:t>
      </w:r>
      <w:r>
        <w:rPr>
          <w:spacing w:val="1"/>
        </w:rPr>
        <w:t xml:space="preserve"> </w:t>
      </w:r>
      <w:r>
        <w:t>postačujú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zhody,</w:t>
      </w:r>
      <w:r>
        <w:rPr>
          <w:spacing w:val="1"/>
        </w:rPr>
        <w:t xml:space="preserve"> </w:t>
      </w:r>
      <w:r>
        <w:t>ktoré sú jediným trestnoprávnym</w:t>
      </w:r>
      <w:r>
        <w:rPr>
          <w:spacing w:val="1"/>
        </w:rPr>
        <w:t xml:space="preserve"> </w:t>
      </w:r>
      <w:r>
        <w:t>dokumentom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reklamáciách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sporoch,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opakovaných</w:t>
      </w:r>
      <w:r>
        <w:rPr>
          <w:spacing w:val="1"/>
        </w:rPr>
        <w:t xml:space="preserve"> </w:t>
      </w:r>
      <w:r>
        <w:t>dodávkach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prefabrikáty)</w:t>
      </w:r>
      <w:r>
        <w:rPr>
          <w:spacing w:val="1"/>
        </w:rPr>
        <w:t xml:space="preserve"> </w:t>
      </w:r>
      <w:r>
        <w:t>odkaz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Vz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každom</w:t>
      </w:r>
      <w:r>
        <w:rPr>
          <w:spacing w:val="15"/>
        </w:rPr>
        <w:t xml:space="preserve"> </w:t>
      </w:r>
      <w:r>
        <w:t>dodacom</w:t>
      </w:r>
      <w:r>
        <w:rPr>
          <w:spacing w:val="16"/>
        </w:rPr>
        <w:t xml:space="preserve"> </w:t>
      </w:r>
      <w:r>
        <w:t>liste.</w:t>
      </w:r>
    </w:p>
    <w:p w14:paraId="02880094" w14:textId="77777777" w:rsidR="007127CB" w:rsidRDefault="007127CB" w:rsidP="00FD0735">
      <w:r>
        <w:t>Primerane</w:t>
      </w:r>
      <w:r>
        <w:rPr>
          <w:spacing w:val="1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uplatniť</w:t>
      </w:r>
      <w:r>
        <w:rPr>
          <w:spacing w:val="59"/>
        </w:rPr>
        <w:t xml:space="preserve"> </w:t>
      </w:r>
      <w:r>
        <w:t>terminológiu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ustanovení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 Z. z. aj na ostatné materiály, stavebné prvky látky, dielce a zariadenia, stavebne</w:t>
      </w:r>
      <w:r>
        <w:rPr>
          <w:spacing w:val="1"/>
        </w:rPr>
        <w:t xml:space="preserve"> </w:t>
      </w:r>
      <w:r>
        <w:t>montované</w:t>
      </w:r>
      <w:r>
        <w:rPr>
          <w:spacing w:val="1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lastRenderedPageBreak/>
        <w:t>súbory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konštrukčné</w:t>
      </w:r>
      <w:r>
        <w:rPr>
          <w:spacing w:val="58"/>
        </w:rPr>
        <w:t xml:space="preserve"> </w:t>
      </w:r>
      <w:r>
        <w:t>celky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komponenty</w:t>
      </w:r>
      <w:r>
        <w:rPr>
          <w:spacing w:val="15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ich,</w:t>
      </w:r>
      <w:r>
        <w:rPr>
          <w:spacing w:val="18"/>
        </w:rPr>
        <w:t xml:space="preserve"> </w:t>
      </w:r>
      <w:r>
        <w:t>uvedené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ZTKP.</w:t>
      </w:r>
    </w:p>
    <w:p w14:paraId="52A1C130" w14:textId="77777777" w:rsidR="007127CB" w:rsidRDefault="007127CB" w:rsidP="00935448">
      <w:pPr>
        <w:pStyle w:val="Nadpis3"/>
      </w:pPr>
      <w:bookmarkStart w:id="64" w:name="_TOC_250110"/>
      <w:bookmarkStart w:id="65" w:name="_Toc178188202"/>
      <w:r>
        <w:t>Posudzovanie</w:t>
      </w:r>
      <w:r>
        <w:rPr>
          <w:rFonts w:ascii="Times New Roman" w:hAnsi="Times New Roman"/>
        </w:rPr>
        <w:tab/>
      </w:r>
      <w:r>
        <w:t>kvantitatívnych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ukazovateľov</w:t>
      </w:r>
      <w:r>
        <w:rPr>
          <w:spacing w:val="16"/>
        </w:rPr>
        <w:t xml:space="preserve"> </w:t>
      </w:r>
      <w:r>
        <w:t>pri</w:t>
      </w:r>
      <w:r>
        <w:rPr>
          <w:spacing w:val="18"/>
        </w:rPr>
        <w:t xml:space="preserve"> </w:t>
      </w:r>
      <w:bookmarkEnd w:id="64"/>
      <w:r>
        <w:t>preberaní</w:t>
      </w:r>
      <w:bookmarkEnd w:id="65"/>
    </w:p>
    <w:p w14:paraId="227D2C2D" w14:textId="77777777" w:rsidR="007127CB" w:rsidRDefault="007127CB" w:rsidP="00935448">
      <w:r>
        <w:t>Kvantitatívne</w:t>
      </w:r>
      <w:r>
        <w:rPr>
          <w:spacing w:val="1"/>
        </w:rPr>
        <w:t xml:space="preserve"> </w:t>
      </w:r>
      <w:r>
        <w:t>preberanie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prepočtom</w:t>
      </w:r>
      <w:r>
        <w:rPr>
          <w:spacing w:val="1"/>
        </w:rPr>
        <w:t xml:space="preserve"> </w:t>
      </w:r>
      <w:r>
        <w:t>kusov,</w:t>
      </w:r>
      <w:r>
        <w:rPr>
          <w:spacing w:val="1"/>
        </w:rPr>
        <w:t xml:space="preserve"> </w:t>
      </w:r>
      <w:r>
        <w:t>objemov,</w:t>
      </w:r>
      <w:r>
        <w:rPr>
          <w:spacing w:val="58"/>
        </w:rPr>
        <w:t xml:space="preserve"> </w:t>
      </w:r>
      <w:r>
        <w:t>hmotnosti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druhov</w:t>
      </w:r>
      <w:r>
        <w:rPr>
          <w:spacing w:val="1"/>
        </w:rPr>
        <w:t xml:space="preserve"> </w:t>
      </w:r>
      <w:r>
        <w:t>výrobkov</w:t>
      </w:r>
      <w:r>
        <w:rPr>
          <w:spacing w:val="16"/>
        </w:rPr>
        <w:t xml:space="preserve"> </w:t>
      </w:r>
      <w:r>
        <w:t>podľa</w:t>
      </w:r>
      <w:r>
        <w:rPr>
          <w:spacing w:val="20"/>
        </w:rPr>
        <w:t xml:space="preserve"> </w:t>
      </w:r>
      <w:r>
        <w:t>dodacieho</w:t>
      </w:r>
      <w:r>
        <w:rPr>
          <w:spacing w:val="22"/>
        </w:rPr>
        <w:t xml:space="preserve"> </w:t>
      </w:r>
      <w:r>
        <w:t>listu,</w:t>
      </w:r>
      <w:r>
        <w:rPr>
          <w:spacing w:val="21"/>
        </w:rPr>
        <w:t xml:space="preserve"> </w:t>
      </w:r>
      <w:r>
        <w:t>ktorý</w:t>
      </w:r>
      <w:r>
        <w:rPr>
          <w:spacing w:val="17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k</w:t>
      </w:r>
      <w:r>
        <w:rPr>
          <w:spacing w:val="23"/>
        </w:rPr>
        <w:t xml:space="preserve"> </w:t>
      </w:r>
      <w:r>
        <w:t>zásielke</w:t>
      </w:r>
      <w:r>
        <w:rPr>
          <w:spacing w:val="19"/>
        </w:rPr>
        <w:t xml:space="preserve"> </w:t>
      </w:r>
      <w:r>
        <w:t>priložený.</w:t>
      </w:r>
    </w:p>
    <w:p w14:paraId="371476BE" w14:textId="77777777" w:rsidR="007127CB" w:rsidRDefault="007127CB" w:rsidP="00935448">
      <w:r>
        <w:t>Kvalitatívnym</w:t>
      </w:r>
      <w:r>
        <w:rPr>
          <w:spacing w:val="1"/>
        </w:rPr>
        <w:t xml:space="preserve"> </w:t>
      </w:r>
      <w:r>
        <w:t>preberaním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59"/>
        </w:rPr>
        <w:t xml:space="preserve"> </w:t>
      </w:r>
      <w:r>
        <w:t>preberaný</w:t>
      </w:r>
      <w:r>
        <w:rPr>
          <w:spacing w:val="59"/>
        </w:rPr>
        <w:t xml:space="preserve"> </w:t>
      </w:r>
      <w:r>
        <w:t>materiál</w:t>
      </w:r>
      <w:r>
        <w:rPr>
          <w:spacing w:val="59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výrazné</w:t>
      </w:r>
      <w:r>
        <w:rPr>
          <w:spacing w:val="59"/>
        </w:rPr>
        <w:t xml:space="preserve"> </w:t>
      </w:r>
      <w:r>
        <w:t>chyby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kvalite.</w:t>
      </w:r>
      <w:r>
        <w:rPr>
          <w:spacing w:val="1"/>
        </w:rPr>
        <w:t xml:space="preserve"> </w:t>
      </w:r>
      <w:r>
        <w:t>Zároveň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sleduje</w:t>
      </w:r>
      <w:r>
        <w:rPr>
          <w:spacing w:val="1"/>
        </w:rPr>
        <w:t xml:space="preserve"> </w:t>
      </w:r>
      <w:r>
        <w:t>kompletnosť,</w:t>
      </w:r>
      <w:r>
        <w:rPr>
          <w:spacing w:val="1"/>
        </w:rPr>
        <w:t xml:space="preserve"> </w:t>
      </w:r>
      <w:r>
        <w:t>neporušenosť</w:t>
      </w:r>
      <w:r>
        <w:rPr>
          <w:spacing w:val="58"/>
        </w:rPr>
        <w:t xml:space="preserve"> </w:t>
      </w:r>
      <w:r>
        <w:t>obalov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funkcia</w:t>
      </w:r>
      <w:r>
        <w:rPr>
          <w:spacing w:val="1"/>
        </w:rPr>
        <w:t xml:space="preserve"> </w:t>
      </w:r>
      <w:r>
        <w:t>výrobkov, ktoré možno preveriť</w:t>
      </w:r>
      <w:r>
        <w:rPr>
          <w:spacing w:val="1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podrobnou</w:t>
      </w:r>
      <w:r>
        <w:rPr>
          <w:spacing w:val="58"/>
        </w:rPr>
        <w:t xml:space="preserve"> </w:t>
      </w:r>
      <w:r>
        <w:t>prehliadkou.</w:t>
      </w:r>
      <w:r>
        <w:rPr>
          <w:spacing w:val="59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zistí zodpovedný pracovník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 za</w:t>
      </w:r>
      <w:r>
        <w:rPr>
          <w:spacing w:val="1"/>
        </w:rPr>
        <w:t xml:space="preserve"> </w:t>
      </w:r>
      <w:r>
        <w:t>prítomnosti</w:t>
      </w:r>
      <w:r>
        <w:rPr>
          <w:spacing w:val="1"/>
        </w:rPr>
        <w:t xml:space="preserve"> </w:t>
      </w:r>
      <w:r>
        <w:t>zástupcu zhotoviteľa alebo prepravcu nezrovnalosti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množstve,</w:t>
      </w:r>
      <w:r>
        <w:rPr>
          <w:spacing w:val="1"/>
        </w:rPr>
        <w:t xml:space="preserve"> </w:t>
      </w:r>
      <w:r>
        <w:t>kvalite,</w:t>
      </w:r>
      <w:r>
        <w:rPr>
          <w:spacing w:val="1"/>
        </w:rPr>
        <w:t xml:space="preserve"> </w:t>
      </w:r>
      <w:r>
        <w:t>viditeľnú</w:t>
      </w:r>
      <w:r>
        <w:rPr>
          <w:spacing w:val="1"/>
        </w:rPr>
        <w:t xml:space="preserve"> </w:t>
      </w:r>
      <w:r>
        <w:t>porušenosť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neúplnosť</w:t>
      </w:r>
      <w:r>
        <w:rPr>
          <w:spacing w:val="59"/>
        </w:rPr>
        <w:t xml:space="preserve"> </w:t>
      </w:r>
      <w:r>
        <w:t>dodávky,</w:t>
      </w:r>
      <w:r>
        <w:rPr>
          <w:spacing w:val="59"/>
        </w:rPr>
        <w:t xml:space="preserve"> </w:t>
      </w:r>
      <w:r>
        <w:t>napíšu</w:t>
      </w:r>
      <w:r>
        <w:rPr>
          <w:spacing w:val="59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pracovníkom</w:t>
      </w:r>
      <w:r>
        <w:rPr>
          <w:spacing w:val="47"/>
        </w:rPr>
        <w:t xml:space="preserve"> </w:t>
      </w:r>
      <w:r>
        <w:t>odovzdávajúcej</w:t>
      </w:r>
      <w:r>
        <w:rPr>
          <w:spacing w:val="43"/>
        </w:rPr>
        <w:t xml:space="preserve"> </w:t>
      </w:r>
      <w:r>
        <w:t>organizácie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týchto</w:t>
      </w:r>
      <w:r>
        <w:rPr>
          <w:spacing w:val="42"/>
        </w:rPr>
        <w:t xml:space="preserve"> </w:t>
      </w:r>
      <w:r>
        <w:t>skutočnostiach</w:t>
      </w:r>
      <w:r>
        <w:rPr>
          <w:spacing w:val="46"/>
        </w:rPr>
        <w:t xml:space="preserve"> </w:t>
      </w:r>
      <w:r>
        <w:t>zápis,</w:t>
      </w:r>
      <w:r>
        <w:rPr>
          <w:spacing w:val="44"/>
        </w:rPr>
        <w:t xml:space="preserve"> </w:t>
      </w:r>
      <w:r>
        <w:t>ktorý</w:t>
      </w:r>
      <w:r>
        <w:rPr>
          <w:spacing w:val="37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reklamačné</w:t>
      </w:r>
      <w:r>
        <w:rPr>
          <w:spacing w:val="13"/>
        </w:rPr>
        <w:t xml:space="preserve"> </w:t>
      </w:r>
      <w:r>
        <w:t>konanie.</w:t>
      </w:r>
    </w:p>
    <w:p w14:paraId="271C19F0" w14:textId="77777777" w:rsidR="007127CB" w:rsidRDefault="007127CB" w:rsidP="00935448">
      <w:pPr>
        <w:pStyle w:val="Nadpis3"/>
      </w:pPr>
      <w:bookmarkStart w:id="66" w:name="_TOC_250109"/>
      <w:bookmarkStart w:id="67" w:name="_Toc178188203"/>
      <w:r>
        <w:t>Uskladnenie</w:t>
      </w:r>
      <w:r>
        <w:rPr>
          <w:spacing w:val="64"/>
        </w:rPr>
        <w:t xml:space="preserve"> </w:t>
      </w:r>
      <w:bookmarkEnd w:id="66"/>
      <w:r>
        <w:t>materiálov</w:t>
      </w:r>
      <w:bookmarkEnd w:id="67"/>
    </w:p>
    <w:p w14:paraId="7C1BC787" w14:textId="77777777" w:rsidR="007127CB" w:rsidRDefault="007127CB" w:rsidP="00935448"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uskladnenia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skupín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celkov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TKP.</w:t>
      </w:r>
      <w:r>
        <w:rPr>
          <w:spacing w:val="1"/>
        </w:rPr>
        <w:t xml:space="preserve"> </w:t>
      </w:r>
      <w:r>
        <w:t>Zhotoviteľ</w:t>
      </w:r>
      <w:r>
        <w:rPr>
          <w:spacing w:val="48"/>
        </w:rPr>
        <w:t xml:space="preserve"> </w:t>
      </w:r>
      <w:r>
        <w:t>zodpovedá</w:t>
      </w:r>
      <w:r>
        <w:rPr>
          <w:spacing w:val="49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správne</w:t>
      </w:r>
      <w:r>
        <w:rPr>
          <w:spacing w:val="44"/>
        </w:rPr>
        <w:t xml:space="preserve"> </w:t>
      </w:r>
      <w:r>
        <w:t>uskladnenie</w:t>
      </w:r>
      <w:r>
        <w:rPr>
          <w:spacing w:val="44"/>
        </w:rPr>
        <w:t xml:space="preserve"> </w:t>
      </w:r>
      <w:r>
        <w:t>materiálov</w:t>
      </w:r>
      <w:r>
        <w:rPr>
          <w:spacing w:val="44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výrobkov,</w:t>
      </w:r>
      <w:r>
        <w:rPr>
          <w:spacing w:val="45"/>
        </w:rPr>
        <w:t xml:space="preserve"> </w:t>
      </w:r>
      <w:r>
        <w:t>ako</w:t>
      </w:r>
      <w:r>
        <w:rPr>
          <w:spacing w:val="50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</w:t>
      </w:r>
      <w:r>
        <w:rPr>
          <w:spacing w:val="44"/>
        </w:rPr>
        <w:t xml:space="preserve"> </w:t>
      </w:r>
      <w:r>
        <w:t>manipuláciu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nimi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poškodeniu,</w:t>
      </w:r>
      <w:r>
        <w:rPr>
          <w:spacing w:val="59"/>
        </w:rPr>
        <w:t xml:space="preserve"> </w:t>
      </w:r>
      <w:r>
        <w:t>znehodnoteniu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zámene,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poškodeniu</w:t>
      </w:r>
      <w:r>
        <w:rPr>
          <w:spacing w:val="21"/>
        </w:rPr>
        <w:t xml:space="preserve"> </w:t>
      </w:r>
      <w:r>
        <w:t>životného</w:t>
      </w:r>
      <w:r>
        <w:rPr>
          <w:spacing w:val="18"/>
        </w:rPr>
        <w:t xml:space="preserve"> </w:t>
      </w:r>
      <w:r>
        <w:t>prostredia</w:t>
      </w:r>
      <w:r>
        <w:rPr>
          <w:spacing w:val="18"/>
        </w:rPr>
        <w:t xml:space="preserve"> </w:t>
      </w:r>
      <w:r>
        <w:t>týmito</w:t>
      </w:r>
      <w:r>
        <w:rPr>
          <w:spacing w:val="19"/>
        </w:rPr>
        <w:t xml:space="preserve"> </w:t>
      </w:r>
      <w:r>
        <w:t>materiálmi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výrobkami.</w:t>
      </w:r>
    </w:p>
    <w:p w14:paraId="50C280DA" w14:textId="77777777" w:rsidR="007127CB" w:rsidRDefault="007127CB" w:rsidP="00935448">
      <w:pPr>
        <w:pStyle w:val="Nadpis3"/>
      </w:pPr>
      <w:bookmarkStart w:id="68" w:name="_Toc178188204"/>
      <w:r>
        <w:t>Doklady</w:t>
      </w:r>
      <w:r>
        <w:rPr>
          <w:spacing w:val="30"/>
        </w:rPr>
        <w:t xml:space="preserve"> </w:t>
      </w:r>
      <w:r>
        <w:t>zhotoviteľa</w:t>
      </w:r>
      <w:r>
        <w:rPr>
          <w:spacing w:val="35"/>
        </w:rPr>
        <w:t xml:space="preserve"> </w:t>
      </w:r>
      <w:r>
        <w:t>pre</w:t>
      </w:r>
      <w:r>
        <w:rPr>
          <w:spacing w:val="35"/>
        </w:rPr>
        <w:t xml:space="preserve"> </w:t>
      </w:r>
      <w:r>
        <w:t>riadne</w:t>
      </w:r>
      <w:r>
        <w:rPr>
          <w:spacing w:val="38"/>
        </w:rPr>
        <w:t xml:space="preserve"> </w:t>
      </w:r>
      <w:r>
        <w:t>užívanie,</w:t>
      </w:r>
      <w:r>
        <w:rPr>
          <w:spacing w:val="34"/>
        </w:rPr>
        <w:t xml:space="preserve"> </w:t>
      </w:r>
      <w:r>
        <w:t>údržbu</w:t>
      </w:r>
      <w:r>
        <w:rPr>
          <w:spacing w:val="32"/>
        </w:rPr>
        <w:t xml:space="preserve"> </w:t>
      </w:r>
      <w:r>
        <w:t>a</w:t>
      </w:r>
      <w:r>
        <w:rPr>
          <w:spacing w:val="38"/>
        </w:rPr>
        <w:t> </w:t>
      </w:r>
      <w:r>
        <w:t>opravy – príručky - manuály</w:t>
      </w:r>
      <w:bookmarkEnd w:id="68"/>
    </w:p>
    <w:p w14:paraId="50D5F9F2" w14:textId="77777777" w:rsidR="007127CB" w:rsidRDefault="007127CB" w:rsidP="00935448">
      <w:r>
        <w:t>Výrobca</w:t>
      </w:r>
      <w:r>
        <w:rPr>
          <w:spacing w:val="1"/>
        </w:rPr>
        <w:t xml:space="preserve"> </w:t>
      </w:r>
      <w:r>
        <w:t>predkladá</w:t>
      </w:r>
      <w:r>
        <w:rPr>
          <w:spacing w:val="1"/>
        </w:rPr>
        <w:t xml:space="preserve"> </w:t>
      </w:r>
      <w:r>
        <w:t>odberateľovi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manuály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ponúkanej</w:t>
      </w:r>
      <w:r>
        <w:rPr>
          <w:spacing w:val="59"/>
        </w:rPr>
        <w:t xml:space="preserve"> </w:t>
      </w:r>
      <w:r>
        <w:t>záručnej</w:t>
      </w:r>
      <w:r>
        <w:rPr>
          <w:spacing w:val="59"/>
        </w:rPr>
        <w:t xml:space="preserve"> </w:t>
      </w:r>
      <w:r>
        <w:t>dobe</w:t>
      </w:r>
      <w:r>
        <w:rPr>
          <w:spacing w:val="59"/>
        </w:rPr>
        <w:t xml:space="preserve"> </w:t>
      </w:r>
      <w:r>
        <w:t>vyžadujú</w:t>
      </w:r>
      <w:r>
        <w:rPr>
          <w:spacing w:val="59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prehliadky,</w:t>
      </w:r>
      <w:r>
        <w:rPr>
          <w:spacing w:val="1"/>
        </w:rPr>
        <w:t xml:space="preserve"> </w:t>
      </w:r>
      <w:r>
        <w:t>drobnú</w:t>
      </w:r>
      <w:r>
        <w:rPr>
          <w:spacing w:val="1"/>
        </w:rPr>
        <w:t xml:space="preserve"> </w:t>
      </w:r>
      <w:r>
        <w:t>údržbu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plánované</w:t>
      </w:r>
      <w:r>
        <w:rPr>
          <w:spacing w:val="59"/>
        </w:rPr>
        <w:t xml:space="preserve"> </w:t>
      </w:r>
      <w:r>
        <w:t>opravy.</w:t>
      </w:r>
      <w:r>
        <w:rPr>
          <w:spacing w:val="59"/>
        </w:rPr>
        <w:t xml:space="preserve"> </w:t>
      </w:r>
      <w:r>
        <w:t>Prevzatie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príručiek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22"/>
        </w:rPr>
        <w:t xml:space="preserve"> </w:t>
      </w:r>
      <w:r>
        <w:t>konaní</w:t>
      </w:r>
      <w:r>
        <w:rPr>
          <w:spacing w:val="23"/>
        </w:rPr>
        <w:t xml:space="preserve"> </w:t>
      </w:r>
      <w:r>
        <w:t>potvrdzuje</w:t>
      </w:r>
      <w:r>
        <w:rPr>
          <w:spacing w:val="21"/>
        </w:rPr>
        <w:t xml:space="preserve"> </w:t>
      </w:r>
      <w:r>
        <w:t>odberateľ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slúžia</w:t>
      </w:r>
      <w:r>
        <w:rPr>
          <w:spacing w:val="24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podmienky</w:t>
      </w:r>
      <w:r>
        <w:rPr>
          <w:spacing w:val="22"/>
        </w:rPr>
        <w:t xml:space="preserve"> </w:t>
      </w:r>
      <w:r>
        <w:t>záruky.</w:t>
      </w:r>
    </w:p>
    <w:p w14:paraId="3BE28F15" w14:textId="77777777" w:rsidR="007127CB" w:rsidRDefault="007127CB" w:rsidP="00935448">
      <w:r>
        <w:t>Objednávateľ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jednoznačnosť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udržiavania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zabezpečenia</w:t>
      </w:r>
      <w:r>
        <w:rPr>
          <w:spacing w:val="39"/>
        </w:rPr>
        <w:t xml:space="preserve"> </w:t>
      </w:r>
      <w:r>
        <w:t>pravidelných</w:t>
      </w:r>
      <w:r>
        <w:rPr>
          <w:spacing w:val="42"/>
        </w:rPr>
        <w:t xml:space="preserve"> </w:t>
      </w:r>
      <w:r>
        <w:t>obhliadok</w:t>
      </w:r>
      <w:r>
        <w:rPr>
          <w:spacing w:val="43"/>
        </w:rPr>
        <w:t xml:space="preserve"> </w:t>
      </w:r>
      <w:r>
        <w:t>spresnených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častiach</w:t>
      </w:r>
      <w:r>
        <w:rPr>
          <w:spacing w:val="39"/>
        </w:rPr>
        <w:t xml:space="preserve"> 1.</w:t>
      </w:r>
      <w:r w:rsidRPr="00C43CA5">
        <w:t>6.</w:t>
      </w:r>
      <w:r w:rsidRPr="00C43CA5">
        <w:rPr>
          <w:spacing w:val="45"/>
        </w:rPr>
        <w:t xml:space="preserve"> </w:t>
      </w:r>
      <w:r w:rsidRPr="00C43CA5">
        <w:t>a</w:t>
      </w:r>
      <w:r w:rsidRPr="00C43CA5">
        <w:rPr>
          <w:spacing w:val="39"/>
        </w:rPr>
        <w:t> 1.</w:t>
      </w:r>
      <w:r w:rsidRPr="00C43CA5">
        <w:t>7.</w:t>
      </w:r>
      <w:r w:rsidRPr="00C43CA5">
        <w:rPr>
          <w:spacing w:val="41"/>
        </w:rPr>
        <w:t xml:space="preserve"> </w:t>
      </w:r>
      <w:r w:rsidRPr="00C43CA5">
        <w:t>týchto</w:t>
      </w:r>
      <w:r w:rsidRPr="00C43CA5">
        <w:rPr>
          <w:spacing w:val="39"/>
        </w:rPr>
        <w:t xml:space="preserve"> </w:t>
      </w:r>
      <w:r w:rsidRPr="00C43CA5">
        <w:t>TKP</w:t>
      </w:r>
      <w:r>
        <w:t>.</w:t>
      </w:r>
      <w:r>
        <w:rPr>
          <w:spacing w:val="45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predpoklady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riešenie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rPr>
          <w:u w:val="single"/>
        </w:rPr>
        <w:t>108/2024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o</w:t>
      </w:r>
      <w:r>
        <w:rPr>
          <w:spacing w:val="1"/>
          <w:u w:val="single"/>
        </w:rPr>
        <w:t xml:space="preserve"> </w:t>
      </w:r>
      <w:r>
        <w:rPr>
          <w:u w:val="single"/>
        </w:rPr>
        <w:t>ochrane</w:t>
      </w:r>
      <w:r>
        <w:rPr>
          <w:spacing w:val="1"/>
        </w:rPr>
        <w:t xml:space="preserve"> </w:t>
      </w:r>
      <w:r>
        <w:rPr>
          <w:u w:val="single"/>
        </w:rPr>
        <w:t>spotrebiteľa</w:t>
      </w:r>
      <w:r>
        <w:t xml:space="preserve"> v znení neskorších predpisov (bezpečný výrobok) a zákona č. </w:t>
      </w:r>
      <w:r>
        <w:rPr>
          <w:u w:val="single"/>
        </w:rPr>
        <w:t>294/1999 Z. z. o</w:t>
      </w:r>
      <w:r w:rsidRPr="00C43CA5">
        <w:rPr>
          <w:spacing w:val="1"/>
          <w:u w:val="single"/>
        </w:rPr>
        <w:t xml:space="preserve"> </w:t>
      </w:r>
      <w:r>
        <w:rPr>
          <w:u w:val="single"/>
        </w:rPr>
        <w:t>zodpovednosti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škodu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rPr>
          <w:w w:val="160"/>
        </w:rPr>
        <w:t xml:space="preserve">– </w:t>
      </w:r>
      <w:r>
        <w:t>manuály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záruky.</w:t>
      </w:r>
      <w:r>
        <w:rPr>
          <w:spacing w:val="1"/>
        </w:rPr>
        <w:t xml:space="preserve"> </w:t>
      </w:r>
      <w:r>
        <w:t>Predkladané</w:t>
      </w:r>
      <w:r>
        <w:rPr>
          <w:spacing w:val="1"/>
        </w:rPr>
        <w:t xml:space="preserve"> </w:t>
      </w:r>
      <w:r>
        <w:t>manuály</w:t>
      </w:r>
      <w:r>
        <w:rPr>
          <w:spacing w:val="58"/>
        </w:rPr>
        <w:t xml:space="preserve"> </w:t>
      </w:r>
      <w:r>
        <w:t>poslúžia</w:t>
      </w:r>
      <w:r>
        <w:rPr>
          <w:spacing w:val="58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rokovaniam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prípadnému</w:t>
      </w:r>
      <w:r>
        <w:rPr>
          <w:spacing w:val="1"/>
        </w:rPr>
        <w:t xml:space="preserve"> </w:t>
      </w:r>
      <w:r>
        <w:t>overeniu</w:t>
      </w:r>
      <w:r>
        <w:rPr>
          <w:spacing w:val="1"/>
        </w:rPr>
        <w:t xml:space="preserve"> </w:t>
      </w:r>
      <w:r>
        <w:t>správnosti</w:t>
      </w:r>
      <w:r>
        <w:rPr>
          <w:spacing w:val="1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59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 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deklarovaného</w:t>
      </w:r>
      <w:r>
        <w:rPr>
          <w:spacing w:val="1"/>
        </w:rPr>
        <w:t xml:space="preserve"> </w:t>
      </w:r>
      <w:r>
        <w:t>spôsobu</w:t>
      </w:r>
      <w:r>
        <w:rPr>
          <w:spacing w:val="1"/>
        </w:rPr>
        <w:t xml:space="preserve"> </w:t>
      </w:r>
      <w:r>
        <w:t>použitia.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rozhodovaní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možnostiach</w:t>
      </w:r>
      <w:r>
        <w:rPr>
          <w:spacing w:val="1"/>
        </w:rPr>
        <w:t xml:space="preserve"> </w:t>
      </w:r>
      <w:r>
        <w:t>predĺženia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vyjadrená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článkoch</w:t>
      </w:r>
      <w:r>
        <w:rPr>
          <w:spacing w:val="17"/>
        </w:rPr>
        <w:t xml:space="preserve"> </w:t>
      </w:r>
      <w:r>
        <w:t>1.1.3.10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11.12</w:t>
      </w:r>
      <w:r>
        <w:rPr>
          <w:spacing w:val="17"/>
        </w:rPr>
        <w:t xml:space="preserve"> </w:t>
      </w:r>
      <w:r>
        <w:t>Osobitných</w:t>
      </w:r>
      <w:r>
        <w:rPr>
          <w:spacing w:val="21"/>
        </w:rPr>
        <w:t xml:space="preserve"> </w:t>
      </w:r>
      <w:r>
        <w:t>zmluvných</w:t>
      </w:r>
      <w:r>
        <w:rPr>
          <w:spacing w:val="17"/>
        </w:rPr>
        <w:t xml:space="preserve"> </w:t>
      </w:r>
      <w:r>
        <w:t>podmienok.</w:t>
      </w:r>
    </w:p>
    <w:p w14:paraId="4896FEC4" w14:textId="77777777" w:rsidR="007127CB" w:rsidRPr="00A470AD" w:rsidRDefault="007127CB" w:rsidP="00A470AD">
      <w:pPr>
        <w:pStyle w:val="Nadpis2"/>
      </w:pPr>
      <w:bookmarkStart w:id="69" w:name="_TOC_250108"/>
      <w:bookmarkStart w:id="70" w:name="_Toc178188205"/>
      <w:r w:rsidRPr="00A470AD">
        <w:t xml:space="preserve">SKÚŠKY A </w:t>
      </w:r>
      <w:bookmarkEnd w:id="69"/>
      <w:r w:rsidRPr="00A470AD">
        <w:t>MERANIA</w:t>
      </w:r>
      <w:bookmarkEnd w:id="70"/>
    </w:p>
    <w:p w14:paraId="63B8876F" w14:textId="77777777" w:rsidR="007127CB" w:rsidRDefault="007127CB" w:rsidP="007127CB">
      <w:pPr>
        <w:pStyle w:val="Zkladntext"/>
        <w:spacing w:before="10"/>
        <w:rPr>
          <w:b/>
          <w:sz w:val="20"/>
        </w:rPr>
      </w:pPr>
    </w:p>
    <w:p w14:paraId="39308C2F" w14:textId="77777777" w:rsidR="007127CB" w:rsidRDefault="007127CB" w:rsidP="00A470AD">
      <w:pPr>
        <w:pStyle w:val="Nadpis3"/>
      </w:pPr>
      <w:bookmarkStart w:id="71" w:name="_TOC_250107"/>
      <w:bookmarkStart w:id="72" w:name="_Toc178188206"/>
      <w:r>
        <w:t>Druhy</w:t>
      </w:r>
      <w:r>
        <w:rPr>
          <w:spacing w:val="33"/>
        </w:rPr>
        <w:t xml:space="preserve"> </w:t>
      </w:r>
      <w:bookmarkEnd w:id="71"/>
      <w:r>
        <w:t>skúšok</w:t>
      </w:r>
      <w:bookmarkEnd w:id="72"/>
    </w:p>
    <w:p w14:paraId="167EBF45" w14:textId="77777777" w:rsidR="007127CB" w:rsidRDefault="007127CB" w:rsidP="00A470AD"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látok,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súborov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látok,</w:t>
      </w:r>
      <w:r>
        <w:rPr>
          <w:spacing w:val="58"/>
        </w:rPr>
        <w:t xml:space="preserve"> </w:t>
      </w:r>
      <w:r>
        <w:t>dielcov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stavebných prác</w:t>
      </w:r>
      <w:r>
        <w:rPr>
          <w:spacing w:val="1"/>
        </w:rPr>
        <w:t xml:space="preserve"> </w:t>
      </w:r>
      <w:r>
        <w:t xml:space="preserve">vykonaných podľa ustanovení </w:t>
      </w:r>
      <w:r>
        <w:rPr>
          <w:u w:val="single"/>
        </w:rPr>
        <w:t>zákona č.</w:t>
      </w:r>
      <w:r>
        <w:rPr>
          <w:spacing w:val="1"/>
          <w:u w:val="single"/>
        </w:rPr>
        <w:t xml:space="preserve"> </w:t>
      </w:r>
      <w:r>
        <w:rPr>
          <w:u w:val="single"/>
        </w:rPr>
        <w:t>133/2013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t xml:space="preserve"> a schválených</w:t>
      </w:r>
      <w:r>
        <w:rPr>
          <w:spacing w:val="1"/>
        </w:rPr>
        <w:t xml:space="preserve"> </w:t>
      </w:r>
      <w:r>
        <w:t>(TKP),</w:t>
      </w:r>
      <w:r>
        <w:rPr>
          <w:spacing w:val="49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noriem</w:t>
      </w:r>
      <w:r>
        <w:rPr>
          <w:spacing w:val="52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súlade</w:t>
      </w:r>
      <w:r>
        <w:rPr>
          <w:spacing w:val="48"/>
        </w:rPr>
        <w:t xml:space="preserve"> </w:t>
      </w:r>
      <w:r>
        <w:t>so</w:t>
      </w:r>
      <w:r>
        <w:rPr>
          <w:spacing w:val="51"/>
        </w:rPr>
        <w:t xml:space="preserve"> </w:t>
      </w:r>
      <w:r>
        <w:t>zmluvou</w:t>
      </w:r>
      <w:r>
        <w:rPr>
          <w:spacing w:val="50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dielo.</w:t>
      </w:r>
      <w:r>
        <w:rPr>
          <w:spacing w:val="49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dôvodu</w:t>
      </w:r>
      <w:r>
        <w:rPr>
          <w:spacing w:val="47"/>
        </w:rPr>
        <w:t xml:space="preserve"> </w:t>
      </w:r>
      <w:r>
        <w:t>jednotnosti</w:t>
      </w:r>
      <w:r>
        <w:rPr>
          <w:spacing w:val="47"/>
        </w:rPr>
        <w:t xml:space="preserve"> </w:t>
      </w:r>
      <w:r>
        <w:t>pojmov</w:t>
      </w:r>
      <w:r>
        <w:rPr>
          <w:spacing w:val="48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ich obsahu primerane použijeme niektoré pojmy ako aj protokoly o skúškach z ustanovení</w:t>
      </w:r>
      <w:r>
        <w:rPr>
          <w:spacing w:val="1"/>
        </w:rPr>
        <w:t xml:space="preserve"> </w:t>
      </w:r>
      <w:r>
        <w:t>zákona o stavebných výrobkoch a uplatníme ich pre daný účel použitia výrobku v konštrukcii</w:t>
      </w:r>
      <w:r>
        <w:rPr>
          <w:spacing w:val="1"/>
        </w:rPr>
        <w:t xml:space="preserve"> </w:t>
      </w:r>
      <w:r>
        <w:t>stavby.</w:t>
      </w:r>
    </w:p>
    <w:p w14:paraId="177C6587" w14:textId="77777777" w:rsidR="007127CB" w:rsidRDefault="007127CB" w:rsidP="00A470AD">
      <w:r>
        <w:t>Stavebné výrobky vyrábané mimo objekt stavby podliehajú režimu preukazovania zhody zo</w:t>
      </w:r>
      <w:r>
        <w:rPr>
          <w:spacing w:val="1"/>
        </w:rPr>
        <w:t xml:space="preserve"> </w:t>
      </w:r>
      <w:r>
        <w:t>zákona</w:t>
      </w:r>
      <w:r>
        <w:rPr>
          <w:spacing w:val="4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ich</w:t>
      </w:r>
      <w:r>
        <w:rPr>
          <w:spacing w:val="47"/>
        </w:rPr>
        <w:t xml:space="preserve"> </w:t>
      </w:r>
      <w:r>
        <w:t>výstupným</w:t>
      </w:r>
      <w:r>
        <w:rPr>
          <w:spacing w:val="44"/>
        </w:rPr>
        <w:t xml:space="preserve"> </w:t>
      </w:r>
      <w:r>
        <w:t>dokladom</w:t>
      </w:r>
      <w:r>
        <w:rPr>
          <w:spacing w:val="48"/>
        </w:rPr>
        <w:t xml:space="preserve"> </w:t>
      </w:r>
      <w:r>
        <w:t>pri</w:t>
      </w:r>
      <w:r>
        <w:rPr>
          <w:spacing w:val="42"/>
        </w:rPr>
        <w:t xml:space="preserve"> </w:t>
      </w:r>
      <w:r>
        <w:t>preberaní</w:t>
      </w:r>
      <w:r>
        <w:rPr>
          <w:spacing w:val="45"/>
        </w:rPr>
        <w:t xml:space="preserve"> </w:t>
      </w:r>
      <w:r>
        <w:t>v</w:t>
      </w:r>
      <w:r>
        <w:rPr>
          <w:spacing w:val="44"/>
        </w:rPr>
        <w:t xml:space="preserve"> </w:t>
      </w:r>
      <w:r>
        <w:t>objektoch</w:t>
      </w:r>
      <w:r>
        <w:rPr>
          <w:spacing w:val="43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zariadení</w:t>
      </w:r>
      <w:r>
        <w:rPr>
          <w:spacing w:val="4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(čl.</w:t>
      </w:r>
      <w:r>
        <w:rPr>
          <w:spacing w:val="14"/>
        </w:rPr>
        <w:t xml:space="preserve"> </w:t>
      </w:r>
      <w:r>
        <w:t>4.</w:t>
      </w:r>
      <w:r>
        <w:rPr>
          <w:spacing w:val="14"/>
        </w:rPr>
        <w:t xml:space="preserve"> </w:t>
      </w:r>
      <w:r>
        <w:t>týchto</w:t>
      </w:r>
      <w:r>
        <w:rPr>
          <w:spacing w:val="12"/>
        </w:rPr>
        <w:t xml:space="preserve"> </w:t>
      </w:r>
      <w:r>
        <w:t>TKP)</w:t>
      </w:r>
      <w:r>
        <w:rPr>
          <w:spacing w:val="14"/>
        </w:rPr>
        <w:t xml:space="preserve"> </w:t>
      </w:r>
      <w:r>
        <w:t>sú</w:t>
      </w:r>
      <w:r>
        <w:rPr>
          <w:spacing w:val="9"/>
        </w:rPr>
        <w:t xml:space="preserve"> </w:t>
      </w:r>
      <w:r>
        <w:t>okrem</w:t>
      </w:r>
      <w:r>
        <w:rPr>
          <w:spacing w:val="14"/>
        </w:rPr>
        <w:t xml:space="preserve"> </w:t>
      </w:r>
      <w:r>
        <w:t>dodacieho</w:t>
      </w:r>
      <w:r>
        <w:rPr>
          <w:spacing w:val="15"/>
        </w:rPr>
        <w:t xml:space="preserve"> </w:t>
      </w:r>
      <w:r>
        <w:t>listu</w:t>
      </w:r>
      <w:r>
        <w:rPr>
          <w:spacing w:val="9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príslušné</w:t>
      </w:r>
      <w:r>
        <w:rPr>
          <w:spacing w:val="15"/>
        </w:rPr>
        <w:t xml:space="preserve"> </w:t>
      </w:r>
      <w:r>
        <w:t>vyhlásenia</w:t>
      </w:r>
      <w:r>
        <w:rPr>
          <w:spacing w:val="15"/>
        </w:rPr>
        <w:t xml:space="preserve"> </w:t>
      </w:r>
      <w:r>
        <w:t>zhody.</w:t>
      </w:r>
      <w:r>
        <w:rPr>
          <w:spacing w:val="14"/>
        </w:rPr>
        <w:t xml:space="preserve"> </w:t>
      </w:r>
      <w:r>
        <w:t>Samostatné</w:t>
      </w:r>
    </w:p>
    <w:p w14:paraId="1A4FAD02" w14:textId="77777777"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7DACEBB5" w14:textId="77777777" w:rsidR="007127CB" w:rsidRDefault="007127CB" w:rsidP="007127CB">
      <w:pPr>
        <w:pStyle w:val="Zkladntext"/>
        <w:spacing w:before="9"/>
        <w:rPr>
          <w:sz w:val="14"/>
        </w:rPr>
      </w:pPr>
    </w:p>
    <w:p w14:paraId="6DDB719E" w14:textId="77777777" w:rsidR="007127CB" w:rsidRDefault="007127CB" w:rsidP="00A470AD">
      <w:r>
        <w:t>počiatočné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platia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varianty</w:t>
      </w:r>
      <w:r>
        <w:rPr>
          <w:vertAlign w:val="superscript"/>
        </w:rPr>
        <w:t>4</w:t>
      </w:r>
      <w:r>
        <w:rPr>
          <w:spacing w:val="58"/>
        </w:rPr>
        <w:t xml:space="preserve"> </w:t>
      </w:r>
      <w:r>
        <w:t>skúšaného</w:t>
      </w:r>
      <w:r>
        <w:rPr>
          <w:spacing w:val="58"/>
        </w:rPr>
        <w:t xml:space="preserve"> </w:t>
      </w:r>
      <w:r>
        <w:t>typu</w:t>
      </w:r>
      <w:r>
        <w:rPr>
          <w:vertAlign w:val="superscript"/>
        </w:rPr>
        <w:t>5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výrobku,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dodávateľa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predmetom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ZTKP.</w:t>
      </w:r>
    </w:p>
    <w:p w14:paraId="16A2A5C6" w14:textId="77777777" w:rsidR="007127CB" w:rsidRDefault="007127CB" w:rsidP="00A470AD">
      <w:r>
        <w:t>Počiatočné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osvedčovacie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výrobku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resp.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povinností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špecifikáciách.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druhy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16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konštrukcii</w:t>
      </w:r>
      <w:r>
        <w:rPr>
          <w:spacing w:val="13"/>
        </w:rPr>
        <w:t xml:space="preserve"> </w:t>
      </w:r>
      <w:r>
        <w:t>stavby.</w:t>
      </w:r>
    </w:p>
    <w:p w14:paraId="78BE5BA4" w14:textId="76C76602" w:rsidR="007127CB" w:rsidRDefault="007127CB" w:rsidP="00A470AD">
      <w:r>
        <w:t>Stavebné látky, zmesi, konštrukčné prvky (prefabrikáty, protihlukové steny, ložiská, mostné</w:t>
      </w:r>
      <w:r>
        <w:rPr>
          <w:spacing w:val="1"/>
        </w:rPr>
        <w:t xml:space="preserve"> </w:t>
      </w:r>
      <w:r>
        <w:t>závery,</w:t>
      </w:r>
      <w:r>
        <w:rPr>
          <w:spacing w:val="49"/>
        </w:rPr>
        <w:t xml:space="preserve"> </w:t>
      </w:r>
      <w:r>
        <w:t>zvodidlá,</w:t>
      </w:r>
      <w:r>
        <w:rPr>
          <w:spacing w:val="49"/>
        </w:rPr>
        <w:t xml:space="preserve"> </w:t>
      </w:r>
      <w:r>
        <w:t>portály</w:t>
      </w:r>
      <w:r>
        <w:rPr>
          <w:spacing w:val="47"/>
        </w:rPr>
        <w:t xml:space="preserve"> </w:t>
      </w:r>
      <w:r>
        <w:t>dopravného</w:t>
      </w:r>
      <w:r>
        <w:rPr>
          <w:spacing w:val="46"/>
        </w:rPr>
        <w:t xml:space="preserve"> </w:t>
      </w:r>
      <w:r>
        <w:t>značenia</w:t>
      </w:r>
      <w:r>
        <w:rPr>
          <w:spacing w:val="42"/>
        </w:rPr>
        <w:t xml:space="preserve"> </w:t>
      </w:r>
      <w:r>
        <w:t>dopravné</w:t>
      </w:r>
      <w:r>
        <w:rPr>
          <w:spacing w:val="46"/>
        </w:rPr>
        <w:t xml:space="preserve"> </w:t>
      </w:r>
      <w:r>
        <w:t>značky,</w:t>
      </w:r>
      <w:r>
        <w:rPr>
          <w:spacing w:val="45"/>
        </w:rPr>
        <w:t xml:space="preserve"> </w:t>
      </w:r>
      <w:r>
        <w:t>predpínacie</w:t>
      </w:r>
      <w:r>
        <w:rPr>
          <w:spacing w:val="42"/>
        </w:rPr>
        <w:t xml:space="preserve"> </w:t>
      </w:r>
      <w:r>
        <w:t>technológie</w:t>
      </w:r>
      <w:r>
        <w:rPr>
          <w:spacing w:val="4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diely</w:t>
      </w:r>
      <w:r w:rsidR="0029074A">
        <w:t>)</w:t>
      </w:r>
      <w:r>
        <w:t>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kompletizačné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stavebnými</w:t>
      </w:r>
      <w:r>
        <w:rPr>
          <w:spacing w:val="1"/>
        </w:rPr>
        <w:t xml:space="preserve"> </w:t>
      </w:r>
      <w:r>
        <w:t>výrobkami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zákona,</w:t>
      </w:r>
      <w:r>
        <w:rPr>
          <w:spacing w:val="1"/>
        </w:rPr>
        <w:t xml:space="preserve"> </w:t>
      </w:r>
      <w:r>
        <w:t>podliehajú</w:t>
      </w:r>
      <w:r>
        <w:rPr>
          <w:spacing w:val="59"/>
        </w:rPr>
        <w:t xml:space="preserve"> </w:t>
      </w:r>
      <w:r>
        <w:t>režimu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TKP,</w:t>
      </w:r>
      <w:r>
        <w:rPr>
          <w:spacing w:val="59"/>
        </w:rPr>
        <w:t xml:space="preserve"> </w:t>
      </w:r>
      <w:r>
        <w:t>pretože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zabudovávajú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konkretizovaný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(kapitolách)</w:t>
      </w:r>
      <w:r>
        <w:rPr>
          <w:spacing w:val="14"/>
        </w:rPr>
        <w:t xml:space="preserve"> </w:t>
      </w:r>
      <w:r>
        <w:t>TKP.</w:t>
      </w:r>
    </w:p>
    <w:p w14:paraId="39CEA40E" w14:textId="77777777"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13" w:after="0"/>
        <w:contextualSpacing w:val="0"/>
      </w:pPr>
      <w:r>
        <w:t>Počiatočné</w:t>
      </w:r>
      <w:r>
        <w:rPr>
          <w:spacing w:val="44"/>
        </w:rPr>
        <w:t xml:space="preserve"> </w:t>
      </w:r>
      <w:r>
        <w:t>skúšky</w:t>
      </w:r>
      <w:r>
        <w:rPr>
          <w:spacing w:val="43"/>
        </w:rPr>
        <w:t xml:space="preserve"> </w:t>
      </w:r>
      <w:r>
        <w:t>typu</w:t>
      </w:r>
    </w:p>
    <w:p w14:paraId="47788221" w14:textId="77777777" w:rsidR="007127CB" w:rsidRDefault="007127CB" w:rsidP="00A470AD">
      <w:r>
        <w:t>Počiatočné</w:t>
      </w:r>
      <w:r>
        <w:rPr>
          <w:spacing w:val="1"/>
        </w:rPr>
        <w:t xml:space="preserve"> </w:t>
      </w:r>
      <w:r>
        <w:t>skúšky typu,</w:t>
      </w:r>
      <w:r>
        <w:rPr>
          <w:spacing w:val="1"/>
        </w:rPr>
        <w:t xml:space="preserve"> </w:t>
      </w:r>
      <w:r>
        <w:t>počiatočné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priebežné</w:t>
      </w:r>
      <w:r>
        <w:rPr>
          <w:spacing w:val="58"/>
        </w:rPr>
        <w:t xml:space="preserve"> </w:t>
      </w:r>
      <w:r>
        <w:t>inšpekcie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stavebné</w:t>
      </w:r>
      <w:r>
        <w:rPr>
          <w:spacing w:val="59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vyrábané</w:t>
      </w:r>
      <w:r>
        <w:rPr>
          <w:spacing w:val="-56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stavbe</w:t>
      </w:r>
      <w:r>
        <w:rPr>
          <w:spacing w:val="46"/>
        </w:rPr>
        <w:t xml:space="preserve"> </w:t>
      </w:r>
      <w:r>
        <w:t>podliehajú</w:t>
      </w:r>
      <w:r>
        <w:rPr>
          <w:spacing w:val="46"/>
        </w:rPr>
        <w:t xml:space="preserve"> </w:t>
      </w:r>
      <w:r>
        <w:t>ustanoveniam</w:t>
      </w:r>
      <w:r>
        <w:rPr>
          <w:spacing w:val="48"/>
        </w:rPr>
        <w:t xml:space="preserve"> </w:t>
      </w:r>
      <w:r>
        <w:t>stavebného</w:t>
      </w:r>
      <w:r>
        <w:rPr>
          <w:spacing w:val="49"/>
        </w:rPr>
        <w:t xml:space="preserve"> </w:t>
      </w:r>
      <w:r>
        <w:t>zákona</w:t>
      </w:r>
      <w:r>
        <w:rPr>
          <w:spacing w:val="46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50/1976</w:t>
      </w:r>
      <w:r>
        <w:rPr>
          <w:spacing w:val="46"/>
        </w:rPr>
        <w:t xml:space="preserve"> </w:t>
      </w:r>
      <w:r>
        <w:t>Zb.,</w:t>
      </w:r>
      <w:r>
        <w:rPr>
          <w:spacing w:val="48"/>
        </w:rPr>
        <w:t xml:space="preserve"> </w:t>
      </w:r>
      <w:r>
        <w:t>avšak</w:t>
      </w:r>
      <w:r>
        <w:rPr>
          <w:spacing w:val="49"/>
        </w:rPr>
        <w:t xml:space="preserve"> </w:t>
      </w:r>
      <w:r>
        <w:t>ustanovenie</w:t>
      </w:r>
    </w:p>
    <w:p w14:paraId="75250C0B" w14:textId="77777777" w:rsidR="007127CB" w:rsidRDefault="007127CB" w:rsidP="00A470AD">
      <w:r>
        <w:rPr>
          <w:u w:val="single"/>
        </w:rPr>
        <w:t>§ 43f zákona č. 50/1976 Zb.</w:t>
      </w:r>
      <w:r>
        <w:t xml:space="preserve"> v znení neskorších predpisov určuje, že na uskutočnenie stavby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spĺňajú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7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stavebných</w:t>
      </w:r>
      <w:r>
        <w:rPr>
          <w:spacing w:val="17"/>
        </w:rPr>
        <w:t xml:space="preserve"> </w:t>
      </w:r>
      <w:r>
        <w:t>výrobkoch.</w:t>
      </w:r>
    </w:p>
    <w:p w14:paraId="294BFCF5" w14:textId="77777777" w:rsidR="007127CB" w:rsidRDefault="007127CB" w:rsidP="00A470AD">
      <w:r>
        <w:t>Výrobca</w:t>
      </w:r>
      <w:r>
        <w:rPr>
          <w:spacing w:val="1"/>
        </w:rPr>
        <w:t xml:space="preserve"> </w:t>
      </w:r>
      <w:r>
        <w:rPr>
          <w:u w:val="single"/>
        </w:rPr>
        <w:t>stavebného</w:t>
      </w:r>
      <w:r>
        <w:rPr>
          <w:spacing w:val="1"/>
          <w:u w:val="single"/>
        </w:rPr>
        <w:t xml:space="preserve"> </w:t>
      </w:r>
      <w:r>
        <w:rPr>
          <w:u w:val="single"/>
        </w:rPr>
        <w:t>výrobku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preukázania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sám,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tretej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(autorizovanej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notifikovanej</w:t>
      </w:r>
      <w:r>
        <w:rPr>
          <w:spacing w:val="1"/>
        </w:rPr>
        <w:t xml:space="preserve"> </w:t>
      </w:r>
      <w:r>
        <w:t>osoby)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kontrolné,</w:t>
      </w:r>
      <w:r>
        <w:rPr>
          <w:spacing w:val="25"/>
        </w:rPr>
        <w:t xml:space="preserve"> </w:t>
      </w:r>
      <w:r>
        <w:t>plánované</w:t>
      </w:r>
      <w:r>
        <w:rPr>
          <w:spacing w:val="27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osvedčovacie</w:t>
      </w:r>
      <w:r>
        <w:rPr>
          <w:spacing w:val="24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priebežné</w:t>
      </w:r>
      <w:r>
        <w:rPr>
          <w:spacing w:val="24"/>
        </w:rPr>
        <w:t xml:space="preserve"> </w:t>
      </w:r>
      <w:r>
        <w:t>inšpekcie.</w:t>
      </w:r>
    </w:p>
    <w:p w14:paraId="6333F953" w14:textId="77777777"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17" w:after="0"/>
        <w:contextualSpacing w:val="0"/>
      </w:pPr>
      <w:r>
        <w:t>Kontrolné</w:t>
      </w:r>
      <w:r>
        <w:rPr>
          <w:spacing w:val="48"/>
        </w:rPr>
        <w:t xml:space="preserve"> </w:t>
      </w:r>
      <w:r>
        <w:t>skúšky</w:t>
      </w:r>
    </w:p>
    <w:p w14:paraId="5BF0D971" w14:textId="77777777" w:rsidR="007127CB" w:rsidRDefault="007127CB" w:rsidP="00A470AD"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vlastností</w:t>
      </w:r>
      <w:r>
        <w:rPr>
          <w:spacing w:val="58"/>
        </w:rPr>
        <w:t xml:space="preserve"> </w:t>
      </w:r>
      <w:r>
        <w:t>predpísané</w:t>
      </w:r>
      <w:r>
        <w:rPr>
          <w:spacing w:val="59"/>
        </w:rPr>
        <w:t xml:space="preserve"> </w:t>
      </w:r>
      <w:r>
        <w:t>v pláne kontroly kvality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ZTKP.</w:t>
      </w:r>
      <w:r>
        <w:rPr>
          <w:spacing w:val="59"/>
        </w:rPr>
        <w:t xml:space="preserve"> </w:t>
      </w:r>
      <w:r>
        <w:t>Minimálny</w:t>
      </w:r>
      <w:r>
        <w:rPr>
          <w:spacing w:val="58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daný príslušnou</w:t>
      </w:r>
      <w:r>
        <w:rPr>
          <w:spacing w:val="59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špecifikáciou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špecificky ustanovený</w:t>
      </w:r>
      <w:r>
        <w:rPr>
          <w:spacing w:val="-5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TKP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ZTKP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nadväzne</w:t>
      </w:r>
      <w:r>
        <w:rPr>
          <w:spacing w:val="23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predloženom</w:t>
      </w:r>
      <w:r>
        <w:rPr>
          <w:spacing w:val="24"/>
        </w:rPr>
        <w:t xml:space="preserve"> </w:t>
      </w:r>
      <w:r>
        <w:t>pláne</w:t>
      </w:r>
      <w:r>
        <w:rPr>
          <w:spacing w:val="19"/>
        </w:rPr>
        <w:t xml:space="preserve"> </w:t>
      </w:r>
      <w:r>
        <w:t>kontroly</w:t>
      </w:r>
      <w:r>
        <w:rPr>
          <w:spacing w:val="17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skúšok.</w:t>
      </w:r>
    </w:p>
    <w:p w14:paraId="41D29A4B" w14:textId="77777777"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15" w:after="0"/>
        <w:contextualSpacing w:val="0"/>
      </w:pPr>
      <w:r>
        <w:t>Plánované</w:t>
      </w:r>
      <w:r>
        <w:rPr>
          <w:spacing w:val="48"/>
        </w:rPr>
        <w:t xml:space="preserve"> </w:t>
      </w:r>
      <w:r>
        <w:t>skúšky</w:t>
      </w:r>
    </w:p>
    <w:p w14:paraId="47760BB5" w14:textId="77777777" w:rsidR="007127CB" w:rsidRDefault="007127CB" w:rsidP="00A470AD"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a ďalšie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predpísané</w:t>
      </w:r>
      <w:r>
        <w:rPr>
          <w:spacing w:val="58"/>
        </w:rPr>
        <w:t xml:space="preserve"> </w:t>
      </w:r>
      <w:r>
        <w:t>v zmluve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 resp.</w:t>
      </w:r>
      <w:r>
        <w:rPr>
          <w:spacing w:val="-56"/>
        </w:rPr>
        <w:t xml:space="preserve"> </w:t>
      </w:r>
      <w:r>
        <w:t>nad rámec zákona, z TKP a ZTKP. Minimálny počet skúšok je daný príslušnou technickou</w:t>
      </w:r>
      <w:r>
        <w:rPr>
          <w:spacing w:val="1"/>
        </w:rPr>
        <w:t xml:space="preserve"> </w:t>
      </w:r>
      <w:r>
        <w:t>špecifikáciou alebo špecificky ustanovený v TKP či ZTKP a nadväzne v predloženom pláne</w:t>
      </w:r>
      <w:r>
        <w:rPr>
          <w:spacing w:val="1"/>
        </w:rPr>
        <w:t xml:space="preserve"> </w:t>
      </w:r>
      <w:r>
        <w:t>kontroly</w:t>
      </w:r>
      <w:r>
        <w:rPr>
          <w:spacing w:val="1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16ABFE24" w14:textId="77777777"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27" w:after="0"/>
        <w:contextualSpacing w:val="0"/>
      </w:pPr>
      <w:r>
        <w:t>Osvedčovacie</w:t>
      </w:r>
      <w:r>
        <w:rPr>
          <w:spacing w:val="56"/>
        </w:rPr>
        <w:t xml:space="preserve"> </w:t>
      </w:r>
      <w:r>
        <w:t>skúšky</w:t>
      </w:r>
    </w:p>
    <w:p w14:paraId="5F416752" w14:textId="77777777" w:rsidR="007127CB" w:rsidRDefault="007127CB" w:rsidP="00A470AD"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osvedčení</w:t>
      </w:r>
      <w:r>
        <w:rPr>
          <w:spacing w:val="22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zákona</w:t>
      </w:r>
      <w:r>
        <w:rPr>
          <w:spacing w:val="23"/>
        </w:rPr>
        <w:t xml:space="preserve"> </w:t>
      </w:r>
      <w:r>
        <w:t>č.</w:t>
      </w:r>
      <w:r>
        <w:rPr>
          <w:spacing w:val="22"/>
        </w:rPr>
        <w:t xml:space="preserve"> </w:t>
      </w:r>
      <w:r>
        <w:t>133/2013</w:t>
      </w:r>
      <w:r>
        <w:rPr>
          <w:spacing w:val="24"/>
        </w:rPr>
        <w:t xml:space="preserve"> </w:t>
      </w:r>
      <w:r>
        <w:t>Z.z.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takéto</w:t>
      </w:r>
      <w:r>
        <w:rPr>
          <w:spacing w:val="23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vyžadované.</w:t>
      </w:r>
    </w:p>
    <w:p w14:paraId="6B259020" w14:textId="77777777"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19" w:after="0"/>
        <w:contextualSpacing w:val="0"/>
      </w:pPr>
      <w:r>
        <w:t>Preberacie</w:t>
      </w:r>
      <w:r>
        <w:rPr>
          <w:spacing w:val="54"/>
        </w:rPr>
        <w:t xml:space="preserve"> </w:t>
      </w:r>
      <w:r>
        <w:t>skúšky</w:t>
      </w:r>
    </w:p>
    <w:p w14:paraId="1B170594" w14:textId="77777777" w:rsidR="007127CB" w:rsidRDefault="007127CB" w:rsidP="00A470AD">
      <w:r>
        <w:t>Pojmy</w:t>
      </w:r>
      <w:r>
        <w:rPr>
          <w:spacing w:val="1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rozhodcovské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uvádzané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nasledujúcich</w:t>
      </w:r>
      <w:r>
        <w:rPr>
          <w:spacing w:val="1"/>
        </w:rPr>
        <w:t xml:space="preserve"> </w:t>
      </w:r>
      <w:r>
        <w:t>odsekoch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</w:t>
      </w:r>
      <w:r>
        <w:rPr>
          <w:spacing w:val="1"/>
        </w:rPr>
        <w:t xml:space="preserve"> </w:t>
      </w:r>
      <w:r>
        <w:t>nepozná,</w:t>
      </w:r>
      <w:r>
        <w:rPr>
          <w:spacing w:val="1"/>
        </w:rPr>
        <w:t xml:space="preserve"> </w:t>
      </w:r>
      <w:r>
        <w:t>uplatnia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špecifickom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20"/>
        </w:rPr>
        <w:t xml:space="preserve"> </w:t>
      </w:r>
      <w:r>
        <w:t>kapitolách</w:t>
      </w:r>
      <w:r>
        <w:rPr>
          <w:spacing w:val="20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TKP</w:t>
      </w:r>
      <w:r>
        <w:rPr>
          <w:spacing w:val="23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ZTKP</w:t>
      </w:r>
      <w:r>
        <w:rPr>
          <w:spacing w:val="22"/>
        </w:rPr>
        <w:t xml:space="preserve"> </w:t>
      </w:r>
      <w:r>
        <w:t>vyžadujú.</w:t>
      </w:r>
    </w:p>
    <w:p w14:paraId="5D3DAC3F" w14:textId="77777777" w:rsidR="007127CB" w:rsidRDefault="007127CB" w:rsidP="00A470AD"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popise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odsúhlasené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prebratím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časti,</w:t>
      </w:r>
      <w:r>
        <w:rPr>
          <w:spacing w:val="1"/>
        </w:rPr>
        <w:t xml:space="preserve"> </w:t>
      </w:r>
      <w:r>
        <w:t>objednávateľom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</w:t>
      </w:r>
      <w:r>
        <w:rPr>
          <w:spacing w:val="26"/>
        </w:rPr>
        <w:t xml:space="preserve"> </w:t>
      </w:r>
      <w:r>
        <w:t>plánom</w:t>
      </w:r>
      <w:r>
        <w:rPr>
          <w:spacing w:val="24"/>
        </w:rPr>
        <w:t xml:space="preserve"> </w:t>
      </w:r>
      <w:r>
        <w:t>kontroly</w:t>
      </w:r>
      <w:r>
        <w:rPr>
          <w:spacing w:val="21"/>
        </w:rPr>
        <w:t xml:space="preserve"> </w:t>
      </w:r>
      <w:r>
        <w:t>kvality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skúšania</w:t>
      </w:r>
      <w:r>
        <w:rPr>
          <w:spacing w:val="23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danú</w:t>
      </w:r>
      <w:r>
        <w:rPr>
          <w:spacing w:val="27"/>
        </w:rPr>
        <w:t xml:space="preserve"> </w:t>
      </w:r>
      <w:r>
        <w:t>stavbu.</w:t>
      </w:r>
    </w:p>
    <w:p w14:paraId="2205D08B" w14:textId="77777777" w:rsidR="007127CB" w:rsidRDefault="007127CB" w:rsidP="007127CB">
      <w:pPr>
        <w:pStyle w:val="Zkladntext"/>
        <w:rPr>
          <w:sz w:val="20"/>
        </w:rPr>
      </w:pPr>
    </w:p>
    <w:p w14:paraId="541E2E4D" w14:textId="60CF7093" w:rsidR="007127CB" w:rsidRDefault="007127CB" w:rsidP="007127CB">
      <w:pPr>
        <w:pStyle w:val="Zkladntext"/>
        <w:spacing w:before="3"/>
        <w:rPr>
          <w:sz w:val="25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74E8510" wp14:editId="13773F98">
                <wp:simplePos x="0" y="0"/>
                <wp:positionH relativeFrom="page">
                  <wp:posOffset>900430</wp:posOffset>
                </wp:positionH>
                <wp:positionV relativeFrom="paragraph">
                  <wp:posOffset>207010</wp:posOffset>
                </wp:positionV>
                <wp:extent cx="1828800" cy="7620"/>
                <wp:effectExtent l="0" t="0" r="4445" b="0"/>
                <wp:wrapTopAndBottom/>
                <wp:docPr id="1055144295" name="Obdĺž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39FC59D9" id="Obdĺžnik 2" o:spid="_x0000_s1026" style="position:absolute;margin-left:70.9pt;margin-top:16.3pt;width:2in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A9C/n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4E31697" w14:textId="77777777" w:rsidR="007127CB" w:rsidRDefault="007127CB" w:rsidP="007127CB">
      <w:pPr>
        <w:spacing w:before="73"/>
        <w:ind w:left="178"/>
        <w:rPr>
          <w:i/>
          <w:sz w:val="16"/>
        </w:rPr>
      </w:pPr>
      <w:r>
        <w:rPr>
          <w:sz w:val="16"/>
          <w:vertAlign w:val="superscript"/>
        </w:rPr>
        <w:t>4</w:t>
      </w:r>
      <w:r>
        <w:rPr>
          <w:spacing w:val="33"/>
          <w:sz w:val="16"/>
        </w:rPr>
        <w:t xml:space="preserve"> </w:t>
      </w:r>
      <w:r>
        <w:rPr>
          <w:b/>
          <w:i/>
          <w:sz w:val="16"/>
        </w:rPr>
        <w:t>VARIANT“</w:t>
      </w:r>
      <w:r>
        <w:rPr>
          <w:b/>
          <w:i/>
          <w:spacing w:val="42"/>
          <w:sz w:val="16"/>
        </w:rPr>
        <w:t xml:space="preserve"> </w:t>
      </w:r>
      <w:r>
        <w:rPr>
          <w:i/>
          <w:sz w:val="16"/>
        </w:rPr>
        <w:t>odchýlna</w:t>
      </w:r>
      <w:r>
        <w:rPr>
          <w:i/>
          <w:spacing w:val="39"/>
          <w:sz w:val="16"/>
        </w:rPr>
        <w:t xml:space="preserve"> </w:t>
      </w:r>
      <w:r>
        <w:rPr>
          <w:i/>
          <w:sz w:val="16"/>
        </w:rPr>
        <w:t>podoba,</w:t>
      </w:r>
      <w:r>
        <w:rPr>
          <w:i/>
          <w:spacing w:val="46"/>
          <w:sz w:val="16"/>
        </w:rPr>
        <w:t xml:space="preserve"> </w:t>
      </w:r>
      <w:r>
        <w:rPr>
          <w:i/>
          <w:sz w:val="16"/>
        </w:rPr>
        <w:t>obmena“</w:t>
      </w:r>
    </w:p>
    <w:p w14:paraId="36E677CC" w14:textId="77777777" w:rsidR="007127CB" w:rsidRDefault="007127CB" w:rsidP="007127CB">
      <w:pPr>
        <w:spacing w:before="120"/>
        <w:ind w:left="178"/>
        <w:rPr>
          <w:i/>
          <w:sz w:val="16"/>
        </w:rPr>
      </w:pPr>
      <w:r>
        <w:rPr>
          <w:sz w:val="16"/>
          <w:vertAlign w:val="superscript"/>
        </w:rPr>
        <w:t>5</w:t>
      </w:r>
      <w:r>
        <w:rPr>
          <w:spacing w:val="29"/>
          <w:sz w:val="16"/>
        </w:rPr>
        <w:t xml:space="preserve"> </w:t>
      </w:r>
      <w:r>
        <w:rPr>
          <w:b/>
          <w:i/>
          <w:sz w:val="16"/>
        </w:rPr>
        <w:t>TYP“</w:t>
      </w:r>
      <w:r>
        <w:rPr>
          <w:b/>
          <w:i/>
          <w:spacing w:val="38"/>
          <w:sz w:val="16"/>
        </w:rPr>
        <w:t xml:space="preserve"> </w:t>
      </w:r>
      <w:r>
        <w:rPr>
          <w:i/>
          <w:sz w:val="16"/>
        </w:rPr>
        <w:t>výrobok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ako</w:t>
      </w:r>
      <w:r>
        <w:rPr>
          <w:i/>
          <w:spacing w:val="38"/>
          <w:sz w:val="16"/>
        </w:rPr>
        <w:t xml:space="preserve"> </w:t>
      </w:r>
      <w:r>
        <w:rPr>
          <w:i/>
          <w:sz w:val="16"/>
        </w:rPr>
        <w:t>predstaviteľ</w:t>
      </w:r>
      <w:r>
        <w:rPr>
          <w:i/>
          <w:spacing w:val="37"/>
          <w:sz w:val="16"/>
        </w:rPr>
        <w:t xml:space="preserve"> </w:t>
      </w:r>
      <w:r>
        <w:rPr>
          <w:i/>
          <w:sz w:val="16"/>
        </w:rPr>
        <w:t>celej</w:t>
      </w:r>
      <w:r>
        <w:rPr>
          <w:i/>
          <w:spacing w:val="36"/>
          <w:sz w:val="16"/>
        </w:rPr>
        <w:t xml:space="preserve"> </w:t>
      </w:r>
      <w:r>
        <w:rPr>
          <w:i/>
          <w:sz w:val="16"/>
        </w:rPr>
        <w:t>série“</w:t>
      </w:r>
    </w:p>
    <w:p w14:paraId="428E97E3" w14:textId="77777777" w:rsidR="007127CB" w:rsidRDefault="007127CB" w:rsidP="007127CB">
      <w:pPr>
        <w:rPr>
          <w:sz w:val="16"/>
        </w:r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7365C3F1" w14:textId="77777777" w:rsidR="007127CB" w:rsidRDefault="007127CB" w:rsidP="007127CB">
      <w:pPr>
        <w:pStyle w:val="Zkladntext"/>
        <w:rPr>
          <w:i/>
          <w:sz w:val="15"/>
        </w:rPr>
      </w:pPr>
    </w:p>
    <w:p w14:paraId="221AE4A5" w14:textId="77777777" w:rsidR="007127CB" w:rsidRDefault="007127CB" w:rsidP="00A470AD">
      <w:r>
        <w:t>Preberacími</w:t>
      </w:r>
      <w:r>
        <w:rPr>
          <w:spacing w:val="1"/>
        </w:rPr>
        <w:t xml:space="preserve"> </w:t>
      </w: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preveruje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ucelených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preberania</w:t>
      </w:r>
      <w:r>
        <w:rPr>
          <w:spacing w:val="58"/>
        </w:rPr>
        <w:t xml:space="preserve"> </w:t>
      </w:r>
      <w:r>
        <w:t>úseku,</w:t>
      </w:r>
      <w:r>
        <w:rPr>
          <w:spacing w:val="58"/>
        </w:rPr>
        <w:t xml:space="preserve"> </w:t>
      </w:r>
      <w:r>
        <w:t>objektu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dokončených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predpísaných</w:t>
      </w:r>
      <w:r>
        <w:rPr>
          <w:spacing w:val="59"/>
        </w:rPr>
        <w:t xml:space="preserve"> </w:t>
      </w:r>
      <w:r>
        <w:t>zmluvou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dielo.</w:t>
      </w:r>
      <w:r>
        <w:rPr>
          <w:spacing w:val="59"/>
        </w:rPr>
        <w:t xml:space="preserve"> </w:t>
      </w:r>
      <w:r>
        <w:t>Sem</w:t>
      </w:r>
      <w:r>
        <w:rPr>
          <w:spacing w:val="59"/>
        </w:rPr>
        <w:t xml:space="preserve"> </w:t>
      </w:r>
      <w:r>
        <w:t>patria</w:t>
      </w:r>
      <w:r>
        <w:rPr>
          <w:spacing w:val="59"/>
        </w:rPr>
        <w:t xml:space="preserve"> </w:t>
      </w:r>
      <w:r>
        <w:t>napríklad</w:t>
      </w:r>
      <w:r>
        <w:rPr>
          <w:spacing w:val="1"/>
        </w:rPr>
        <w:t xml:space="preserve"> </w:t>
      </w:r>
      <w:r>
        <w:t>zaťažovanie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krytu</w:t>
      </w:r>
      <w:r>
        <w:rPr>
          <w:spacing w:val="1"/>
        </w:rPr>
        <w:t xml:space="preserve"> </w:t>
      </w:r>
      <w:r>
        <w:t>vozoviek,</w:t>
      </w:r>
      <w:r>
        <w:rPr>
          <w:spacing w:val="1"/>
        </w:rPr>
        <w:t xml:space="preserve"> </w:t>
      </w:r>
      <w:r>
        <w:t>tlakové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plynovodného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vodovodného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tesnosti</w:t>
      </w:r>
      <w:r>
        <w:rPr>
          <w:spacing w:val="1"/>
        </w:rPr>
        <w:t xml:space="preserve"> </w:t>
      </w:r>
      <w:r>
        <w:t>nádrží,</w:t>
      </w:r>
      <w:r>
        <w:rPr>
          <w:spacing w:val="1"/>
        </w:rPr>
        <w:t xml:space="preserve"> </w:t>
      </w:r>
      <w:r>
        <w:t>odborné</w:t>
      </w:r>
      <w:r>
        <w:rPr>
          <w:spacing w:val="1"/>
        </w:rPr>
        <w:t xml:space="preserve"> </w:t>
      </w:r>
      <w:r>
        <w:t>prehliadky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elektrických</w:t>
      </w:r>
      <w:r>
        <w:rPr>
          <w:spacing w:val="1"/>
        </w:rPr>
        <w:t xml:space="preserve"> </w:t>
      </w:r>
      <w:r>
        <w:t>vedení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pod.</w:t>
      </w:r>
    </w:p>
    <w:p w14:paraId="7CC25D96" w14:textId="77777777" w:rsidR="007127CB" w:rsidRDefault="007127CB" w:rsidP="00A470AD"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menovite</w:t>
      </w:r>
      <w:r>
        <w:rPr>
          <w:spacing w:val="1"/>
        </w:rPr>
        <w:t xml:space="preserve"> </w:t>
      </w:r>
      <w:r>
        <w:t>vyžadované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zahrňuje</w:t>
      </w:r>
      <w:r>
        <w:rPr>
          <w:spacing w:val="1"/>
        </w:rPr>
        <w:t xml:space="preserve"> </w:t>
      </w:r>
      <w:r>
        <w:t>zhotoviteľ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položkových</w:t>
      </w:r>
      <w:r>
        <w:rPr>
          <w:spacing w:val="15"/>
        </w:rPr>
        <w:t xml:space="preserve"> </w:t>
      </w:r>
      <w:r>
        <w:t>cien</w:t>
      </w:r>
      <w:r>
        <w:rPr>
          <w:spacing w:val="18"/>
        </w:rPr>
        <w:t xml:space="preserve"> </w:t>
      </w:r>
      <w:r>
        <w:t>výkazu</w:t>
      </w:r>
      <w:r>
        <w:rPr>
          <w:spacing w:val="18"/>
        </w:rPr>
        <w:t xml:space="preserve"> </w:t>
      </w:r>
      <w:r>
        <w:t>prác.</w:t>
      </w:r>
    </w:p>
    <w:p w14:paraId="478D46EB" w14:textId="77777777" w:rsidR="007127CB" w:rsidRDefault="007127CB" w:rsidP="00A470AD"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rozpočtujú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samostatné</w:t>
      </w:r>
      <w:r>
        <w:rPr>
          <w:spacing w:val="1"/>
        </w:rPr>
        <w:t xml:space="preserve"> </w:t>
      </w:r>
      <w:r>
        <w:t>položky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5"/>
        </w:rPr>
        <w:t xml:space="preserve"> </w:t>
      </w:r>
      <w:r>
        <w:t>častiach</w:t>
      </w:r>
      <w:r>
        <w:rPr>
          <w:spacing w:val="16"/>
        </w:rPr>
        <w:t xml:space="preserve"> </w:t>
      </w:r>
      <w:r>
        <w:t>TKP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ZTKP</w:t>
      </w:r>
      <w:r>
        <w:rPr>
          <w:spacing w:val="15"/>
        </w:rPr>
        <w:t xml:space="preserve"> </w:t>
      </w:r>
      <w:r>
        <w:t>nestanovuje</w:t>
      </w:r>
      <w:r>
        <w:rPr>
          <w:spacing w:val="19"/>
        </w:rPr>
        <w:t xml:space="preserve"> </w:t>
      </w:r>
      <w:r>
        <w:t>inak.</w:t>
      </w:r>
    </w:p>
    <w:p w14:paraId="11E66FEE" w14:textId="77777777"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23" w:after="0"/>
        <w:contextualSpacing w:val="0"/>
      </w:pPr>
      <w:r>
        <w:t>Skúšky</w:t>
      </w:r>
      <w:r>
        <w:rPr>
          <w:spacing w:val="55"/>
        </w:rPr>
        <w:t xml:space="preserve"> </w:t>
      </w:r>
      <w:r>
        <w:t>rozhodcovské</w:t>
      </w:r>
    </w:p>
    <w:p w14:paraId="5060A6AC" w14:textId="77777777" w:rsidR="007127CB" w:rsidRDefault="007127CB" w:rsidP="00A470AD">
      <w:r>
        <w:t>Rozhodcovské</w:t>
      </w:r>
      <w:r>
        <w:rPr>
          <w:spacing w:val="45"/>
        </w:rPr>
        <w:t xml:space="preserve"> </w:t>
      </w:r>
      <w:r>
        <w:t>skúšky</w:t>
      </w:r>
      <w:r>
        <w:rPr>
          <w:spacing w:val="39"/>
        </w:rPr>
        <w:t xml:space="preserve"> </w:t>
      </w:r>
      <w:r>
        <w:t>sa</w:t>
      </w:r>
      <w:r>
        <w:rPr>
          <w:spacing w:val="46"/>
        </w:rPr>
        <w:t xml:space="preserve"> </w:t>
      </w:r>
      <w:r>
        <w:t>vykonajú</w:t>
      </w:r>
      <w:r>
        <w:rPr>
          <w:spacing w:val="46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sporov.</w:t>
      </w:r>
    </w:p>
    <w:p w14:paraId="26E6EA94" w14:textId="77777777" w:rsidR="007127CB" w:rsidRDefault="007127CB" w:rsidP="00A470AD">
      <w:r>
        <w:t>Náklady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rozhodcovské</w:t>
      </w:r>
      <w:r>
        <w:rPr>
          <w:spacing w:val="39"/>
        </w:rPr>
        <w:t xml:space="preserve"> </w:t>
      </w:r>
      <w:r>
        <w:t>skúšky,</w:t>
      </w:r>
      <w:r>
        <w:rPr>
          <w:spacing w:val="46"/>
        </w:rPr>
        <w:t xml:space="preserve"> </w:t>
      </w:r>
      <w:r>
        <w:t>vrátane</w:t>
      </w:r>
      <w:r>
        <w:rPr>
          <w:spacing w:val="42"/>
        </w:rPr>
        <w:t xml:space="preserve"> </w:t>
      </w:r>
      <w:r>
        <w:t>všetkých</w:t>
      </w:r>
      <w:r>
        <w:rPr>
          <w:spacing w:val="43"/>
        </w:rPr>
        <w:t xml:space="preserve"> </w:t>
      </w:r>
      <w:r>
        <w:t>vedľajších</w:t>
      </w:r>
      <w:r>
        <w:rPr>
          <w:spacing w:val="42"/>
        </w:rPr>
        <w:t xml:space="preserve"> </w:t>
      </w:r>
      <w:r>
        <w:t>výdavkov,</w:t>
      </w:r>
      <w:r>
        <w:rPr>
          <w:spacing w:val="42"/>
        </w:rPr>
        <w:t xml:space="preserve"> </w:t>
      </w:r>
      <w:r>
        <w:t>hradí</w:t>
      </w:r>
      <w:r>
        <w:rPr>
          <w:spacing w:val="34"/>
        </w:rPr>
        <w:t xml:space="preserve"> </w:t>
      </w:r>
      <w:r>
        <w:t>ten</w:t>
      </w:r>
      <w:r>
        <w:rPr>
          <w:spacing w:val="43"/>
        </w:rPr>
        <w:t xml:space="preserve"> </w:t>
      </w:r>
      <w:r>
        <w:t>zmluvný</w:t>
      </w:r>
      <w:r>
        <w:rPr>
          <w:spacing w:val="1"/>
        </w:rPr>
        <w:t xml:space="preserve"> </w:t>
      </w:r>
      <w:r>
        <w:t>partner,</w:t>
      </w:r>
      <w:r>
        <w:rPr>
          <w:spacing w:val="19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ktorého</w:t>
      </w:r>
      <w:r>
        <w:rPr>
          <w:spacing w:val="18"/>
        </w:rPr>
        <w:t xml:space="preserve"> </w:t>
      </w:r>
      <w:r>
        <w:t>neprospech</w:t>
      </w:r>
      <w:r>
        <w:rPr>
          <w:spacing w:val="19"/>
        </w:rPr>
        <w:t xml:space="preserve"> </w:t>
      </w:r>
      <w:r>
        <w:t>vyznel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výsledok.</w:t>
      </w:r>
    </w:p>
    <w:p w14:paraId="03C1FE4B" w14:textId="77777777" w:rsidR="007127CB" w:rsidRDefault="007127CB" w:rsidP="00A470AD">
      <w:r>
        <w:t>Po</w:t>
      </w:r>
      <w:r>
        <w:rPr>
          <w:spacing w:val="24"/>
        </w:rPr>
        <w:t xml:space="preserve"> </w:t>
      </w:r>
      <w:r>
        <w:t>vykonaní</w:t>
      </w:r>
      <w:r>
        <w:rPr>
          <w:spacing w:val="23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druhov</w:t>
      </w:r>
      <w:r>
        <w:rPr>
          <w:spacing w:val="21"/>
        </w:rPr>
        <w:t xml:space="preserve"> </w:t>
      </w:r>
      <w:r>
        <w:t>skúšok</w:t>
      </w:r>
      <w:r>
        <w:rPr>
          <w:spacing w:val="24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povinný</w:t>
      </w:r>
      <w:r>
        <w:rPr>
          <w:spacing w:val="21"/>
        </w:rPr>
        <w:t xml:space="preserve"> </w:t>
      </w:r>
      <w:r>
        <w:t>urobiť</w:t>
      </w:r>
      <w:r>
        <w:rPr>
          <w:spacing w:val="23"/>
        </w:rPr>
        <w:t xml:space="preserve"> </w:t>
      </w:r>
      <w:r>
        <w:t>opravy</w:t>
      </w:r>
      <w:r>
        <w:rPr>
          <w:spacing w:val="21"/>
        </w:rPr>
        <w:t xml:space="preserve"> </w:t>
      </w:r>
      <w:r>
        <w:t>nedostatkov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nedorobkov</w:t>
      </w:r>
      <w:r>
        <w:rPr>
          <w:spacing w:val="15"/>
        </w:rPr>
        <w:t xml:space="preserve"> </w:t>
      </w:r>
      <w:r>
        <w:t>vyplývajúcich</w:t>
      </w:r>
      <w:r>
        <w:rPr>
          <w:spacing w:val="17"/>
        </w:rPr>
        <w:t xml:space="preserve"> </w:t>
      </w:r>
      <w:r>
        <w:t>zo</w:t>
      </w:r>
      <w:r>
        <w:rPr>
          <w:spacing w:val="15"/>
        </w:rPr>
        <w:t xml:space="preserve"> </w:t>
      </w:r>
      <w:r>
        <w:t>skúšok.</w:t>
      </w:r>
    </w:p>
    <w:p w14:paraId="44454482" w14:textId="77777777" w:rsidR="007127CB" w:rsidRDefault="007127CB" w:rsidP="00F86B6A">
      <w:pPr>
        <w:pStyle w:val="Nadpis3"/>
      </w:pPr>
      <w:bookmarkStart w:id="73" w:name="_TOC_250106"/>
      <w:bookmarkStart w:id="74" w:name="_Toc178188207"/>
      <w:r>
        <w:t>Odborná</w:t>
      </w:r>
      <w:r>
        <w:rPr>
          <w:rFonts w:ascii="Times New Roman" w:hAnsi="Times New Roman"/>
        </w:rPr>
        <w:tab/>
      </w:r>
      <w:r>
        <w:t>spôsobilosť</w:t>
      </w:r>
      <w:r>
        <w:rPr>
          <w:rFonts w:ascii="Times New Roman" w:hAnsi="Times New Roman"/>
        </w:rPr>
        <w:tab/>
      </w:r>
      <w:r>
        <w:t>skúšobní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pracovníkov,</w:t>
      </w:r>
      <w:r>
        <w:rPr>
          <w:rFonts w:ascii="Times New Roman" w:hAnsi="Times New Roman"/>
        </w:rPr>
        <w:tab/>
      </w:r>
      <w:r>
        <w:t>na</w:t>
      </w:r>
      <w:r>
        <w:rPr>
          <w:spacing w:val="-64"/>
        </w:rPr>
        <w:t xml:space="preserve"> </w:t>
      </w:r>
      <w:r>
        <w:t>vykonávanie</w:t>
      </w:r>
      <w:r>
        <w:rPr>
          <w:spacing w:val="12"/>
        </w:rPr>
        <w:t xml:space="preserve"> </w:t>
      </w:r>
      <w:r>
        <w:t>skúšok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bookmarkEnd w:id="73"/>
      <w:r>
        <w:t>meraní</w:t>
      </w:r>
      <w:bookmarkEnd w:id="74"/>
    </w:p>
    <w:p w14:paraId="30621116" w14:textId="77777777" w:rsidR="007127CB" w:rsidRDefault="007127CB" w:rsidP="00F86B6A">
      <w:r>
        <w:t>Zhotoviteľ je povinný zabezpečiť operatívne a odborné vykonávanie predpísaných skúšok a</w:t>
      </w:r>
      <w:r>
        <w:rPr>
          <w:spacing w:val="1"/>
        </w:rPr>
        <w:t xml:space="preserve"> </w:t>
      </w:r>
      <w:r>
        <w:t>meraní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so</w:t>
      </w:r>
      <w:r>
        <w:rPr>
          <w:spacing w:val="26"/>
        </w:rPr>
        <w:t xml:space="preserve"> </w:t>
      </w:r>
      <w:r>
        <w:t>systémom</w:t>
      </w:r>
      <w:r>
        <w:rPr>
          <w:spacing w:val="25"/>
        </w:rPr>
        <w:t xml:space="preserve"> </w:t>
      </w:r>
      <w:r>
        <w:t>kvality,</w:t>
      </w:r>
      <w:r>
        <w:rPr>
          <w:spacing w:val="24"/>
        </w:rPr>
        <w:t xml:space="preserve"> </w:t>
      </w:r>
      <w:r>
        <w:t>plánom</w:t>
      </w:r>
      <w:r>
        <w:rPr>
          <w:spacing w:val="25"/>
        </w:rPr>
        <w:t xml:space="preserve"> </w:t>
      </w:r>
      <w:r>
        <w:t>kontroly</w:t>
      </w:r>
      <w:r>
        <w:rPr>
          <w:spacing w:val="23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skúšok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požiadavkami</w:t>
      </w:r>
      <w:r>
        <w:rPr>
          <w:spacing w:val="21"/>
        </w:rPr>
        <w:t xml:space="preserve"> </w:t>
      </w:r>
      <w:r>
        <w:t>TKP.</w:t>
      </w:r>
    </w:p>
    <w:p w14:paraId="3D363503" w14:textId="77777777" w:rsidR="007127CB" w:rsidRDefault="007127CB" w:rsidP="00F86B6A"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stavebných výrobkov sú ustanovené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pre spôsobilosť</w:t>
      </w:r>
      <w:r>
        <w:rPr>
          <w:spacing w:val="58"/>
        </w:rPr>
        <w:t xml:space="preserve"> </w:t>
      </w:r>
      <w:r>
        <w:t>autorizovaných</w:t>
      </w:r>
      <w:r>
        <w:rPr>
          <w:spacing w:val="1"/>
        </w:rPr>
        <w:t xml:space="preserve"> </w:t>
      </w:r>
      <w:r>
        <w:t>osôb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činností</w:t>
      </w:r>
      <w:r>
        <w:rPr>
          <w:spacing w:val="59"/>
        </w:rPr>
        <w:t xml:space="preserve"> </w:t>
      </w:r>
      <w:r>
        <w:t>preukazovania</w:t>
      </w:r>
      <w:r>
        <w:rPr>
          <w:spacing w:val="58"/>
        </w:rPr>
        <w:t xml:space="preserve"> </w:t>
      </w:r>
      <w:r>
        <w:t>zhody.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autorizácii</w:t>
      </w:r>
      <w:r>
        <w:rPr>
          <w:spacing w:val="59"/>
        </w:rPr>
        <w:t xml:space="preserve"> </w:t>
      </w:r>
      <w:r>
        <w:t>skúšobných</w:t>
      </w:r>
      <w:r>
        <w:rPr>
          <w:spacing w:val="58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akreditácia</w:t>
      </w:r>
      <w:r>
        <w:rPr>
          <w:spacing w:val="1"/>
        </w:rPr>
        <w:t xml:space="preserve"> </w:t>
      </w:r>
      <w:r>
        <w:t>uplatňuje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požiadavkami</w:t>
      </w:r>
      <w:r>
        <w:rPr>
          <w:spacing w:val="59"/>
        </w:rPr>
        <w:t xml:space="preserve"> </w:t>
      </w:r>
      <w:r>
        <w:t>základných</w:t>
      </w:r>
      <w:r>
        <w:rPr>
          <w:spacing w:val="58"/>
        </w:rPr>
        <w:t xml:space="preserve"> </w:t>
      </w:r>
      <w:r>
        <w:t>európskych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 xml:space="preserve">ISO/IEC17025 </w:t>
      </w:r>
      <w:r>
        <w:rPr>
          <w:spacing w:val="59"/>
        </w:rPr>
        <w:t xml:space="preserve"> </w:t>
      </w:r>
      <w:r>
        <w:t>Všeobecné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kompetentnosť</w:t>
      </w:r>
      <w:r>
        <w:rPr>
          <w:spacing w:val="59"/>
        </w:rPr>
        <w:t xml:space="preserve"> </w:t>
      </w:r>
      <w:r>
        <w:t>skúšobných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kalibračných</w:t>
      </w:r>
      <w:r>
        <w:rPr>
          <w:spacing w:val="16"/>
        </w:rPr>
        <w:t xml:space="preserve"> </w:t>
      </w:r>
      <w:r>
        <w:t>laboratórií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ISO</w:t>
      </w:r>
      <w:r>
        <w:rPr>
          <w:spacing w:val="20"/>
        </w:rPr>
        <w:t xml:space="preserve"> </w:t>
      </w:r>
      <w:r>
        <w:t>9001/O1:2018.</w:t>
      </w:r>
    </w:p>
    <w:p w14:paraId="639C7A85" w14:textId="77777777" w:rsidR="007127CB" w:rsidRDefault="007127CB" w:rsidP="00F86B6A"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staveniskových</w:t>
      </w:r>
      <w:r>
        <w:rPr>
          <w:spacing w:val="1"/>
        </w:rPr>
        <w:t xml:space="preserve"> </w:t>
      </w:r>
      <w:r>
        <w:t>laboratóriách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zariadeniach s odborne spôsobilými osobami, prípadne po dohode so stavebným</w:t>
      </w:r>
      <w:r>
        <w:rPr>
          <w:spacing w:val="58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laboratóriách.</w:t>
      </w:r>
      <w:r>
        <w:rPr>
          <w:spacing w:val="1"/>
        </w:rPr>
        <w:t xml:space="preserve"> </w:t>
      </w:r>
      <w:r>
        <w:t>Miesta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konkretizované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TKP.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zriadi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cestné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odberu</w:t>
      </w:r>
      <w:r>
        <w:rPr>
          <w:spacing w:val="1"/>
        </w:rPr>
        <w:t xml:space="preserve"> </w:t>
      </w:r>
      <w:r>
        <w:t>vzoriek,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prvotnej</w:t>
      </w:r>
      <w:r>
        <w:rPr>
          <w:spacing w:val="1"/>
        </w:rPr>
        <w:t xml:space="preserve"> </w:t>
      </w:r>
      <w:r>
        <w:t>evidencie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najdôležitejších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zemín,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asfaltov,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nemôžu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laboratóriu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stavbe,</w:t>
      </w:r>
      <w:r>
        <w:rPr>
          <w:spacing w:val="1"/>
        </w:rPr>
        <w:t xml:space="preserve"> </w:t>
      </w:r>
      <w:r>
        <w:t>zabezpečí</w:t>
      </w:r>
      <w:r>
        <w:rPr>
          <w:spacing w:val="22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akreditovanej</w:t>
      </w:r>
      <w:r>
        <w:rPr>
          <w:spacing w:val="23"/>
        </w:rPr>
        <w:t xml:space="preserve"> </w:t>
      </w:r>
      <w:r>
        <w:t>skúšobni</w:t>
      </w:r>
      <w:r>
        <w:rPr>
          <w:spacing w:val="19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blízkom</w:t>
      </w:r>
      <w:r>
        <w:rPr>
          <w:spacing w:val="21"/>
        </w:rPr>
        <w:t xml:space="preserve"> </w:t>
      </w:r>
      <w:r>
        <w:t>okolí</w:t>
      </w:r>
      <w:r>
        <w:rPr>
          <w:spacing w:val="20"/>
        </w:rPr>
        <w:t xml:space="preserve"> </w:t>
      </w:r>
      <w:r>
        <w:t>stavby.</w:t>
      </w:r>
    </w:p>
    <w:p w14:paraId="051536A2" w14:textId="77777777" w:rsidR="007127CB" w:rsidRDefault="007127CB" w:rsidP="00F86B6A"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dať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energie,</w:t>
      </w:r>
      <w:r>
        <w:rPr>
          <w:spacing w:val="1"/>
        </w:rPr>
        <w:t xml:space="preserve"> </w:t>
      </w:r>
      <w:r>
        <w:t>pohonné</w:t>
      </w:r>
      <w:r>
        <w:rPr>
          <w:spacing w:val="1"/>
        </w:rPr>
        <w:t xml:space="preserve"> </w:t>
      </w:r>
      <w:r>
        <w:t>látky,</w:t>
      </w:r>
      <w:r>
        <w:rPr>
          <w:spacing w:val="1"/>
        </w:rPr>
        <w:t xml:space="preserve"> </w:t>
      </w:r>
      <w:r>
        <w:t>sklady,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prístroje,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dodanie</w:t>
      </w:r>
      <w:r>
        <w:rPr>
          <w:spacing w:val="58"/>
        </w:rPr>
        <w:t xml:space="preserve"> </w:t>
      </w:r>
      <w:r>
        <w:t>vzoriek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vykonanie</w:t>
      </w:r>
      <w:r>
        <w:rPr>
          <w:spacing w:val="59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Vzorky materiálov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odskúšanie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dodať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výrobkov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celkov alebo systémov do konštrukcie stavby. Staveniskové laboratórium a jeho prístrojové</w:t>
      </w:r>
      <w:r>
        <w:rPr>
          <w:spacing w:val="1"/>
        </w:rPr>
        <w:t xml:space="preserve"> </w:t>
      </w:r>
      <w:r>
        <w:t>vybavenie,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personálneho</w:t>
      </w:r>
      <w:r>
        <w:rPr>
          <w:spacing w:val="59"/>
        </w:rPr>
        <w:t xml:space="preserve"> </w:t>
      </w:r>
      <w:r>
        <w:t>obsadenia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schválené</w:t>
      </w:r>
      <w:r>
        <w:rPr>
          <w:spacing w:val="59"/>
        </w:rPr>
        <w:t xml:space="preserve"> </w:t>
      </w:r>
      <w:r>
        <w:t>stavebným</w:t>
      </w:r>
      <w:r>
        <w:rPr>
          <w:spacing w:val="59"/>
        </w:rPr>
        <w:t xml:space="preserve"> </w:t>
      </w:r>
      <w:r>
        <w:t>dozorom.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vzorky budú dodávané</w:t>
      </w:r>
      <w:r>
        <w:rPr>
          <w:spacing w:val="58"/>
        </w:rPr>
        <w:t xml:space="preserve"> </w:t>
      </w:r>
      <w:r>
        <w:t>zhotoviteľom</w:t>
      </w:r>
      <w:r>
        <w:rPr>
          <w:spacing w:val="58"/>
        </w:rPr>
        <w:t xml:space="preserve"> </w:t>
      </w:r>
      <w:r>
        <w:t>na jeho</w:t>
      </w:r>
      <w:r>
        <w:rPr>
          <w:spacing w:val="59"/>
        </w:rPr>
        <w:t xml:space="preserve"> </w:t>
      </w:r>
      <w:r>
        <w:t>náklady,</w:t>
      </w:r>
      <w:r>
        <w:rPr>
          <w:spacing w:val="58"/>
        </w:rPr>
        <w:t xml:space="preserve"> </w:t>
      </w:r>
      <w:r>
        <w:t>pokiaľ</w:t>
      </w:r>
      <w:r>
        <w:rPr>
          <w:spacing w:val="59"/>
        </w:rPr>
        <w:t xml:space="preserve"> </w:t>
      </w:r>
      <w:r>
        <w:t>je odber</w:t>
      </w:r>
      <w:r>
        <w:rPr>
          <w:spacing w:val="58"/>
        </w:rPr>
        <w:t xml:space="preserve"> </w:t>
      </w:r>
      <w:r>
        <w:t>vzoriek</w:t>
      </w:r>
      <w:r>
        <w:rPr>
          <w:spacing w:val="59"/>
        </w:rPr>
        <w:t xml:space="preserve"> </w:t>
      </w:r>
      <w:r>
        <w:t>určený</w:t>
      </w:r>
      <w:r>
        <w:rPr>
          <w:spacing w:val="-5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pláne</w:t>
      </w:r>
      <w:r>
        <w:rPr>
          <w:spacing w:val="14"/>
        </w:rPr>
        <w:t xml:space="preserve"> </w:t>
      </w:r>
      <w:r>
        <w:t>kontroly</w:t>
      </w:r>
      <w:r>
        <w:rPr>
          <w:spacing w:val="16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19DD9110" w14:textId="77777777" w:rsidR="007127CB" w:rsidRDefault="007127CB" w:rsidP="00F86B6A">
      <w:r>
        <w:t>Zhotoviteľ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odsúhlasí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59"/>
        </w:rPr>
        <w:t xml:space="preserve"> </w:t>
      </w:r>
      <w:r>
        <w:t>čas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miesto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materiálov. Objednávateľ oznámi zhotoviteľovi najmenej 24 hod. vopred, že sa chce skúšky</w:t>
      </w:r>
      <w:r>
        <w:rPr>
          <w:spacing w:val="1"/>
        </w:rPr>
        <w:t xml:space="preserve"> </w:t>
      </w:r>
      <w:r>
        <w:t>zúčastniť. Keď sa objednávateľ k skúške alebo kontrole nedostaví, môže zhotoviteľ vykonať</w:t>
      </w:r>
      <w:r>
        <w:rPr>
          <w:spacing w:val="1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tam</w:t>
      </w:r>
      <w:r>
        <w:rPr>
          <w:spacing w:val="1"/>
        </w:rPr>
        <w:t xml:space="preserve"> </w:t>
      </w:r>
      <w:r>
        <w:t>bol,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nenariadi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stavebnému</w:t>
      </w:r>
      <w:r>
        <w:rPr>
          <w:spacing w:val="31"/>
        </w:rPr>
        <w:t xml:space="preserve"> </w:t>
      </w:r>
      <w:r>
        <w:t>dozoru</w:t>
      </w:r>
      <w:r>
        <w:rPr>
          <w:spacing w:val="31"/>
        </w:rPr>
        <w:t xml:space="preserve"> </w:t>
      </w:r>
      <w:r>
        <w:t>výsledky</w:t>
      </w:r>
      <w:r>
        <w:rPr>
          <w:spacing w:val="26"/>
        </w:rPr>
        <w:t xml:space="preserve"> </w:t>
      </w:r>
      <w:r>
        <w:t>skúšok</w:t>
      </w:r>
      <w:r>
        <w:rPr>
          <w:spacing w:val="31"/>
        </w:rPr>
        <w:t xml:space="preserve"> </w:t>
      </w:r>
      <w:r>
        <w:t>písomne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ten</w:t>
      </w:r>
      <w:r>
        <w:rPr>
          <w:spacing w:val="31"/>
        </w:rPr>
        <w:t xml:space="preserve"> </w:t>
      </w:r>
      <w:r>
        <w:t>ich</w:t>
      </w:r>
      <w:r>
        <w:rPr>
          <w:spacing w:val="28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považovať</w:t>
      </w:r>
      <w:r>
        <w:rPr>
          <w:spacing w:val="33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správne.</w:t>
      </w:r>
    </w:p>
    <w:p w14:paraId="7815DC7B" w14:textId="7C99EFAE" w:rsidR="007127CB" w:rsidRDefault="007127CB" w:rsidP="00F86B6A">
      <w:r>
        <w:t>Všeobecne možno základné požiadavky na staveniskové laboratórium, jeho personál zhrnúť</w:t>
      </w:r>
      <w:r>
        <w:rPr>
          <w:spacing w:val="1"/>
        </w:rPr>
        <w:t xml:space="preserve"> </w:t>
      </w:r>
      <w:r>
        <w:t>takto:</w:t>
      </w:r>
      <w:r>
        <w:rPr>
          <w:spacing w:val="1"/>
        </w:rPr>
        <w:t xml:space="preserve"> </w:t>
      </w:r>
      <w:r>
        <w:t>Pracovníci</w:t>
      </w:r>
      <w:r>
        <w:rPr>
          <w:spacing w:val="1"/>
        </w:rPr>
        <w:t xml:space="preserve"> </w:t>
      </w:r>
      <w:r>
        <w:t>staveniskových</w:t>
      </w:r>
      <w:r>
        <w:rPr>
          <w:spacing w:val="59"/>
        </w:rPr>
        <w:t xml:space="preserve"> </w:t>
      </w:r>
      <w:r>
        <w:t>laboratórií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odbornú</w:t>
      </w:r>
      <w:r>
        <w:rPr>
          <w:spacing w:val="59"/>
        </w:rPr>
        <w:t xml:space="preserve"> </w:t>
      </w:r>
      <w:r>
        <w:t>spôsobilosť,</w:t>
      </w:r>
      <w:r>
        <w:rPr>
          <w:spacing w:val="59"/>
        </w:rPr>
        <w:t xml:space="preserve"> </w:t>
      </w:r>
      <w:r>
        <w:t>výcvik,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znalosti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skúsenosti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plnenie</w:t>
      </w:r>
      <w:r>
        <w:rPr>
          <w:spacing w:val="58"/>
        </w:rPr>
        <w:t xml:space="preserve"> </w:t>
      </w:r>
      <w:r>
        <w:t>svojich</w:t>
      </w:r>
      <w:r>
        <w:rPr>
          <w:spacing w:val="59"/>
        </w:rPr>
        <w:t xml:space="preserve"> </w:t>
      </w:r>
      <w:r>
        <w:t>funkcií.</w:t>
      </w:r>
      <w:r>
        <w:rPr>
          <w:spacing w:val="58"/>
        </w:rPr>
        <w:t xml:space="preserve"> </w:t>
      </w:r>
      <w:r>
        <w:t>Laboratórne</w:t>
      </w:r>
      <w:r>
        <w:rPr>
          <w:spacing w:val="59"/>
        </w:rPr>
        <w:t xml:space="preserve"> </w:t>
      </w:r>
      <w:r>
        <w:t>zariadenie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 xml:space="preserve">spĺňať požiadavky </w:t>
      </w:r>
      <w:r>
        <w:lastRenderedPageBreak/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 a</w:t>
      </w:r>
      <w:r>
        <w:rPr>
          <w:spacing w:val="58"/>
        </w:rPr>
        <w:t xml:space="preserve"> </w:t>
      </w:r>
      <w:r>
        <w:t>vhodné</w:t>
      </w:r>
      <w:r>
        <w:rPr>
          <w:spacing w:val="59"/>
        </w:rPr>
        <w:t xml:space="preserve"> </w:t>
      </w:r>
      <w:r>
        <w:t>je tiež STN EN</w:t>
      </w:r>
      <w:r>
        <w:rPr>
          <w:spacing w:val="1"/>
        </w:rPr>
        <w:t xml:space="preserve"> </w:t>
      </w:r>
      <w:r>
        <w:t>ISO</w:t>
      </w:r>
      <w:r>
        <w:rPr>
          <w:spacing w:val="6"/>
        </w:rPr>
        <w:t xml:space="preserve"> </w:t>
      </w:r>
      <w:r>
        <w:t>9001/O1:2018.</w:t>
      </w:r>
      <w:r>
        <w:rPr>
          <w:spacing w:val="8"/>
        </w:rPr>
        <w:t xml:space="preserve"> </w:t>
      </w:r>
      <w:r>
        <w:t>Meracie</w:t>
      </w:r>
      <w:r>
        <w:rPr>
          <w:spacing w:val="7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musia</w:t>
      </w:r>
      <w:r>
        <w:rPr>
          <w:spacing w:val="3"/>
        </w:rPr>
        <w:t xml:space="preserve"> </w:t>
      </w:r>
      <w:r>
        <w:t>byť</w:t>
      </w:r>
      <w:r>
        <w:rPr>
          <w:spacing w:val="6"/>
        </w:rPr>
        <w:t xml:space="preserve"> </w:t>
      </w:r>
      <w:r>
        <w:t>metrologicky</w:t>
      </w:r>
      <w:r>
        <w:rPr>
          <w:spacing w:val="1"/>
        </w:rPr>
        <w:t xml:space="preserve"> </w:t>
      </w:r>
      <w:r>
        <w:t>riadne</w:t>
      </w:r>
      <w:r>
        <w:rPr>
          <w:spacing w:val="3"/>
        </w:rPr>
        <w:t xml:space="preserve"> </w:t>
      </w:r>
      <w:r>
        <w:t>ošetrené,</w:t>
      </w:r>
      <w:r>
        <w:rPr>
          <w:spacing w:val="6"/>
        </w:rPr>
        <w:t xml:space="preserve"> </w:t>
      </w:r>
      <w:r>
        <w:t>mať</w:t>
      </w:r>
      <w:r w:rsidR="00F86B6A">
        <w:t xml:space="preserve"> </w:t>
      </w:r>
      <w:r>
        <w:t>vedenú</w:t>
      </w:r>
      <w:r>
        <w:rPr>
          <w:spacing w:val="1"/>
        </w:rPr>
        <w:t xml:space="preserve"> </w:t>
      </w:r>
      <w:r>
        <w:t>evidenciu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kalibrácii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overení</w:t>
      </w:r>
      <w:r>
        <w:rPr>
          <w:spacing w:val="1"/>
        </w:rPr>
        <w:t xml:space="preserve"> </w:t>
      </w:r>
      <w:r>
        <w:t>prístrojov.</w:t>
      </w:r>
      <w:r>
        <w:rPr>
          <w:spacing w:val="1"/>
        </w:rPr>
        <w:t xml:space="preserve"> </w:t>
      </w:r>
      <w:r>
        <w:t>Laboratórium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umiestnené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objekte,</w:t>
      </w:r>
      <w:r>
        <w:rPr>
          <w:spacing w:val="48"/>
        </w:rPr>
        <w:t xml:space="preserve"> </w:t>
      </w:r>
      <w:r>
        <w:t>umožňujúcom</w:t>
      </w:r>
      <w:r>
        <w:rPr>
          <w:spacing w:val="44"/>
        </w:rPr>
        <w:t xml:space="preserve"> </w:t>
      </w:r>
      <w:r>
        <w:t>udržovanie</w:t>
      </w:r>
      <w:r>
        <w:rPr>
          <w:spacing w:val="47"/>
        </w:rPr>
        <w:t xml:space="preserve"> </w:t>
      </w:r>
      <w:r>
        <w:t>predpísaného</w:t>
      </w:r>
      <w:r>
        <w:rPr>
          <w:spacing w:val="43"/>
        </w:rPr>
        <w:t xml:space="preserve"> </w:t>
      </w:r>
      <w:r>
        <w:t>normálneho</w:t>
      </w:r>
      <w:r>
        <w:rPr>
          <w:spacing w:val="47"/>
        </w:rPr>
        <w:t xml:space="preserve"> </w:t>
      </w:r>
      <w:r>
        <w:t>laboratórneho</w:t>
      </w:r>
      <w:r>
        <w:rPr>
          <w:spacing w:val="43"/>
        </w:rPr>
        <w:t xml:space="preserve"> </w:t>
      </w:r>
      <w:r>
        <w:t>prostredia.</w:t>
      </w:r>
    </w:p>
    <w:p w14:paraId="79B850D8" w14:textId="77777777" w:rsidR="007127CB" w:rsidRDefault="007127CB" w:rsidP="00F86B6A">
      <w:r>
        <w:t>Rozhodcovské skúšky vykonáva na základe dohody zmluvných strán iná autorizovaná alebo</w:t>
      </w:r>
      <w:r>
        <w:rPr>
          <w:spacing w:val="1"/>
        </w:rPr>
        <w:t xml:space="preserve"> </w:t>
      </w:r>
      <w:r>
        <w:t>notifikovaná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spochybneniach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stavebné látky alebo práce a činnosti ako služby, iná nezávislá, odborne uznávaná inštitúcia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oblasť</w:t>
      </w:r>
      <w:r>
        <w:rPr>
          <w:spacing w:val="58"/>
        </w:rPr>
        <w:t xml:space="preserve"> </w:t>
      </w:r>
      <w:r>
        <w:t>akreditáciu</w:t>
      </w:r>
      <w:r>
        <w:rPr>
          <w:spacing w:val="59"/>
        </w:rPr>
        <w:t xml:space="preserve"> </w:t>
      </w:r>
      <w:r>
        <w:t>(nie</w:t>
      </w:r>
      <w:r>
        <w:rPr>
          <w:spacing w:val="58"/>
        </w:rPr>
        <w:t xml:space="preserve"> </w:t>
      </w:r>
      <w:r>
        <w:t>staršiu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podmienkach</w:t>
      </w:r>
      <w:r>
        <w:rPr>
          <w:spacing w:val="1"/>
        </w:rPr>
        <w:t xml:space="preserve"> </w:t>
      </w:r>
      <w:r>
        <w:t>akreditačného</w:t>
      </w:r>
      <w:r>
        <w:rPr>
          <w:spacing w:val="1"/>
        </w:rPr>
        <w:t xml:space="preserve"> </w:t>
      </w:r>
      <w:r>
        <w:t>orgánu)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nepodieľa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vykonávaní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fáze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predmetného</w:t>
      </w:r>
      <w:r>
        <w:rPr>
          <w:spacing w:val="58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9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(skúšobňa</w:t>
      </w:r>
      <w:r>
        <w:rPr>
          <w:spacing w:val="59"/>
        </w:rPr>
        <w:t xml:space="preserve"> </w:t>
      </w:r>
      <w:r>
        <w:t>ústavu,</w:t>
      </w:r>
      <w:r>
        <w:rPr>
          <w:spacing w:val="58"/>
        </w:rPr>
        <w:t xml:space="preserve"> </w:t>
      </w:r>
      <w:r>
        <w:t>vysokej</w:t>
      </w:r>
      <w:r>
        <w:rPr>
          <w:spacing w:val="1"/>
        </w:rPr>
        <w:t xml:space="preserve"> </w:t>
      </w:r>
      <w:r>
        <w:t>školy)</w:t>
      </w:r>
      <w:r>
        <w:rPr>
          <w:spacing w:val="28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ktorá</w:t>
      </w:r>
      <w:r>
        <w:rPr>
          <w:spacing w:val="24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nepodieľala</w:t>
      </w:r>
      <w:r>
        <w:rPr>
          <w:spacing w:val="28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vykonaní</w:t>
      </w:r>
      <w:r>
        <w:rPr>
          <w:spacing w:val="26"/>
        </w:rPr>
        <w:t xml:space="preserve"> </w:t>
      </w:r>
      <w:r>
        <w:t>skúšok,</w:t>
      </w:r>
      <w:r>
        <w:rPr>
          <w:spacing w:val="27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výsledky</w:t>
      </w:r>
      <w:r>
        <w:rPr>
          <w:spacing w:val="25"/>
        </w:rPr>
        <w:t xml:space="preserve"> </w:t>
      </w:r>
      <w:r>
        <w:t>sú</w:t>
      </w:r>
      <w:r>
        <w:rPr>
          <w:spacing w:val="28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rozpore.</w:t>
      </w:r>
    </w:p>
    <w:p w14:paraId="2F02598B" w14:textId="77777777" w:rsidR="007127CB" w:rsidRDefault="007127CB" w:rsidP="0029074A">
      <w:pPr>
        <w:pStyle w:val="Nadpis3"/>
      </w:pPr>
      <w:bookmarkStart w:id="75" w:name="_TOC_250105"/>
      <w:bookmarkStart w:id="76" w:name="_Toc178188208"/>
      <w:r>
        <w:t>Prípustné</w:t>
      </w:r>
      <w:r>
        <w:rPr>
          <w:rFonts w:ascii="Times New Roman" w:hAnsi="Times New Roman"/>
        </w:rPr>
        <w:tab/>
      </w:r>
      <w:r>
        <w:t>odchýlky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zmeny</w:t>
      </w:r>
      <w:r>
        <w:rPr>
          <w:rFonts w:ascii="Times New Roman" w:hAnsi="Times New Roman"/>
        </w:rPr>
        <w:tab/>
      </w:r>
      <w:r>
        <w:t>v</w:t>
      </w:r>
      <w:r>
        <w:rPr>
          <w:rFonts w:ascii="Times New Roman" w:hAnsi="Times New Roman"/>
        </w:rPr>
        <w:tab/>
      </w:r>
      <w:r>
        <w:t>technických</w:t>
      </w:r>
      <w:r>
        <w:rPr>
          <w:spacing w:val="-64"/>
        </w:rPr>
        <w:t xml:space="preserve"> </w:t>
      </w:r>
      <w:r>
        <w:t>špecifikáciách</w:t>
      </w:r>
      <w:r>
        <w:rPr>
          <w:spacing w:val="1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ostatných</w:t>
      </w:r>
      <w:r>
        <w:rPr>
          <w:spacing w:val="18"/>
        </w:rPr>
        <w:t xml:space="preserve"> </w:t>
      </w:r>
      <w:bookmarkEnd w:id="75"/>
      <w:r>
        <w:t>predpisoch</w:t>
      </w:r>
      <w:bookmarkEnd w:id="76"/>
    </w:p>
    <w:p w14:paraId="0831F2B4" w14:textId="77777777" w:rsidR="007127CB" w:rsidRDefault="007127CB" w:rsidP="00F86B6A">
      <w:r>
        <w:t>Všetky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podpísaním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ZP</w:t>
      </w:r>
      <w:r>
        <w:rPr>
          <w:spacing w:val="1"/>
        </w:rPr>
        <w:t xml:space="preserve"> </w:t>
      </w:r>
      <w:r>
        <w:t>záväzné,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normy a</w:t>
      </w:r>
      <w:r>
        <w:rPr>
          <w:spacing w:val="58"/>
        </w:rPr>
        <w:t xml:space="preserve"> </w:t>
      </w:r>
      <w:r>
        <w:t>predpisy boli</w:t>
      </w:r>
      <w:r>
        <w:rPr>
          <w:spacing w:val="59"/>
        </w:rPr>
        <w:t xml:space="preserve"> </w:t>
      </w:r>
      <w:r>
        <w:t>platné</w:t>
      </w:r>
      <w:r>
        <w:rPr>
          <w:spacing w:val="58"/>
        </w:rPr>
        <w:t xml:space="preserve"> </w:t>
      </w:r>
      <w:r>
        <w:t>v čase</w:t>
      </w:r>
      <w:r>
        <w:rPr>
          <w:spacing w:val="59"/>
        </w:rPr>
        <w:t xml:space="preserve"> </w:t>
      </w:r>
      <w:r>
        <w:t>uzatvárania</w:t>
      </w:r>
      <w:r>
        <w:rPr>
          <w:spacing w:val="58"/>
        </w:rPr>
        <w:t xml:space="preserve"> </w:t>
      </w:r>
      <w:r>
        <w:t>zmluvy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(výnimku</w:t>
      </w:r>
      <w:r>
        <w:rPr>
          <w:spacing w:val="1"/>
        </w:rPr>
        <w:t xml:space="preserve"> </w:t>
      </w:r>
      <w:r>
        <w:t>tvoria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 výrobky, na ktoré sa vzťahujú ustanovenia zákona). Možné odchýlky a zmeny sú</w:t>
      </w:r>
      <w:r>
        <w:rPr>
          <w:spacing w:val="1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1.</w:t>
      </w:r>
      <w:r>
        <w:t>3.2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> 1.</w:t>
      </w:r>
      <w:r>
        <w:t>3.3</w:t>
      </w:r>
      <w:r>
        <w:rPr>
          <w:spacing w:val="14"/>
        </w:rPr>
        <w:t xml:space="preserve"> </w:t>
      </w:r>
      <w:r>
        <w:t>tejto</w:t>
      </w:r>
      <w:r>
        <w:rPr>
          <w:spacing w:val="15"/>
        </w:rPr>
        <w:t xml:space="preserve"> </w:t>
      </w:r>
      <w:r>
        <w:t>časti</w:t>
      </w:r>
      <w:r>
        <w:rPr>
          <w:spacing w:val="16"/>
        </w:rPr>
        <w:t xml:space="preserve"> </w:t>
      </w:r>
      <w:r>
        <w:t>TKP.</w:t>
      </w:r>
    </w:p>
    <w:p w14:paraId="7F38A89F" w14:textId="77777777" w:rsidR="007127CB" w:rsidRDefault="007127CB" w:rsidP="00F86B6A">
      <w:pPr>
        <w:pStyle w:val="Nadpis3"/>
      </w:pPr>
      <w:bookmarkStart w:id="77" w:name="_TOC_250104"/>
      <w:bookmarkStart w:id="78" w:name="_Toc178188209"/>
      <w:r>
        <w:t>Nevyhovujúce</w:t>
      </w:r>
      <w:r>
        <w:rPr>
          <w:spacing w:val="57"/>
        </w:rPr>
        <w:t xml:space="preserve"> </w:t>
      </w:r>
      <w:r>
        <w:t>konštrukčné</w:t>
      </w:r>
      <w:r>
        <w:rPr>
          <w:spacing w:val="61"/>
        </w:rPr>
        <w:t xml:space="preserve"> </w:t>
      </w:r>
      <w:bookmarkEnd w:id="77"/>
      <w:r>
        <w:t>prvky</w:t>
      </w:r>
      <w:bookmarkEnd w:id="78"/>
    </w:p>
    <w:p w14:paraId="3BA9D5AC" w14:textId="77777777" w:rsidR="007127CB" w:rsidRDefault="007127CB" w:rsidP="00F86B6A"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konštrukčný</w:t>
      </w:r>
      <w:r>
        <w:rPr>
          <w:spacing w:val="1"/>
        </w:rPr>
        <w:t xml:space="preserve"> </w:t>
      </w:r>
      <w:r>
        <w:t>prvok</w:t>
      </w:r>
      <w:r>
        <w:rPr>
          <w:spacing w:val="1"/>
        </w:rPr>
        <w:t xml:space="preserve"> </w:t>
      </w:r>
      <w:r>
        <w:t>nevyhovuje</w:t>
      </w:r>
      <w:r>
        <w:rPr>
          <w:spacing w:val="1"/>
        </w:rPr>
        <w:t xml:space="preserve"> </w:t>
      </w:r>
      <w:r>
        <w:t>požadovaným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nahradiť</w:t>
      </w:r>
      <w:r>
        <w:rPr>
          <w:spacing w:val="1"/>
        </w:rPr>
        <w:t xml:space="preserve"> </w:t>
      </w:r>
      <w:r>
        <w:t>novým</w:t>
      </w:r>
      <w:r>
        <w:rPr>
          <w:spacing w:val="17"/>
        </w:rPr>
        <w:t xml:space="preserve"> </w:t>
      </w:r>
      <w:r>
        <w:t>vyhovujúcim.</w:t>
      </w:r>
    </w:p>
    <w:p w14:paraId="7D76EF56" w14:textId="77777777" w:rsidR="007127CB" w:rsidRDefault="007127CB" w:rsidP="00F86B6A">
      <w:pPr>
        <w:pStyle w:val="Nadpis3"/>
      </w:pPr>
      <w:bookmarkStart w:id="79" w:name="_Toc178188210"/>
      <w:r>
        <w:t>Geodetické</w:t>
      </w:r>
      <w:r>
        <w:rPr>
          <w:spacing w:val="56"/>
        </w:rPr>
        <w:t xml:space="preserve"> </w:t>
      </w:r>
      <w:r>
        <w:t>sledovanie</w:t>
      </w:r>
      <w:r>
        <w:rPr>
          <w:spacing w:val="57"/>
        </w:rPr>
        <w:t xml:space="preserve"> </w:t>
      </w:r>
      <w:r>
        <w:t>posunov</w:t>
      </w:r>
      <w:r>
        <w:rPr>
          <w:spacing w:val="5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deformácii</w:t>
      </w:r>
      <w:r>
        <w:rPr>
          <w:spacing w:val="-6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</w:t>
      </w:r>
      <w:bookmarkEnd w:id="79"/>
    </w:p>
    <w:p w14:paraId="56C8BDDD" w14:textId="77777777" w:rsidR="007127CB" w:rsidRDefault="007127CB" w:rsidP="00F86B6A">
      <w:r>
        <w:t>Účelom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59"/>
        </w:rPr>
        <w:t xml:space="preserve"> </w:t>
      </w:r>
      <w:r>
        <w:t>geodetickej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v súlade s</w:t>
      </w:r>
      <w:r>
        <w:rPr>
          <w:spacing w:val="1"/>
        </w:rPr>
        <w:t xml:space="preserve"> </w:t>
      </w:r>
      <w:r>
        <w:t>výkonmi</w:t>
      </w:r>
      <w:r>
        <w:rPr>
          <w:spacing w:val="1"/>
        </w:rPr>
        <w:t xml:space="preserve"> </w:t>
      </w:r>
      <w:r>
        <w:t>súvisiacich nevyhnutných geodetických</w:t>
      </w:r>
      <w:r>
        <w:rPr>
          <w:spacing w:val="58"/>
        </w:rPr>
        <w:t xml:space="preserve"> </w:t>
      </w:r>
      <w:r>
        <w:t>prác,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rPr>
          <w:u w:val="single"/>
        </w:rPr>
        <w:t>§ 6</w:t>
      </w:r>
      <w:r>
        <w:rPr>
          <w:spacing w:val="1"/>
        </w:rPr>
        <w:t xml:space="preserve"> </w:t>
      </w:r>
      <w:r>
        <w:rPr>
          <w:u w:val="single"/>
        </w:rPr>
        <w:t>písm.</w:t>
      </w:r>
      <w:r>
        <w:rPr>
          <w:spacing w:val="33"/>
          <w:u w:val="single"/>
        </w:rPr>
        <w:t xml:space="preserve"> </w:t>
      </w:r>
      <w:r>
        <w:rPr>
          <w:u w:val="single"/>
        </w:rPr>
        <w:t>h)</w:t>
      </w:r>
      <w:r>
        <w:rPr>
          <w:spacing w:val="37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215/1995</w:t>
      </w:r>
      <w:r>
        <w:rPr>
          <w:spacing w:val="31"/>
          <w:u w:val="single"/>
        </w:rPr>
        <w:t xml:space="preserve"> </w:t>
      </w:r>
      <w:r>
        <w:rPr>
          <w:u w:val="single"/>
        </w:rPr>
        <w:t>Z.z.</w:t>
      </w:r>
      <w:r>
        <w:rPr>
          <w:spacing w:val="34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geodézii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kartografii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znení</w:t>
      </w:r>
      <w:r>
        <w:rPr>
          <w:spacing w:val="33"/>
        </w:rPr>
        <w:t xml:space="preserve"> </w:t>
      </w:r>
      <w:r>
        <w:t>neskorších</w:t>
      </w:r>
      <w:r>
        <w:rPr>
          <w:spacing w:val="32"/>
        </w:rPr>
        <w:t xml:space="preserve"> </w:t>
      </w:r>
      <w:r>
        <w:t>predpisov:</w:t>
      </w:r>
    </w:p>
    <w:p w14:paraId="6E28986E" w14:textId="77777777" w:rsidR="007127CB" w:rsidRDefault="007127CB" w:rsidP="00A7783C">
      <w:pPr>
        <w:pStyle w:val="Odsekzoznamu"/>
        <w:widowControl w:val="0"/>
        <w:numPr>
          <w:ilvl w:val="0"/>
          <w:numId w:val="2"/>
        </w:numPr>
        <w:tabs>
          <w:tab w:val="left" w:pos="898"/>
          <w:tab w:val="left" w:pos="899"/>
        </w:tabs>
        <w:autoSpaceDE w:val="0"/>
        <w:autoSpaceDN w:val="0"/>
        <w:spacing w:before="115" w:after="0"/>
        <w:ind w:right="108" w:hanging="360"/>
        <w:contextualSpacing w:val="0"/>
        <w:jc w:val="left"/>
      </w:pPr>
      <w:r>
        <w:t>získať</w:t>
      </w:r>
      <w:r>
        <w:rPr>
          <w:spacing w:val="14"/>
        </w:rPr>
        <w:t xml:space="preserve"> </w:t>
      </w:r>
      <w:r>
        <w:t>podklady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posúdenie</w:t>
      </w:r>
      <w:r>
        <w:rPr>
          <w:spacing w:val="11"/>
        </w:rPr>
        <w:t xml:space="preserve"> </w:t>
      </w:r>
      <w:r>
        <w:t>vzájomného</w:t>
      </w:r>
      <w:r>
        <w:rPr>
          <w:spacing w:val="11"/>
        </w:rPr>
        <w:t xml:space="preserve"> </w:t>
      </w:r>
      <w:r>
        <w:t>vplyvu</w:t>
      </w:r>
      <w:r>
        <w:rPr>
          <w:spacing w:val="15"/>
        </w:rPr>
        <w:t xml:space="preserve"> </w:t>
      </w:r>
      <w:r>
        <w:t>základovej</w:t>
      </w:r>
      <w:r>
        <w:rPr>
          <w:spacing w:val="11"/>
        </w:rPr>
        <w:t xml:space="preserve"> </w:t>
      </w:r>
      <w:r>
        <w:t>pôdy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stavby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pôsobenie</w:t>
      </w:r>
      <w:r>
        <w:rPr>
          <w:spacing w:val="16"/>
        </w:rPr>
        <w:t xml:space="preserve"> </w:t>
      </w:r>
      <w:r>
        <w:t>stavebného</w:t>
      </w:r>
      <w:r>
        <w:rPr>
          <w:spacing w:val="16"/>
        </w:rPr>
        <w:t xml:space="preserve"> </w:t>
      </w:r>
      <w:r>
        <w:t>objektu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blízke</w:t>
      </w:r>
      <w:r>
        <w:rPr>
          <w:spacing w:val="16"/>
        </w:rPr>
        <w:t xml:space="preserve"> </w:t>
      </w:r>
      <w:r>
        <w:t>objekty,</w:t>
      </w:r>
    </w:p>
    <w:p w14:paraId="266CA94D" w14:textId="77777777" w:rsidR="007127CB" w:rsidRDefault="007127CB" w:rsidP="00A7783C">
      <w:pPr>
        <w:pStyle w:val="Odsekzoznamu"/>
        <w:widowControl w:val="0"/>
        <w:numPr>
          <w:ilvl w:val="0"/>
          <w:numId w:val="2"/>
        </w:numPr>
        <w:tabs>
          <w:tab w:val="left" w:pos="898"/>
          <w:tab w:val="left" w:pos="899"/>
        </w:tabs>
        <w:autoSpaceDE w:val="0"/>
        <w:autoSpaceDN w:val="0"/>
        <w:spacing w:before="2" w:after="0" w:line="268" w:lineRule="exact"/>
        <w:contextualSpacing w:val="0"/>
        <w:jc w:val="left"/>
      </w:pPr>
      <w:r>
        <w:t>porovnávať</w:t>
      </w:r>
      <w:r>
        <w:rPr>
          <w:spacing w:val="51"/>
        </w:rPr>
        <w:t xml:space="preserve"> </w:t>
      </w:r>
      <w:r>
        <w:t>skutočné</w:t>
      </w:r>
      <w:r>
        <w:rPr>
          <w:spacing w:val="54"/>
        </w:rPr>
        <w:t xml:space="preserve"> </w:t>
      </w:r>
      <w:r>
        <w:t>hodnoty</w:t>
      </w:r>
      <w:r>
        <w:rPr>
          <w:spacing w:val="50"/>
        </w:rPr>
        <w:t xml:space="preserve"> </w:t>
      </w:r>
      <w:r>
        <w:t>posunov</w:t>
      </w:r>
      <w:r>
        <w:rPr>
          <w:spacing w:val="50"/>
        </w:rPr>
        <w:t xml:space="preserve"> </w:t>
      </w:r>
      <w:r>
        <w:t>s</w:t>
      </w:r>
      <w:r>
        <w:rPr>
          <w:spacing w:val="50"/>
        </w:rPr>
        <w:t xml:space="preserve"> </w:t>
      </w:r>
      <w:r>
        <w:t>očakávanými</w:t>
      </w:r>
      <w:r>
        <w:rPr>
          <w:spacing w:val="48"/>
        </w:rPr>
        <w:t xml:space="preserve"> </w:t>
      </w:r>
      <w:r>
        <w:t>hodnotami,</w:t>
      </w:r>
    </w:p>
    <w:p w14:paraId="31A7B3D5" w14:textId="77777777" w:rsidR="007127CB" w:rsidRDefault="007127CB" w:rsidP="00A7783C">
      <w:pPr>
        <w:pStyle w:val="Odsekzoznamu"/>
        <w:widowControl w:val="0"/>
        <w:numPr>
          <w:ilvl w:val="0"/>
          <w:numId w:val="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sledovať</w:t>
      </w:r>
      <w:r>
        <w:rPr>
          <w:spacing w:val="50"/>
        </w:rPr>
        <w:t xml:space="preserve"> </w:t>
      </w:r>
      <w:r>
        <w:t>stav,</w:t>
      </w:r>
      <w:r>
        <w:rPr>
          <w:spacing w:val="49"/>
        </w:rPr>
        <w:t xml:space="preserve"> </w:t>
      </w:r>
      <w:r>
        <w:t>funkciu</w:t>
      </w:r>
      <w:r>
        <w:rPr>
          <w:spacing w:val="49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bezpečnosť</w:t>
      </w:r>
      <w:r>
        <w:rPr>
          <w:spacing w:val="48"/>
        </w:rPr>
        <w:t xml:space="preserve"> </w:t>
      </w:r>
      <w:r>
        <w:t>stavebných</w:t>
      </w:r>
      <w:r>
        <w:rPr>
          <w:spacing w:val="50"/>
        </w:rPr>
        <w:t xml:space="preserve"> </w:t>
      </w:r>
      <w:r>
        <w:t>objektov,</w:t>
      </w:r>
    </w:p>
    <w:p w14:paraId="09AAC973" w14:textId="77777777" w:rsidR="007127CB" w:rsidRDefault="007127CB" w:rsidP="00A7783C">
      <w:pPr>
        <w:pStyle w:val="Odsekzoznamu"/>
        <w:widowControl w:val="0"/>
        <w:numPr>
          <w:ilvl w:val="0"/>
          <w:numId w:val="2"/>
        </w:numPr>
        <w:tabs>
          <w:tab w:val="left" w:pos="898"/>
          <w:tab w:val="left" w:pos="899"/>
        </w:tabs>
        <w:autoSpaceDE w:val="0"/>
        <w:autoSpaceDN w:val="0"/>
        <w:spacing w:after="0"/>
        <w:ind w:right="108" w:hanging="360"/>
        <w:contextualSpacing w:val="0"/>
        <w:jc w:val="left"/>
      </w:pPr>
      <w:r>
        <w:t>sledovať</w:t>
      </w:r>
      <w:r>
        <w:rPr>
          <w:spacing w:val="1"/>
        </w:rPr>
        <w:t xml:space="preserve"> </w:t>
      </w:r>
      <w:r>
        <w:t>stav,</w:t>
      </w:r>
      <w:r>
        <w:rPr>
          <w:spacing w:val="1"/>
        </w:rPr>
        <w:t xml:space="preserve"> </w:t>
      </w:r>
      <w:r>
        <w:t>funkciu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dočasných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ovplyvnených</w:t>
      </w:r>
      <w:r>
        <w:rPr>
          <w:spacing w:val="-56"/>
        </w:rPr>
        <w:t xml:space="preserve"> </w:t>
      </w:r>
      <w:r>
        <w:t>stavebnou</w:t>
      </w:r>
      <w:r>
        <w:rPr>
          <w:spacing w:val="14"/>
        </w:rPr>
        <w:t xml:space="preserve"> </w:t>
      </w:r>
      <w:r>
        <w:t>činnosťou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okolí.</w:t>
      </w:r>
    </w:p>
    <w:p w14:paraId="77FEF6CC" w14:textId="77777777" w:rsidR="007127CB" w:rsidRDefault="007127CB" w:rsidP="00F86B6A"/>
    <w:p w14:paraId="0B4EEEE4" w14:textId="77777777" w:rsidR="007127CB" w:rsidRDefault="007127CB" w:rsidP="00F86B6A">
      <w:r>
        <w:t>Posuny a pretvorenia stavebných objektov sa merajú počas výstavby a po jej dokončení v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uvedených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0405: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pretvorení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</w:p>
    <w:p w14:paraId="6E2F6130" w14:textId="77777777" w:rsidR="007127CB" w:rsidRDefault="007127CB" w:rsidP="00F86B6A">
      <w:r>
        <w:t>Pre</w:t>
      </w:r>
      <w:r>
        <w:rPr>
          <w:spacing w:val="54"/>
        </w:rPr>
        <w:t xml:space="preserve"> </w:t>
      </w:r>
      <w:r>
        <w:t>každý</w:t>
      </w:r>
      <w:r>
        <w:rPr>
          <w:spacing w:val="53"/>
        </w:rPr>
        <w:t xml:space="preserve"> </w:t>
      </w:r>
      <w:r>
        <w:t>stavebný</w:t>
      </w:r>
      <w:r>
        <w:rPr>
          <w:spacing w:val="52"/>
        </w:rPr>
        <w:t xml:space="preserve"> </w:t>
      </w:r>
      <w:r>
        <w:t>objekt</w:t>
      </w:r>
      <w:r>
        <w:rPr>
          <w:spacing w:val="56"/>
        </w:rPr>
        <w:t xml:space="preserve"> </w:t>
      </w:r>
      <w:r>
        <w:t>alebo</w:t>
      </w:r>
      <w:r>
        <w:rPr>
          <w:spacing w:val="52"/>
        </w:rPr>
        <w:t xml:space="preserve"> </w:t>
      </w:r>
      <w:r>
        <w:t>jeho</w:t>
      </w:r>
      <w:r>
        <w:rPr>
          <w:spacing w:val="52"/>
        </w:rPr>
        <w:t xml:space="preserve"> </w:t>
      </w:r>
      <w:r>
        <w:t>časť,</w:t>
      </w:r>
      <w:r>
        <w:rPr>
          <w:spacing w:val="54"/>
        </w:rPr>
        <w:t xml:space="preserve"> </w:t>
      </w:r>
      <w:r>
        <w:t>ktorého</w:t>
      </w:r>
      <w:r>
        <w:rPr>
          <w:spacing w:val="55"/>
        </w:rPr>
        <w:t xml:space="preserve"> </w:t>
      </w:r>
      <w:r>
        <w:t>posuny</w:t>
      </w:r>
      <w:r>
        <w:rPr>
          <w:spacing w:val="52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pretvorenia</w:t>
      </w:r>
      <w:r>
        <w:rPr>
          <w:spacing w:val="55"/>
        </w:rPr>
        <w:t xml:space="preserve"> </w:t>
      </w:r>
      <w:r>
        <w:t>sa</w:t>
      </w:r>
      <w:r>
        <w:rPr>
          <w:spacing w:val="52"/>
        </w:rPr>
        <w:t xml:space="preserve"> </w:t>
      </w:r>
      <w:r>
        <w:t>majú</w:t>
      </w:r>
      <w:r>
        <w:rPr>
          <w:spacing w:val="53"/>
        </w:rPr>
        <w:t xml:space="preserve"> </w:t>
      </w:r>
      <w:r>
        <w:t>merať,</w:t>
      </w:r>
      <w:r>
        <w:rPr>
          <w:spacing w:val="1"/>
        </w:rPr>
        <w:t xml:space="preserve"> </w:t>
      </w:r>
      <w:r>
        <w:t>sa    v    rámci    projektovej    dokumentácie    stavby    vypracuje    projekt    merania    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  <w:r>
        <w:rPr>
          <w:spacing w:val="1"/>
        </w:rPr>
        <w:t xml:space="preserve"> </w:t>
      </w:r>
      <w:r>
        <w:t>Obsah</w:t>
      </w:r>
      <w:r>
        <w:rPr>
          <w:spacing w:val="58"/>
        </w:rPr>
        <w:t xml:space="preserve"> </w:t>
      </w:r>
      <w:r>
        <w:t>tejto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meraní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 podľa odd.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citovanej</w:t>
      </w:r>
      <w:r>
        <w:rPr>
          <w:spacing w:val="58"/>
        </w:rPr>
        <w:t xml:space="preserve"> </w:t>
      </w:r>
      <w:r>
        <w:t>STN a</w:t>
      </w:r>
      <w:r>
        <w:rPr>
          <w:spacing w:val="58"/>
        </w:rPr>
        <w:t xml:space="preserve"> </w:t>
      </w:r>
      <w:r>
        <w:t>výsledky merania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vyhodnotia</w:t>
      </w:r>
      <w:r>
        <w:rPr>
          <w:spacing w:val="1"/>
        </w:rPr>
        <w:t xml:space="preserve"> </w:t>
      </w:r>
      <w:r>
        <w:t>podľa</w:t>
      </w:r>
      <w:r>
        <w:rPr>
          <w:spacing w:val="16"/>
        </w:rPr>
        <w:t xml:space="preserve"> </w:t>
      </w:r>
      <w:r>
        <w:t>odd.</w:t>
      </w:r>
      <w:r>
        <w:rPr>
          <w:spacing w:val="16"/>
        </w:rPr>
        <w:t xml:space="preserve"> </w:t>
      </w:r>
      <w:r>
        <w:t>III.,</w:t>
      </w:r>
      <w:r>
        <w:rPr>
          <w:spacing w:val="15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0405.</w:t>
      </w:r>
    </w:p>
    <w:p w14:paraId="2AB06FC4" w14:textId="77777777" w:rsidR="007127CB" w:rsidRDefault="007127CB" w:rsidP="00F86B6A">
      <w:r>
        <w:t>Objekty,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vykonané</w:t>
      </w:r>
      <w:r>
        <w:rPr>
          <w:spacing w:val="1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deformácií,</w:t>
      </w:r>
      <w:r>
        <w:rPr>
          <w:spacing w:val="1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stavby alebo</w:t>
      </w:r>
      <w:r>
        <w:rPr>
          <w:spacing w:val="1"/>
        </w:rPr>
        <w:t xml:space="preserve"> </w:t>
      </w:r>
      <w:r>
        <w:t>v ZTKP a</w:t>
      </w:r>
      <w:r>
        <w:rPr>
          <w:spacing w:val="1"/>
        </w:rPr>
        <w:t xml:space="preserve"> </w:t>
      </w:r>
      <w:r>
        <w:t>ocenenie týchto</w:t>
      </w:r>
      <w:r>
        <w:rPr>
          <w:spacing w:val="58"/>
        </w:rPr>
        <w:t xml:space="preserve"> </w:t>
      </w:r>
      <w:r>
        <w:t>prác sa uvedie</w:t>
      </w:r>
      <w:r>
        <w:rPr>
          <w:spacing w:val="58"/>
        </w:rPr>
        <w:t xml:space="preserve"> </w:t>
      </w:r>
      <w:r>
        <w:t>vo</w:t>
      </w:r>
      <w:r>
        <w:rPr>
          <w:spacing w:val="59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</w:t>
      </w:r>
      <w:r>
        <w:rPr>
          <w:spacing w:val="15"/>
        </w:rPr>
        <w:t xml:space="preserve"> </w:t>
      </w:r>
      <w:r>
        <w:t>stavby.</w:t>
      </w:r>
    </w:p>
    <w:p w14:paraId="528C73BD" w14:textId="77777777" w:rsidR="007127CB" w:rsidRPr="00F86B6A" w:rsidRDefault="007127CB" w:rsidP="00F86B6A">
      <w:pPr>
        <w:pStyle w:val="Nadpis2"/>
      </w:pPr>
      <w:bookmarkStart w:id="80" w:name="_Toc178188211"/>
      <w:r w:rsidRPr="00F86B6A">
        <w:t>PREBERACIE KONANIE</w:t>
      </w:r>
      <w:bookmarkEnd w:id="80"/>
    </w:p>
    <w:p w14:paraId="6767DD87" w14:textId="77777777" w:rsidR="007127CB" w:rsidRDefault="007127CB" w:rsidP="00F86B6A">
      <w:pPr>
        <w:pStyle w:val="Nadpis3"/>
      </w:pPr>
      <w:bookmarkStart w:id="81" w:name="_TOC_250103"/>
      <w:bookmarkStart w:id="82" w:name="_Toc178188212"/>
      <w:r>
        <w:t>Podmienky</w:t>
      </w:r>
      <w:r>
        <w:rPr>
          <w:spacing w:val="43"/>
        </w:rPr>
        <w:t xml:space="preserve"> </w:t>
      </w:r>
      <w:r>
        <w:t>prevzatia</w:t>
      </w:r>
      <w:r>
        <w:rPr>
          <w:spacing w:val="51"/>
        </w:rPr>
        <w:t xml:space="preserve"> </w:t>
      </w:r>
      <w:bookmarkEnd w:id="81"/>
      <w:r>
        <w:t>prác</w:t>
      </w:r>
      <w:bookmarkEnd w:id="82"/>
    </w:p>
    <w:p w14:paraId="16AA6D2C" w14:textId="77777777" w:rsidR="007127CB" w:rsidRDefault="007127CB" w:rsidP="00F86B6A">
      <w:r>
        <w:t>Preberanie</w:t>
      </w:r>
      <w:r>
        <w:rPr>
          <w:spacing w:val="26"/>
        </w:rPr>
        <w:t xml:space="preserve"> </w:t>
      </w:r>
      <w:r>
        <w:t>prác</w:t>
      </w:r>
      <w:r>
        <w:rPr>
          <w:spacing w:val="23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uskutočňuje</w:t>
      </w:r>
      <w:r>
        <w:rPr>
          <w:spacing w:val="27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súlade</w:t>
      </w:r>
      <w:r>
        <w:rPr>
          <w:spacing w:val="26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podčlánkami</w:t>
      </w:r>
      <w:r>
        <w:rPr>
          <w:spacing w:val="22"/>
        </w:rPr>
        <w:t xml:space="preserve"> </w:t>
      </w:r>
      <w:r>
        <w:t>č.</w:t>
      </w:r>
      <w:r>
        <w:rPr>
          <w:spacing w:val="29"/>
        </w:rPr>
        <w:t xml:space="preserve"> </w:t>
      </w:r>
      <w:r>
        <w:t>5.5,</w:t>
      </w:r>
      <w:r>
        <w:rPr>
          <w:spacing w:val="28"/>
        </w:rPr>
        <w:t xml:space="preserve"> </w:t>
      </w:r>
      <w:r>
        <w:t>5.6,</w:t>
      </w:r>
      <w:r>
        <w:rPr>
          <w:spacing w:val="29"/>
        </w:rPr>
        <w:t xml:space="preserve"> </w:t>
      </w:r>
      <w:r>
        <w:t>5.7,</w:t>
      </w:r>
      <w:r>
        <w:rPr>
          <w:spacing w:val="25"/>
        </w:rPr>
        <w:t xml:space="preserve"> </w:t>
      </w:r>
      <w:r>
        <w:rPr>
          <w:u w:val="single"/>
        </w:rPr>
        <w:t>čl.</w:t>
      </w:r>
      <w:r>
        <w:rPr>
          <w:spacing w:val="28"/>
          <w:u w:val="single"/>
        </w:rPr>
        <w:t xml:space="preserve"> </w:t>
      </w:r>
      <w:r>
        <w:rPr>
          <w:u w:val="single"/>
        </w:rPr>
        <w:t>9</w:t>
      </w:r>
      <w:r>
        <w:rPr>
          <w:spacing w:val="24"/>
          <w:u w:val="single"/>
        </w:rPr>
        <w:t xml:space="preserve"> </w:t>
      </w:r>
      <w:r>
        <w:rPr>
          <w:u w:val="single"/>
        </w:rPr>
        <w:t>resp.</w:t>
      </w:r>
      <w:r>
        <w:rPr>
          <w:spacing w:val="28"/>
          <w:u w:val="single"/>
        </w:rPr>
        <w:t xml:space="preserve"> </w:t>
      </w:r>
      <w:r>
        <w:rPr>
          <w:u w:val="single"/>
        </w:rPr>
        <w:t>10</w:t>
      </w:r>
      <w:r>
        <w:rPr>
          <w:spacing w:val="26"/>
          <w:u w:val="single"/>
        </w:rPr>
        <w:t xml:space="preserve"> </w:t>
      </w:r>
      <w:r>
        <w:rPr>
          <w:u w:val="single"/>
        </w:rPr>
        <w:t>FIDIC</w:t>
      </w:r>
    </w:p>
    <w:p w14:paraId="232ADE65" w14:textId="77777777" w:rsidR="007127CB" w:rsidRDefault="007127CB" w:rsidP="00F86B6A">
      <w:r>
        <w:t>a</w:t>
      </w:r>
      <w:r>
        <w:rPr>
          <w:spacing w:val="44"/>
        </w:rPr>
        <w:t xml:space="preserve"> </w:t>
      </w:r>
      <w:r>
        <w:t>predovšetkým</w:t>
      </w:r>
      <w:r>
        <w:rPr>
          <w:spacing w:val="46"/>
        </w:rPr>
        <w:t xml:space="preserve"> </w:t>
      </w:r>
      <w:r>
        <w:t>ustanoveniami</w:t>
      </w:r>
      <w:r>
        <w:rPr>
          <w:spacing w:val="44"/>
        </w:rPr>
        <w:t xml:space="preserve"> </w:t>
      </w:r>
      <w:r>
        <w:t>zmluvných</w:t>
      </w:r>
      <w:r>
        <w:rPr>
          <w:spacing w:val="45"/>
        </w:rPr>
        <w:t xml:space="preserve"> </w:t>
      </w:r>
      <w:r>
        <w:t>podmienok</w:t>
      </w:r>
      <w:r>
        <w:rPr>
          <w:spacing w:val="44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stavbu,</w:t>
      </w:r>
      <w:r>
        <w:rPr>
          <w:spacing w:val="43"/>
        </w:rPr>
        <w:t xml:space="preserve"> </w:t>
      </w:r>
      <w:r>
        <w:t>resp.</w:t>
      </w:r>
      <w:r>
        <w:rPr>
          <w:spacing w:val="44"/>
        </w:rPr>
        <w:t xml:space="preserve"> </w:t>
      </w:r>
      <w:r>
        <w:t>Zmluvy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dielo.</w:t>
      </w:r>
    </w:p>
    <w:p w14:paraId="59202838" w14:textId="530AE7C8" w:rsidR="007127CB" w:rsidRDefault="007127CB" w:rsidP="00F86B6A">
      <w:r>
        <w:lastRenderedPageBreak/>
        <w:t>Zhotoviteľ</w:t>
      </w:r>
      <w:r>
        <w:rPr>
          <w:spacing w:val="36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povinný</w:t>
      </w:r>
      <w:r>
        <w:rPr>
          <w:spacing w:val="36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súlade</w:t>
      </w:r>
      <w:r>
        <w:rPr>
          <w:spacing w:val="38"/>
        </w:rPr>
        <w:t xml:space="preserve"> </w:t>
      </w:r>
      <w:r>
        <w:t>so</w:t>
      </w:r>
      <w:r>
        <w:rPr>
          <w:spacing w:val="41"/>
        </w:rPr>
        <w:t xml:space="preserve"> </w:t>
      </w:r>
      <w:r>
        <w:t>zmluvnými</w:t>
      </w:r>
      <w:r>
        <w:rPr>
          <w:spacing w:val="41"/>
        </w:rPr>
        <w:t xml:space="preserve"> </w:t>
      </w:r>
      <w:r>
        <w:t>podmienkami,</w:t>
      </w:r>
      <w:r>
        <w:rPr>
          <w:spacing w:val="37"/>
        </w:rPr>
        <w:t xml:space="preserve"> </w:t>
      </w:r>
      <w:r>
        <w:t>resp.</w:t>
      </w:r>
      <w:r>
        <w:rPr>
          <w:spacing w:val="37"/>
        </w:rPr>
        <w:t xml:space="preserve"> </w:t>
      </w:r>
      <w:r>
        <w:t>pokynmi</w:t>
      </w:r>
      <w:r>
        <w:rPr>
          <w:spacing w:val="37"/>
        </w:rPr>
        <w:t xml:space="preserve"> </w:t>
      </w:r>
      <w:r>
        <w:t>stavebného</w:t>
      </w:r>
      <w:r>
        <w:rPr>
          <w:spacing w:val="-56"/>
        </w:rPr>
        <w:t xml:space="preserve"> </w:t>
      </w:r>
      <w:r>
        <w:t>dozoru</w:t>
      </w:r>
      <w:r>
        <w:rPr>
          <w:spacing w:val="27"/>
        </w:rPr>
        <w:t xml:space="preserve"> </w:t>
      </w:r>
      <w:r>
        <w:t>(</w:t>
      </w:r>
      <w:r>
        <w:rPr>
          <w:u w:val="single"/>
        </w:rPr>
        <w:t>§</w:t>
      </w:r>
      <w:r>
        <w:rPr>
          <w:spacing w:val="28"/>
          <w:u w:val="single"/>
        </w:rPr>
        <w:t xml:space="preserve"> </w:t>
      </w:r>
      <w:r>
        <w:rPr>
          <w:u w:val="single"/>
        </w:rPr>
        <w:t>46b</w:t>
      </w:r>
      <w:r>
        <w:rPr>
          <w:spacing w:val="34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2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1"/>
          <w:u w:val="single"/>
        </w:rPr>
        <w:t xml:space="preserve"> </w:t>
      </w:r>
      <w:r>
        <w:rPr>
          <w:u w:val="single"/>
        </w:rPr>
        <w:t>Zb.</w:t>
      </w:r>
      <w:r>
        <w:rPr>
          <w:spacing w:val="32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8"/>
        </w:rPr>
        <w:t xml:space="preserve"> </w:t>
      </w:r>
      <w:r>
        <w:t>predpisov)</w:t>
      </w:r>
      <w:r>
        <w:rPr>
          <w:spacing w:val="32"/>
        </w:rPr>
        <w:t xml:space="preserve"> </w:t>
      </w:r>
      <w:r>
        <w:t>odstrániť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stavebnom</w:t>
      </w:r>
      <w:r w:rsidR="00F86B6A">
        <w:t xml:space="preserve"> </w:t>
      </w:r>
      <w:r>
        <w:t>diele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chyby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nedorobky.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zmluve.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opatreniach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metódach,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navrhuje</w:t>
      </w:r>
      <w:r>
        <w:rPr>
          <w:spacing w:val="1"/>
        </w:rPr>
        <w:t xml:space="preserve"> </w:t>
      </w:r>
      <w:r>
        <w:t>uskutočniť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8"/>
        </w:rPr>
        <w:t xml:space="preserve"> </w:t>
      </w:r>
      <w:r>
        <w:t>kedykoľvek</w:t>
      </w:r>
      <w:r>
        <w:rPr>
          <w:spacing w:val="59"/>
        </w:rPr>
        <w:t xml:space="preserve"> </w:t>
      </w:r>
      <w:r>
        <w:t>ho o to</w:t>
      </w:r>
      <w:r>
        <w:rPr>
          <w:spacing w:val="58"/>
        </w:rPr>
        <w:t xml:space="preserve"> </w:t>
      </w:r>
      <w:r>
        <w:t>stavebný dozor</w:t>
      </w:r>
      <w:r>
        <w:rPr>
          <w:spacing w:val="59"/>
        </w:rPr>
        <w:t xml:space="preserve"> </w:t>
      </w:r>
      <w:r>
        <w:t>požiada.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predchádzajúceho</w:t>
      </w:r>
      <w:r>
        <w:rPr>
          <w:spacing w:val="59"/>
        </w:rPr>
        <w:t xml:space="preserve"> </w:t>
      </w:r>
      <w:r>
        <w:t>upozornenia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nesmie</w:t>
      </w:r>
      <w:r>
        <w:rPr>
          <w:spacing w:val="59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žiadna</w:t>
      </w:r>
      <w:r>
        <w:rPr>
          <w:spacing w:val="1"/>
        </w:rPr>
        <w:t xml:space="preserve"> </w:t>
      </w:r>
      <w:r>
        <w:t>podstatná</w:t>
      </w:r>
      <w:r>
        <w:rPr>
          <w:spacing w:val="17"/>
        </w:rPr>
        <w:t xml:space="preserve"> </w:t>
      </w:r>
      <w:r>
        <w:t>zmena</w:t>
      </w:r>
      <w:r>
        <w:rPr>
          <w:spacing w:val="15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opatrení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metód.</w:t>
      </w:r>
    </w:p>
    <w:p w14:paraId="41B3D2B2" w14:textId="77777777" w:rsidR="007127CB" w:rsidRDefault="007127CB" w:rsidP="0075520B">
      <w:pPr>
        <w:pStyle w:val="Nadpis3"/>
      </w:pPr>
      <w:bookmarkStart w:id="83" w:name="_TOC_250102"/>
      <w:bookmarkStart w:id="84" w:name="_Toc178188213"/>
      <w:r>
        <w:t>Doklady</w:t>
      </w:r>
      <w:r>
        <w:rPr>
          <w:spacing w:val="33"/>
        </w:rPr>
        <w:t xml:space="preserve"> </w:t>
      </w:r>
      <w:r>
        <w:t>nutné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prevzatie</w:t>
      </w:r>
      <w:r>
        <w:rPr>
          <w:spacing w:val="40"/>
        </w:rPr>
        <w:t xml:space="preserve"> </w:t>
      </w:r>
      <w:bookmarkEnd w:id="83"/>
      <w:r>
        <w:t>prác</w:t>
      </w:r>
      <w:bookmarkEnd w:id="84"/>
    </w:p>
    <w:p w14:paraId="2AA6D526" w14:textId="77777777" w:rsidR="007127CB" w:rsidRDefault="007127CB" w:rsidP="0075520B">
      <w:r>
        <w:t>Na prevzatie prác je potrebné vždy zo strany zhotoviteľa predložiť 14 dní pred preberacím</w:t>
      </w:r>
      <w:r>
        <w:rPr>
          <w:spacing w:val="1"/>
        </w:rPr>
        <w:t xml:space="preserve"> </w:t>
      </w:r>
      <w:r>
        <w:t>konaním</w:t>
      </w:r>
      <w:r>
        <w:rPr>
          <w:spacing w:val="15"/>
        </w:rPr>
        <w:t xml:space="preserve"> </w:t>
      </w:r>
      <w:r>
        <w:t>tieto</w:t>
      </w:r>
      <w:r>
        <w:rPr>
          <w:spacing w:val="17"/>
        </w:rPr>
        <w:t xml:space="preserve"> </w:t>
      </w:r>
      <w:r>
        <w:t>základné</w:t>
      </w:r>
      <w:r>
        <w:rPr>
          <w:spacing w:val="14"/>
        </w:rPr>
        <w:t xml:space="preserve"> </w:t>
      </w:r>
      <w:r>
        <w:t>doklady:</w:t>
      </w:r>
    </w:p>
    <w:p w14:paraId="5D4BEE84" w14:textId="77777777"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9"/>
        </w:tabs>
        <w:autoSpaceDE w:val="0"/>
        <w:autoSpaceDN w:val="0"/>
        <w:spacing w:before="120" w:after="0" w:line="269" w:lineRule="exact"/>
        <w:contextualSpacing w:val="0"/>
      </w:pPr>
      <w:r>
        <w:t>dokumentáciu</w:t>
      </w:r>
      <w:r>
        <w:rPr>
          <w:spacing w:val="43"/>
        </w:rPr>
        <w:t xml:space="preserve"> </w:t>
      </w:r>
      <w:r w:rsidRPr="000A1AFD">
        <w:t>na stavebné povolenie</w:t>
      </w:r>
      <w:r>
        <w:t xml:space="preserve"> v podrobnosti dokumentácie na</w:t>
      </w:r>
      <w:r>
        <w:rPr>
          <w:spacing w:val="44"/>
        </w:rPr>
        <w:t xml:space="preserve"> </w:t>
      </w:r>
      <w:r>
        <w:t>realizáciu</w:t>
      </w:r>
      <w:r>
        <w:rPr>
          <w:spacing w:val="43"/>
        </w:rPr>
        <w:t xml:space="preserve"> </w:t>
      </w:r>
      <w:r>
        <w:t>stavby</w:t>
      </w:r>
      <w:r>
        <w:rPr>
          <w:spacing w:val="45"/>
        </w:rPr>
        <w:t xml:space="preserve"> (</w:t>
      </w:r>
      <w:r>
        <w:t>DSP v podrobnosti DRS)</w:t>
      </w:r>
      <w:r>
        <w:rPr>
          <w:spacing w:val="44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vyznačením</w:t>
      </w:r>
      <w:r>
        <w:rPr>
          <w:spacing w:val="49"/>
        </w:rPr>
        <w:t xml:space="preserve"> </w:t>
      </w:r>
      <w:r>
        <w:t>všetkých</w:t>
      </w:r>
      <w:r>
        <w:rPr>
          <w:spacing w:val="48"/>
        </w:rPr>
        <w:t xml:space="preserve"> </w:t>
      </w:r>
      <w:r>
        <w:t>vykonaných</w:t>
      </w:r>
      <w:r>
        <w:rPr>
          <w:spacing w:val="48"/>
        </w:rPr>
        <w:t xml:space="preserve"> </w:t>
      </w:r>
      <w:r>
        <w:t>zmien,</w:t>
      </w:r>
    </w:p>
    <w:p w14:paraId="450A2461" w14:textId="77777777"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9"/>
        </w:tabs>
        <w:autoSpaceDE w:val="0"/>
        <w:autoSpaceDN w:val="0"/>
        <w:spacing w:after="0" w:line="242" w:lineRule="auto"/>
        <w:ind w:right="106" w:hanging="360"/>
        <w:contextualSpacing w:val="0"/>
      </w:pP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(DSRS),</w:t>
      </w:r>
      <w:r>
        <w:rPr>
          <w:spacing w:val="1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dokumentáciou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kvalite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jednotlivé</w:t>
      </w:r>
      <w:r>
        <w:rPr>
          <w:spacing w:val="58"/>
        </w:rPr>
        <w:t xml:space="preserve"> </w:t>
      </w:r>
      <w:r>
        <w:t>hotové</w:t>
      </w:r>
      <w:r>
        <w:rPr>
          <w:spacing w:val="58"/>
        </w:rPr>
        <w:t xml:space="preserve"> </w:t>
      </w:r>
      <w:r>
        <w:t>objekty</w:t>
      </w:r>
      <w:r>
        <w:rPr>
          <w:spacing w:val="59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záverečná</w:t>
      </w:r>
      <w:r>
        <w:rPr>
          <w:spacing w:val="1"/>
        </w:rPr>
        <w:t xml:space="preserve"> </w:t>
      </w:r>
      <w:r>
        <w:t>správa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vyhodnotenie</w:t>
      </w:r>
      <w:r>
        <w:rPr>
          <w:spacing w:val="59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skúšok,</w:t>
      </w:r>
    </w:p>
    <w:p w14:paraId="312282B1" w14:textId="77777777"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after="0"/>
        <w:ind w:right="106" w:hanging="360"/>
        <w:contextualSpacing w:val="0"/>
        <w:jc w:val="left"/>
      </w:pPr>
      <w:r>
        <w:t>špeciálne</w:t>
      </w:r>
      <w:r>
        <w:rPr>
          <w:spacing w:val="17"/>
        </w:rPr>
        <w:t xml:space="preserve"> </w:t>
      </w:r>
      <w:r>
        <w:t>doklady,</w:t>
      </w:r>
      <w:r>
        <w:rPr>
          <w:spacing w:val="16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dielo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doklady</w:t>
      </w:r>
      <w:r>
        <w:rPr>
          <w:spacing w:val="73"/>
        </w:rPr>
        <w:t xml:space="preserve"> </w:t>
      </w:r>
      <w:r>
        <w:t>podľa</w:t>
      </w:r>
      <w:r>
        <w:rPr>
          <w:spacing w:val="75"/>
        </w:rPr>
        <w:t xml:space="preserve"> </w:t>
      </w:r>
      <w:r>
        <w:t>špecializácie</w:t>
      </w:r>
      <w:r>
        <w:rPr>
          <w:spacing w:val="-56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prác,</w:t>
      </w:r>
      <w:r>
        <w:rPr>
          <w:spacing w:val="22"/>
        </w:rPr>
        <w:t xml:space="preserve"> </w:t>
      </w:r>
      <w:r>
        <w:t>ktoré</w:t>
      </w:r>
      <w:r>
        <w:rPr>
          <w:spacing w:val="20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uvedené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častiach</w:t>
      </w:r>
      <w:r>
        <w:rPr>
          <w:spacing w:val="20"/>
        </w:rPr>
        <w:t xml:space="preserve"> </w:t>
      </w:r>
      <w:r>
        <w:t>TKP,</w:t>
      </w:r>
    </w:p>
    <w:p w14:paraId="13FC97E5" w14:textId="77777777"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08" w:hanging="360"/>
        <w:contextualSpacing w:val="0"/>
        <w:jc w:val="left"/>
      </w:pPr>
      <w:r>
        <w:t>zápisy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odsúhlasení</w:t>
      </w:r>
      <w:r>
        <w:rPr>
          <w:spacing w:val="5"/>
        </w:rPr>
        <w:t xml:space="preserve"> </w:t>
      </w:r>
      <w:r>
        <w:t>stavebným</w:t>
      </w:r>
      <w:r>
        <w:rPr>
          <w:spacing w:val="12"/>
        </w:rPr>
        <w:t xml:space="preserve"> </w:t>
      </w:r>
      <w:r>
        <w:t>dozorom</w:t>
      </w:r>
      <w:r>
        <w:rPr>
          <w:spacing w:val="8"/>
        </w:rPr>
        <w:t xml:space="preserve"> </w:t>
      </w:r>
      <w:r>
        <w:t>následne</w:t>
      </w:r>
      <w:r>
        <w:rPr>
          <w:spacing w:val="11"/>
        </w:rPr>
        <w:t xml:space="preserve"> </w:t>
      </w:r>
      <w:r>
        <w:t>zakrytých</w:t>
      </w:r>
      <w:r>
        <w:rPr>
          <w:spacing w:val="6"/>
        </w:rPr>
        <w:t xml:space="preserve"> </w:t>
      </w:r>
      <w:r>
        <w:t>alebo</w:t>
      </w:r>
      <w:r>
        <w:rPr>
          <w:spacing w:val="61"/>
        </w:rPr>
        <w:t xml:space="preserve"> </w:t>
      </w:r>
      <w:r>
        <w:t>neprístupných</w:t>
      </w:r>
      <w:r>
        <w:rPr>
          <w:spacing w:val="1"/>
        </w:rPr>
        <w:t xml:space="preserve"> </w:t>
      </w:r>
      <w:r>
        <w:t>prác,</w:t>
      </w:r>
      <w:r>
        <w:rPr>
          <w:spacing w:val="16"/>
        </w:rPr>
        <w:t xml:space="preserve"> </w:t>
      </w:r>
      <w:r>
        <w:t>konštrukcií</w:t>
      </w:r>
      <w:r>
        <w:rPr>
          <w:spacing w:val="14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zariadení,</w:t>
      </w:r>
    </w:p>
    <w:p w14:paraId="5C5BECA1" w14:textId="77777777"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08" w:hanging="360"/>
        <w:contextualSpacing w:val="0"/>
        <w:jc w:val="left"/>
      </w:pPr>
      <w:r>
        <w:t>zápisy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protokoly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skúškach,</w:t>
      </w:r>
      <w:r>
        <w:rPr>
          <w:spacing w:val="12"/>
        </w:rPr>
        <w:t xml:space="preserve"> </w:t>
      </w:r>
      <w:r>
        <w:t>meraniach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odskúšaní</w:t>
      </w:r>
      <w:r>
        <w:rPr>
          <w:spacing w:val="8"/>
        </w:rPr>
        <w:t xml:space="preserve"> </w:t>
      </w:r>
      <w:r>
        <w:t>zmontovaných</w:t>
      </w:r>
      <w:r>
        <w:rPr>
          <w:spacing w:val="14"/>
        </w:rPr>
        <w:t xml:space="preserve"> </w:t>
      </w:r>
      <w:r>
        <w:t>zariadení</w:t>
      </w:r>
      <w:r>
        <w:rPr>
          <w:spacing w:val="6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objektov,</w:t>
      </w:r>
    </w:p>
    <w:p w14:paraId="4D91BE6B" w14:textId="77777777"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10" w:hanging="360"/>
        <w:contextualSpacing w:val="0"/>
        <w:jc w:val="left"/>
      </w:pPr>
      <w:r>
        <w:t>vstupné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prehliadky a</w:t>
      </w:r>
      <w:r>
        <w:rPr>
          <w:spacing w:val="1"/>
        </w:rPr>
        <w:t xml:space="preserve"> </w:t>
      </w:r>
      <w:r>
        <w:t>správy,</w:t>
      </w:r>
      <w:r>
        <w:rPr>
          <w:spacing w:val="1"/>
        </w:rPr>
        <w:t xml:space="preserve"> </w:t>
      </w:r>
      <w:r>
        <w:t>vypracované</w:t>
      </w:r>
      <w:r>
        <w:rPr>
          <w:spacing w:val="1"/>
        </w:rPr>
        <w:t xml:space="preserve"> </w:t>
      </w:r>
      <w:r>
        <w:t>povereným</w:t>
      </w:r>
      <w:r>
        <w:rPr>
          <w:spacing w:val="1"/>
        </w:rPr>
        <w:t xml:space="preserve"> </w:t>
      </w:r>
      <w:r>
        <w:t>inštitútom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danom</w:t>
      </w:r>
      <w:r>
        <w:rPr>
          <w:spacing w:val="-56"/>
        </w:rPr>
        <w:t xml:space="preserve"> </w:t>
      </w:r>
      <w:r>
        <w:t>odbore,</w:t>
      </w:r>
    </w:p>
    <w:p w14:paraId="6B42F838" w14:textId="77777777"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before="3" w:after="0"/>
        <w:contextualSpacing w:val="0"/>
        <w:jc w:val="left"/>
      </w:pPr>
      <w:r>
        <w:t>všetky</w:t>
      </w:r>
      <w:r>
        <w:rPr>
          <w:spacing w:val="41"/>
        </w:rPr>
        <w:t xml:space="preserve"> </w:t>
      </w:r>
      <w:r>
        <w:t>ďalšie</w:t>
      </w:r>
      <w:r>
        <w:rPr>
          <w:spacing w:val="44"/>
        </w:rPr>
        <w:t xml:space="preserve"> </w:t>
      </w:r>
      <w:r>
        <w:t>doklady,</w:t>
      </w:r>
      <w:r>
        <w:rPr>
          <w:spacing w:val="48"/>
        </w:rPr>
        <w:t xml:space="preserve"> </w:t>
      </w:r>
      <w:r>
        <w:t>ktoré</w:t>
      </w:r>
      <w:r>
        <w:rPr>
          <w:spacing w:val="48"/>
        </w:rPr>
        <w:t xml:space="preserve"> </w:t>
      </w:r>
      <w:r>
        <w:t>objednávateľ</w:t>
      </w:r>
      <w:r>
        <w:rPr>
          <w:spacing w:val="46"/>
        </w:rPr>
        <w:t xml:space="preserve"> </w:t>
      </w:r>
      <w:r>
        <w:t>požadoval</w:t>
      </w:r>
      <w:r>
        <w:rPr>
          <w:spacing w:val="48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stavby.</w:t>
      </w:r>
    </w:p>
    <w:p w14:paraId="03396506" w14:textId="77777777" w:rsidR="007127CB" w:rsidRDefault="007127CB" w:rsidP="007127CB">
      <w:pPr>
        <w:pStyle w:val="Zkladntext"/>
        <w:spacing w:before="6"/>
        <w:rPr>
          <w:sz w:val="31"/>
        </w:rPr>
      </w:pPr>
    </w:p>
    <w:p w14:paraId="4BE54137" w14:textId="77777777" w:rsidR="007127CB" w:rsidRPr="0075520B" w:rsidRDefault="007127CB" w:rsidP="0075520B">
      <w:pPr>
        <w:pStyle w:val="Nadpis2"/>
      </w:pPr>
      <w:bookmarkStart w:id="85" w:name="_TOC_250101"/>
      <w:bookmarkStart w:id="86" w:name="_Toc178188214"/>
      <w:r w:rsidRPr="0075520B">
        <w:t xml:space="preserve">KONTROLA PREMENNÝCH PARAMETROV CESTNÉHO TELESA A JEHO ČASTI PRED UKONČENÍM ZÁRUČNEJ </w:t>
      </w:r>
      <w:bookmarkEnd w:id="85"/>
      <w:r w:rsidRPr="0075520B">
        <w:t>DOBY</w:t>
      </w:r>
      <w:bookmarkEnd w:id="86"/>
    </w:p>
    <w:p w14:paraId="3503B100" w14:textId="77777777" w:rsidR="007127CB" w:rsidRDefault="007127CB" w:rsidP="007127CB">
      <w:pPr>
        <w:pStyle w:val="Zkladntext"/>
        <w:spacing w:before="10"/>
        <w:rPr>
          <w:b/>
          <w:sz w:val="20"/>
        </w:rPr>
      </w:pPr>
    </w:p>
    <w:p w14:paraId="69AA2B8F" w14:textId="77777777" w:rsidR="007127CB" w:rsidRDefault="007127CB" w:rsidP="0075520B">
      <w:pPr>
        <w:pStyle w:val="Nadpis3"/>
      </w:pPr>
      <w:bookmarkStart w:id="87" w:name="_TOC_250100"/>
      <w:bookmarkStart w:id="88" w:name="_Toc178188215"/>
      <w:r>
        <w:t>Kontrola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systémov</w:t>
      </w:r>
      <w:r>
        <w:rPr>
          <w:spacing w:val="1"/>
        </w:rPr>
        <w:t xml:space="preserve"> </w:t>
      </w:r>
      <w:r>
        <w:t>zabudovaných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objektu</w:t>
      </w:r>
      <w:r>
        <w:rPr>
          <w:spacing w:val="13"/>
        </w:rPr>
        <w:t xml:space="preserve"> </w:t>
      </w:r>
      <w:bookmarkEnd w:id="87"/>
      <w:r>
        <w:t>stavby</w:t>
      </w:r>
      <w:bookmarkEnd w:id="88"/>
    </w:p>
    <w:p w14:paraId="4055EFA1" w14:textId="77777777" w:rsidR="007127CB" w:rsidRDefault="007127CB" w:rsidP="0075520B">
      <w:r>
        <w:t>Táto</w:t>
      </w:r>
      <w:r>
        <w:rPr>
          <w:spacing w:val="1"/>
        </w:rPr>
        <w:t xml:space="preserve"> </w:t>
      </w:r>
      <w:r>
        <w:t>kapitola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platných</w:t>
      </w:r>
      <w:r>
        <w:rPr>
          <w:spacing w:val="59"/>
        </w:rPr>
        <w:t xml:space="preserve"> </w:t>
      </w:r>
      <w:r>
        <w:t>noriem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systémov</w:t>
      </w:r>
      <w:r>
        <w:rPr>
          <w:spacing w:val="17"/>
        </w:rPr>
        <w:t xml:space="preserve"> </w:t>
      </w:r>
      <w:r>
        <w:t>zabudovaných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objektu</w:t>
      </w:r>
      <w:r>
        <w:rPr>
          <w:spacing w:val="17"/>
        </w:rPr>
        <w:t xml:space="preserve"> </w:t>
      </w:r>
      <w:r>
        <w:t>stavby,</w:t>
      </w:r>
      <w:r>
        <w:rPr>
          <w:spacing w:val="18"/>
        </w:rPr>
        <w:t xml:space="preserve"> </w:t>
      </w:r>
      <w:r>
        <w:t>ktorými</w:t>
      </w:r>
      <w:r>
        <w:rPr>
          <w:spacing w:val="15"/>
        </w:rPr>
        <w:t xml:space="preserve"> </w:t>
      </w:r>
      <w:r>
        <w:t>sú:</w:t>
      </w:r>
    </w:p>
    <w:p w14:paraId="3BD6D5CB" w14:textId="77777777"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before="119" w:after="0" w:line="269" w:lineRule="exact"/>
        <w:contextualSpacing w:val="0"/>
        <w:jc w:val="left"/>
      </w:pPr>
      <w:r>
        <w:t>ložiská</w:t>
      </w:r>
      <w:r>
        <w:rPr>
          <w:spacing w:val="45"/>
        </w:rPr>
        <w:t xml:space="preserve"> </w:t>
      </w:r>
      <w:r>
        <w:t>mostov,</w:t>
      </w:r>
      <w:r>
        <w:rPr>
          <w:spacing w:val="51"/>
        </w:rPr>
        <w:t xml:space="preserve"> </w:t>
      </w:r>
      <w:r>
        <w:t>odvodňovací</w:t>
      </w:r>
      <w:r>
        <w:rPr>
          <w:spacing w:val="43"/>
        </w:rPr>
        <w:t xml:space="preserve"> </w:t>
      </w:r>
      <w:r>
        <w:t>systém</w:t>
      </w:r>
      <w:r>
        <w:rPr>
          <w:spacing w:val="47"/>
        </w:rPr>
        <w:t xml:space="preserve"> </w:t>
      </w:r>
      <w:r>
        <w:t>mostov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protidotykové</w:t>
      </w:r>
      <w:r>
        <w:rPr>
          <w:spacing w:val="50"/>
        </w:rPr>
        <w:t xml:space="preserve"> </w:t>
      </w:r>
      <w:r>
        <w:t>zábrany</w:t>
      </w:r>
      <w:r>
        <w:rPr>
          <w:spacing w:val="42"/>
        </w:rPr>
        <w:t xml:space="preserve"> </w:t>
      </w:r>
      <w:r>
        <w:t>nad</w:t>
      </w:r>
      <w:r>
        <w:rPr>
          <w:spacing w:val="45"/>
        </w:rPr>
        <w:t xml:space="preserve"> </w:t>
      </w:r>
      <w:r>
        <w:t>traťou</w:t>
      </w:r>
    </w:p>
    <w:p w14:paraId="3BD4B293" w14:textId="77777777"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mostné</w:t>
      </w:r>
      <w:r>
        <w:rPr>
          <w:spacing w:val="44"/>
        </w:rPr>
        <w:t xml:space="preserve"> </w:t>
      </w:r>
      <w:r>
        <w:t>závery,</w:t>
      </w:r>
    </w:p>
    <w:p w14:paraId="69D38578" w14:textId="77777777"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oporné</w:t>
      </w:r>
      <w:r>
        <w:rPr>
          <w:spacing w:val="39"/>
        </w:rPr>
        <w:t xml:space="preserve"> </w:t>
      </w:r>
      <w:r>
        <w:t>múry,</w:t>
      </w:r>
      <w:r>
        <w:rPr>
          <w:spacing w:val="44"/>
        </w:rPr>
        <w:t xml:space="preserve"> </w:t>
      </w:r>
      <w:r>
        <w:t>protihlukové</w:t>
      </w:r>
      <w:r>
        <w:rPr>
          <w:spacing w:val="43"/>
        </w:rPr>
        <w:t xml:space="preserve"> </w:t>
      </w:r>
      <w:r>
        <w:t>steny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steny</w:t>
      </w:r>
      <w:r>
        <w:rPr>
          <w:spacing w:val="41"/>
        </w:rPr>
        <w:t xml:space="preserve"> </w:t>
      </w:r>
      <w:r>
        <w:t>proti</w:t>
      </w:r>
      <w:r>
        <w:rPr>
          <w:spacing w:val="42"/>
        </w:rPr>
        <w:t xml:space="preserve"> </w:t>
      </w:r>
      <w:r>
        <w:t>oslneniu,</w:t>
      </w:r>
    </w:p>
    <w:p w14:paraId="72B44527" w14:textId="77777777"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dopravné</w:t>
      </w:r>
      <w:r>
        <w:rPr>
          <w:spacing w:val="45"/>
        </w:rPr>
        <w:t xml:space="preserve"> </w:t>
      </w:r>
      <w:r>
        <w:t>značky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dopravné</w:t>
      </w:r>
      <w:r>
        <w:rPr>
          <w:spacing w:val="45"/>
        </w:rPr>
        <w:t xml:space="preserve"> </w:t>
      </w:r>
      <w:r>
        <w:t>značenie,</w:t>
      </w:r>
    </w:p>
    <w:p w14:paraId="08CDCCFA" w14:textId="77777777"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zábradlia</w:t>
      </w:r>
      <w:r>
        <w:rPr>
          <w:spacing w:val="49"/>
        </w:rPr>
        <w:t xml:space="preserve"> </w:t>
      </w:r>
      <w:r>
        <w:t>mostov,</w:t>
      </w:r>
    </w:p>
    <w:p w14:paraId="5A3D4432" w14:textId="77777777"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zvodidlá,</w:t>
      </w:r>
    </w:p>
    <w:p w14:paraId="7B6E26E6" w14:textId="77777777"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portály</w:t>
      </w:r>
      <w:r>
        <w:rPr>
          <w:spacing w:val="53"/>
        </w:rPr>
        <w:t xml:space="preserve"> </w:t>
      </w:r>
      <w:r>
        <w:t>dopravného</w:t>
      </w:r>
      <w:r>
        <w:rPr>
          <w:spacing w:val="57"/>
        </w:rPr>
        <w:t xml:space="preserve"> </w:t>
      </w:r>
      <w:r>
        <w:t>značenia,</w:t>
      </w:r>
    </w:p>
    <w:p w14:paraId="4BD7459B" w14:textId="77777777"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rPr>
          <w:w w:val="105"/>
        </w:rPr>
        <w:t>opakované</w:t>
      </w:r>
      <w:r>
        <w:rPr>
          <w:spacing w:val="14"/>
          <w:w w:val="105"/>
        </w:rPr>
        <w:t xml:space="preserve"> </w:t>
      </w:r>
      <w:r>
        <w:rPr>
          <w:w w:val="105"/>
        </w:rPr>
        <w:t>zaťažovacie</w:t>
      </w:r>
      <w:r>
        <w:rPr>
          <w:spacing w:val="12"/>
          <w:w w:val="105"/>
        </w:rPr>
        <w:t xml:space="preserve"> </w:t>
      </w:r>
      <w:r>
        <w:rPr>
          <w:w w:val="105"/>
        </w:rPr>
        <w:t>skúšky</w:t>
      </w:r>
      <w:r>
        <w:rPr>
          <w:spacing w:val="10"/>
          <w:w w:val="105"/>
        </w:rPr>
        <w:t xml:space="preserve"> </w:t>
      </w:r>
      <w:r>
        <w:rPr>
          <w:w w:val="105"/>
        </w:rPr>
        <w:t>mostov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5"/>
          <w:w w:val="105"/>
        </w:rPr>
        <w:t xml:space="preserve"> </w:t>
      </w:r>
      <w:r>
        <w:rPr>
          <w:w w:val="105"/>
        </w:rPr>
        <w:t>ak</w:t>
      </w:r>
      <w:r>
        <w:rPr>
          <w:spacing w:val="15"/>
          <w:w w:val="105"/>
        </w:rPr>
        <w:t xml:space="preserve"> </w:t>
      </w:r>
      <w:r>
        <w:rPr>
          <w:w w:val="105"/>
        </w:rPr>
        <w:t>sú</w:t>
      </w:r>
      <w:r>
        <w:rPr>
          <w:spacing w:val="12"/>
          <w:w w:val="105"/>
        </w:rPr>
        <w:t xml:space="preserve"> </w:t>
      </w:r>
      <w:r>
        <w:rPr>
          <w:w w:val="105"/>
        </w:rPr>
        <w:t>potrebné.</w:t>
      </w:r>
    </w:p>
    <w:p w14:paraId="1C96357C" w14:textId="77777777" w:rsidR="007127CB" w:rsidRDefault="007127CB" w:rsidP="007127CB">
      <w:pPr>
        <w:pStyle w:val="Zkladntext"/>
        <w:spacing w:before="3"/>
        <w:rPr>
          <w:sz w:val="21"/>
        </w:rPr>
      </w:pPr>
    </w:p>
    <w:p w14:paraId="498E9849" w14:textId="77777777" w:rsidR="007127CB" w:rsidRDefault="007127CB" w:rsidP="0075520B">
      <w:r>
        <w:t>Pre uvedené kompletizačné diely stavby (uvedené v bode a) až h) predložil zhotoviteľ diela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(manuály)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údržbu.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stavu</w:t>
      </w:r>
      <w:r>
        <w:rPr>
          <w:spacing w:val="58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uskutoční</w:t>
      </w:r>
      <w:r>
        <w:rPr>
          <w:spacing w:val="1"/>
        </w:rPr>
        <w:t xml:space="preserve"> </w:t>
      </w:r>
      <w:r>
        <w:t>podľa</w:t>
      </w:r>
      <w:r>
        <w:rPr>
          <w:spacing w:val="30"/>
        </w:rPr>
        <w:t xml:space="preserve"> </w:t>
      </w:r>
      <w:r>
        <w:t>potvrdených</w:t>
      </w:r>
      <w:r>
        <w:rPr>
          <w:spacing w:val="26"/>
        </w:rPr>
        <w:t xml:space="preserve"> </w:t>
      </w:r>
      <w:r>
        <w:t>manuálov</w:t>
      </w:r>
      <w:r>
        <w:rPr>
          <w:spacing w:val="28"/>
        </w:rPr>
        <w:t xml:space="preserve"> </w:t>
      </w:r>
      <w:r>
        <w:t>pri</w:t>
      </w:r>
      <w:r>
        <w:rPr>
          <w:spacing w:val="25"/>
        </w:rPr>
        <w:t xml:space="preserve"> </w:t>
      </w:r>
      <w:r>
        <w:t>odovzdaní</w:t>
      </w:r>
      <w:r>
        <w:rPr>
          <w:spacing w:val="26"/>
        </w:rPr>
        <w:t xml:space="preserve"> </w:t>
      </w:r>
      <w:r>
        <w:t>stavby</w:t>
      </w:r>
      <w:r>
        <w:rPr>
          <w:spacing w:val="30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rámci</w:t>
      </w:r>
      <w:r>
        <w:rPr>
          <w:spacing w:val="25"/>
        </w:rPr>
        <w:t xml:space="preserve"> </w:t>
      </w:r>
      <w:r>
        <w:t>preberacieho</w:t>
      </w:r>
      <w:r>
        <w:rPr>
          <w:spacing w:val="27"/>
        </w:rPr>
        <w:t xml:space="preserve"> </w:t>
      </w:r>
      <w:r>
        <w:t>konania.</w:t>
      </w:r>
    </w:p>
    <w:p w14:paraId="7E74F1DF" w14:textId="77777777" w:rsidR="007127CB" w:rsidRDefault="007127CB" w:rsidP="0075520B">
      <w:pPr>
        <w:pStyle w:val="Nadpis3"/>
      </w:pPr>
      <w:bookmarkStart w:id="89" w:name="_TOC_250099"/>
      <w:bookmarkStart w:id="90" w:name="_Toc178188216"/>
      <w:r>
        <w:t>Kontrola</w:t>
      </w:r>
      <w:r>
        <w:rPr>
          <w:spacing w:val="48"/>
        </w:rPr>
        <w:t xml:space="preserve"> </w:t>
      </w:r>
      <w:r>
        <w:t>povrchu</w:t>
      </w:r>
      <w:r>
        <w:rPr>
          <w:spacing w:val="51"/>
        </w:rPr>
        <w:t xml:space="preserve"> </w:t>
      </w:r>
      <w:bookmarkEnd w:id="89"/>
      <w:r>
        <w:t>vozovky</w:t>
      </w:r>
      <w:bookmarkEnd w:id="90"/>
    </w:p>
    <w:p w14:paraId="676FF18B" w14:textId="77777777" w:rsidR="007127CB" w:rsidRDefault="007127CB" w:rsidP="0075520B">
      <w:r>
        <w:t>Pred</w:t>
      </w:r>
      <w:r>
        <w:rPr>
          <w:spacing w:val="44"/>
        </w:rPr>
        <w:t xml:space="preserve"> </w:t>
      </w:r>
      <w:r>
        <w:t>ukončením</w:t>
      </w:r>
      <w:r>
        <w:rPr>
          <w:spacing w:val="50"/>
        </w:rPr>
        <w:t xml:space="preserve"> </w:t>
      </w:r>
      <w:r>
        <w:t>záručnej</w:t>
      </w:r>
      <w:r>
        <w:rPr>
          <w:spacing w:val="50"/>
        </w:rPr>
        <w:t xml:space="preserve"> </w:t>
      </w:r>
      <w:r>
        <w:t>doby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kontrolujú</w:t>
      </w:r>
      <w:r>
        <w:rPr>
          <w:spacing w:val="45"/>
        </w:rPr>
        <w:t xml:space="preserve"> </w:t>
      </w:r>
      <w:r>
        <w:t>tieto</w:t>
      </w:r>
      <w:r>
        <w:rPr>
          <w:spacing w:val="44"/>
        </w:rPr>
        <w:t xml:space="preserve"> </w:t>
      </w:r>
      <w:r>
        <w:t>premenné</w:t>
      </w:r>
      <w:r>
        <w:rPr>
          <w:spacing w:val="45"/>
        </w:rPr>
        <w:t xml:space="preserve"> </w:t>
      </w:r>
      <w:r>
        <w:t>parametre:</w:t>
      </w:r>
    </w:p>
    <w:p w14:paraId="4C925350" w14:textId="77777777" w:rsidR="007127C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before="121" w:after="0" w:line="269" w:lineRule="exact"/>
        <w:contextualSpacing w:val="0"/>
        <w:jc w:val="left"/>
      </w:pPr>
      <w:r>
        <w:t>únosnosť,</w:t>
      </w:r>
    </w:p>
    <w:p w14:paraId="2492FA88" w14:textId="77777777" w:rsidR="007127C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nerovnosť</w:t>
      </w:r>
      <w:r>
        <w:rPr>
          <w:spacing w:val="44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priečnom</w:t>
      </w:r>
      <w:r>
        <w:rPr>
          <w:spacing w:val="45"/>
        </w:rPr>
        <w:t xml:space="preserve"> </w:t>
      </w:r>
      <w:r>
        <w:t>smere,</w:t>
      </w:r>
    </w:p>
    <w:p w14:paraId="35A1FE69" w14:textId="77777777" w:rsidR="007127C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lastRenderedPageBreak/>
        <w:t>nerovnosť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pozdĺžnom</w:t>
      </w:r>
      <w:r>
        <w:rPr>
          <w:spacing w:val="42"/>
        </w:rPr>
        <w:t xml:space="preserve"> </w:t>
      </w:r>
      <w:r>
        <w:t>smere,</w:t>
      </w:r>
    </w:p>
    <w:p w14:paraId="4E97ADAF" w14:textId="62BF14EC" w:rsidR="007127CB" w:rsidRPr="0075520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before="7" w:after="0" w:line="268" w:lineRule="exact"/>
        <w:contextualSpacing w:val="0"/>
        <w:jc w:val="left"/>
        <w:rPr>
          <w:sz w:val="14"/>
        </w:rPr>
      </w:pPr>
      <w:r>
        <w:t>drsnosť,</w:t>
      </w:r>
    </w:p>
    <w:p w14:paraId="2BEEE512" w14:textId="77777777" w:rsidR="007127C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9"/>
        </w:tabs>
        <w:autoSpaceDE w:val="0"/>
        <w:autoSpaceDN w:val="0"/>
        <w:spacing w:before="101" w:after="0"/>
        <w:contextualSpacing w:val="0"/>
      </w:pPr>
      <w:r>
        <w:t>iné</w:t>
      </w:r>
      <w:r>
        <w:rPr>
          <w:spacing w:val="41"/>
        </w:rPr>
        <w:t xml:space="preserve"> </w:t>
      </w:r>
      <w:r>
        <w:t>vlastnosti</w:t>
      </w:r>
      <w:r>
        <w:rPr>
          <w:spacing w:val="36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9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povrchu.</w:t>
      </w:r>
    </w:p>
    <w:p w14:paraId="06D6BCDB" w14:textId="77777777" w:rsidR="007127CB" w:rsidRDefault="007127CB" w:rsidP="007127CB">
      <w:pPr>
        <w:pStyle w:val="Zkladntext"/>
        <w:spacing w:before="2"/>
        <w:rPr>
          <w:sz w:val="21"/>
        </w:rPr>
      </w:pPr>
    </w:p>
    <w:p w14:paraId="7717E4D0" w14:textId="77777777" w:rsidR="007127CB" w:rsidRDefault="007127CB" w:rsidP="0075520B">
      <w:r>
        <w:t>Kritéria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premenných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59"/>
        </w:rPr>
        <w:t xml:space="preserve"> </w:t>
      </w:r>
      <w:r>
        <w:t>správneho</w:t>
      </w:r>
      <w:r>
        <w:rPr>
          <w:spacing w:val="59"/>
        </w:rPr>
        <w:t xml:space="preserve"> </w:t>
      </w:r>
      <w:r>
        <w:t>návrhu</w:t>
      </w:r>
      <w:r>
        <w:rPr>
          <w:spacing w:val="59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realizovaného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 na vozovke, ktoré je zhodné s predpokladaným dopravným zaťažením vo výpočte</w:t>
      </w:r>
      <w:r>
        <w:rPr>
          <w:spacing w:val="1"/>
        </w:rPr>
        <w:t xml:space="preserve"> </w:t>
      </w:r>
      <w:r>
        <w:t>vozovky.</w:t>
      </w:r>
    </w:p>
    <w:p w14:paraId="6AB1F5CC" w14:textId="77777777" w:rsidR="007127CB" w:rsidRDefault="007127CB" w:rsidP="0075520B">
      <w:r>
        <w:t>Záväzné</w:t>
      </w:r>
      <w:r>
        <w:rPr>
          <w:spacing w:val="43"/>
        </w:rPr>
        <w:t xml:space="preserve"> </w:t>
      </w:r>
      <w:r>
        <w:t>požiadavky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parametre</w:t>
      </w:r>
      <w:r>
        <w:rPr>
          <w:spacing w:val="46"/>
        </w:rPr>
        <w:t xml:space="preserve"> </w:t>
      </w:r>
      <w:r>
        <w:t>CB-krytov</w:t>
      </w:r>
      <w:r>
        <w:rPr>
          <w:spacing w:val="44"/>
        </w:rPr>
        <w:t xml:space="preserve"> </w:t>
      </w:r>
      <w:r>
        <w:t>vozoviek</w:t>
      </w:r>
      <w:r>
        <w:rPr>
          <w:spacing w:val="46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konci</w:t>
      </w:r>
      <w:r>
        <w:rPr>
          <w:spacing w:val="45"/>
        </w:rPr>
        <w:t xml:space="preserve"> </w:t>
      </w:r>
      <w:r>
        <w:t>záručnej</w:t>
      </w:r>
      <w:r>
        <w:rPr>
          <w:spacing w:val="45"/>
        </w:rPr>
        <w:t xml:space="preserve"> </w:t>
      </w:r>
      <w:r>
        <w:t>doby</w:t>
      </w:r>
      <w:r>
        <w:rPr>
          <w:spacing w:val="43"/>
        </w:rPr>
        <w:t xml:space="preserve"> </w:t>
      </w:r>
      <w:r>
        <w:t>sú</w:t>
      </w:r>
      <w:r>
        <w:rPr>
          <w:spacing w:val="44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časť</w:t>
      </w:r>
      <w:r>
        <w:rPr>
          <w:spacing w:val="19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Cementobetónový</w:t>
      </w:r>
      <w:r>
        <w:rPr>
          <w:spacing w:val="16"/>
        </w:rPr>
        <w:t xml:space="preserve"> </w:t>
      </w:r>
      <w:r>
        <w:t>kryt</w:t>
      </w:r>
      <w:r>
        <w:rPr>
          <w:spacing w:val="19"/>
        </w:rPr>
        <w:t xml:space="preserve"> </w:t>
      </w:r>
      <w:r>
        <w:t>vozoviek.</w:t>
      </w:r>
    </w:p>
    <w:p w14:paraId="482F853A" w14:textId="77777777" w:rsidR="007127CB" w:rsidRDefault="007127CB" w:rsidP="005E6518">
      <w:pPr>
        <w:pStyle w:val="Odsekzoznamu"/>
        <w:widowControl w:val="0"/>
        <w:numPr>
          <w:ilvl w:val="0"/>
          <w:numId w:val="31"/>
        </w:numPr>
        <w:tabs>
          <w:tab w:val="left" w:pos="899"/>
        </w:tabs>
        <w:autoSpaceDE w:val="0"/>
        <w:autoSpaceDN w:val="0"/>
        <w:spacing w:before="120" w:after="0"/>
        <w:contextualSpacing w:val="0"/>
      </w:pPr>
      <w:r>
        <w:t>Únosnosť</w:t>
      </w:r>
    </w:p>
    <w:p w14:paraId="1FEB833E" w14:textId="43E7F17A" w:rsidR="007127CB" w:rsidRDefault="007127CB" w:rsidP="0075520B">
      <w:pPr>
        <w:pStyle w:val="Zkladntext"/>
        <w:spacing w:before="123"/>
      </w:pPr>
      <w:r>
        <w:t>Únosnosť</w:t>
      </w:r>
      <w:r>
        <w:rPr>
          <w:spacing w:val="68"/>
        </w:rPr>
        <w:t xml:space="preserve"> </w:t>
      </w:r>
      <w:r>
        <w:t>vozovky</w:t>
      </w:r>
      <w:r>
        <w:rPr>
          <w:spacing w:val="60"/>
        </w:rPr>
        <w:t xml:space="preserve"> </w:t>
      </w:r>
      <w:r>
        <w:t>sa</w:t>
      </w:r>
      <w:r>
        <w:rPr>
          <w:spacing w:val="63"/>
        </w:rPr>
        <w:t xml:space="preserve"> </w:t>
      </w:r>
      <w:r>
        <w:t>kontroluje</w:t>
      </w:r>
      <w:r>
        <w:rPr>
          <w:spacing w:val="63"/>
        </w:rPr>
        <w:t xml:space="preserve"> </w:t>
      </w:r>
      <w:r>
        <w:t>meraním</w:t>
      </w:r>
      <w:r>
        <w:rPr>
          <w:spacing w:val="65"/>
        </w:rPr>
        <w:t xml:space="preserve"> </w:t>
      </w:r>
      <w:r>
        <w:t>deflektometrom</w:t>
      </w:r>
      <w:r>
        <w:rPr>
          <w:spacing w:val="64"/>
        </w:rPr>
        <w:t xml:space="preserve"> </w:t>
      </w:r>
      <w:r>
        <w:t>podľa</w:t>
      </w:r>
      <w:r>
        <w:rPr>
          <w:spacing w:val="63"/>
        </w:rPr>
        <w:t xml:space="preserve"> </w:t>
      </w:r>
      <w:r>
        <w:t>predpisu</w:t>
      </w:r>
      <w:r>
        <w:rPr>
          <w:spacing w:val="66"/>
        </w:rPr>
        <w:t xml:space="preserve"> </w:t>
      </w:r>
      <w:r>
        <w:t>MD</w:t>
      </w:r>
      <w:r>
        <w:rPr>
          <w:spacing w:val="61"/>
        </w:rPr>
        <w:t xml:space="preserve"> </w:t>
      </w:r>
      <w:r>
        <w:t>SR</w:t>
      </w:r>
      <w:r>
        <w:rPr>
          <w:spacing w:val="62"/>
        </w:rPr>
        <w:t xml:space="preserve"> </w:t>
      </w:r>
      <w:r>
        <w:t>č.</w:t>
      </w:r>
      <w:r>
        <w:rPr>
          <w:spacing w:val="64"/>
        </w:rPr>
        <w:t xml:space="preserve"> </w:t>
      </w:r>
      <w:r>
        <w:t>TP</w:t>
      </w:r>
      <w:r w:rsidR="0075520B">
        <w:t xml:space="preserve"> 31 </w:t>
      </w:r>
      <w:r>
        <w:t>Výsledkom merania a hodnotenia podľa tohto predpisu je ekvivalentný modul pružnosti</w:t>
      </w:r>
      <w:r>
        <w:rPr>
          <w:spacing w:val="1"/>
        </w:rPr>
        <w:t xml:space="preserve"> </w:t>
      </w:r>
      <w:r>
        <w:t>Eekv</w:t>
      </w:r>
      <w:r>
        <w:rPr>
          <w:spacing w:val="1"/>
        </w:rPr>
        <w:t xml:space="preserve"> </w:t>
      </w:r>
      <w:r>
        <w:t>vyjadrený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MPa.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vozovka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meria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100</w:t>
      </w:r>
      <w:r>
        <w:rPr>
          <w:spacing w:val="59"/>
        </w:rPr>
        <w:t xml:space="preserve"> </w:t>
      </w:r>
      <w:r>
        <w:t>m,</w:t>
      </w:r>
      <w:r>
        <w:rPr>
          <w:spacing w:val="58"/>
        </w:rPr>
        <w:t xml:space="preserve"> </w:t>
      </w:r>
      <w:r>
        <w:t>pričom</w:t>
      </w:r>
      <w:r>
        <w:rPr>
          <w:spacing w:val="59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meraný bod musí mať požadované hodnoty únosnosti. Z hodnotenia sa vynechávajú body</w:t>
      </w:r>
      <w:r>
        <w:rPr>
          <w:spacing w:val="1"/>
        </w:rPr>
        <w:t xml:space="preserve"> </w:t>
      </w:r>
      <w:r>
        <w:t>merané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prechodových</w:t>
      </w:r>
      <w:r>
        <w:rPr>
          <w:spacing w:val="19"/>
        </w:rPr>
        <w:t xml:space="preserve"> </w:t>
      </w:r>
      <w:r>
        <w:t>doskách,</w:t>
      </w:r>
      <w:r>
        <w:rPr>
          <w:spacing w:val="22"/>
        </w:rPr>
        <w:t xml:space="preserve"> </w:t>
      </w:r>
      <w:r>
        <w:t>mostoch,</w:t>
      </w:r>
      <w:r>
        <w:rPr>
          <w:spacing w:val="22"/>
        </w:rPr>
        <w:t xml:space="preserve"> </w:t>
      </w:r>
      <w:r>
        <w:t>trhlinách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priepustoch.</w:t>
      </w:r>
    </w:p>
    <w:p w14:paraId="2916B60B" w14:textId="77777777" w:rsidR="007127CB" w:rsidRDefault="007127CB" w:rsidP="007127CB">
      <w:pPr>
        <w:pStyle w:val="Zkladntext"/>
        <w:spacing w:before="117" w:line="244" w:lineRule="auto"/>
        <w:ind w:right="106"/>
      </w:pPr>
      <w:r>
        <w:t>Pre</w:t>
      </w:r>
      <w:r>
        <w:rPr>
          <w:spacing w:val="1"/>
        </w:rPr>
        <w:t xml:space="preserve"> </w:t>
      </w:r>
      <w:r>
        <w:t>triedu</w:t>
      </w:r>
      <w:r>
        <w:rPr>
          <w:spacing w:val="1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celoročný</w:t>
      </w:r>
      <w:r>
        <w:rPr>
          <w:spacing w:val="1"/>
        </w:rPr>
        <w:t xml:space="preserve"> </w:t>
      </w:r>
      <w:r>
        <w:t>priemer</w:t>
      </w:r>
      <w:r>
        <w:rPr>
          <w:spacing w:val="1"/>
        </w:rPr>
        <w:t xml:space="preserve"> </w:t>
      </w:r>
      <w:r>
        <w:t>počtu</w:t>
      </w:r>
      <w:r>
        <w:rPr>
          <w:spacing w:val="1"/>
        </w:rPr>
        <w:t xml:space="preserve"> </w:t>
      </w:r>
      <w:r>
        <w:t>prejazdov</w:t>
      </w:r>
      <w:r>
        <w:rPr>
          <w:spacing w:val="58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nákladných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58"/>
        </w:rPr>
        <w:t xml:space="preserve"> </w:t>
      </w:r>
      <w:r>
        <w:t>&gt;</w:t>
      </w:r>
      <w:r>
        <w:rPr>
          <w:spacing w:val="58"/>
        </w:rPr>
        <w:t xml:space="preserve"> </w:t>
      </w:r>
      <w:r>
        <w:t>1501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splnené</w:t>
      </w:r>
      <w:r>
        <w:rPr>
          <w:spacing w:val="1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kritériá:</w:t>
      </w:r>
    </w:p>
    <w:p w14:paraId="675299A3" w14:textId="77777777" w:rsidR="007127CB" w:rsidRDefault="007127CB" w:rsidP="005E6518">
      <w:pPr>
        <w:pStyle w:val="Odsekzoznamu"/>
        <w:widowControl w:val="0"/>
        <w:numPr>
          <w:ilvl w:val="1"/>
          <w:numId w:val="30"/>
        </w:numPr>
        <w:tabs>
          <w:tab w:val="left" w:pos="899"/>
        </w:tabs>
        <w:autoSpaceDE w:val="0"/>
        <w:autoSpaceDN w:val="0"/>
        <w:spacing w:before="115" w:after="0" w:line="242" w:lineRule="auto"/>
        <w:ind w:right="108" w:hanging="360"/>
        <w:contextualSpacing w:val="0"/>
      </w:pPr>
      <w:r>
        <w:t>asfaltové netuhé vozovky, kde nosná vrstva je zhotovená z nestmeleného materiálu</w:t>
      </w:r>
      <w:r>
        <w:rPr>
          <w:spacing w:val="1"/>
        </w:rPr>
        <w:t xml:space="preserve"> </w:t>
      </w:r>
      <w:r>
        <w:t>musia mať modul pružnosti Eekv &gt; 500 MPa, ostatné asfaltové netuhé vozovky musia</w:t>
      </w:r>
      <w:r>
        <w:rPr>
          <w:spacing w:val="1"/>
        </w:rPr>
        <w:t xml:space="preserve"> </w:t>
      </w:r>
      <w:r>
        <w:t>mať</w:t>
      </w:r>
      <w:r>
        <w:rPr>
          <w:spacing w:val="16"/>
        </w:rPr>
        <w:t xml:space="preserve"> </w:t>
      </w:r>
      <w:r>
        <w:t>modul</w:t>
      </w:r>
      <w:r>
        <w:rPr>
          <w:spacing w:val="16"/>
        </w:rPr>
        <w:t xml:space="preserve"> </w:t>
      </w:r>
      <w:r>
        <w:t>pružnosti</w:t>
      </w:r>
      <w:r>
        <w:rPr>
          <w:spacing w:val="13"/>
        </w:rPr>
        <w:t xml:space="preserve"> </w:t>
      </w:r>
      <w:r>
        <w:t>Eekv</w:t>
      </w:r>
      <w:r>
        <w:rPr>
          <w:spacing w:val="13"/>
        </w:rPr>
        <w:t xml:space="preserve"> </w:t>
      </w:r>
      <w:r>
        <w:t>&gt;</w:t>
      </w:r>
      <w:r>
        <w:rPr>
          <w:spacing w:val="18"/>
        </w:rPr>
        <w:t xml:space="preserve"> </w:t>
      </w:r>
      <w:r>
        <w:t>700</w:t>
      </w:r>
      <w:r>
        <w:rPr>
          <w:spacing w:val="17"/>
        </w:rPr>
        <w:t xml:space="preserve"> </w:t>
      </w:r>
      <w:r>
        <w:t>MPa;</w:t>
      </w:r>
    </w:p>
    <w:p w14:paraId="66DCF3A7" w14:textId="77777777" w:rsidR="007127CB" w:rsidRDefault="007127CB" w:rsidP="005E6518">
      <w:pPr>
        <w:pStyle w:val="Odsekzoznamu"/>
        <w:widowControl w:val="0"/>
        <w:numPr>
          <w:ilvl w:val="1"/>
          <w:numId w:val="30"/>
        </w:numPr>
        <w:tabs>
          <w:tab w:val="left" w:pos="899"/>
        </w:tabs>
        <w:autoSpaceDE w:val="0"/>
        <w:autoSpaceDN w:val="0"/>
        <w:spacing w:after="0"/>
        <w:ind w:right="104" w:hanging="360"/>
        <w:contextualSpacing w:val="0"/>
      </w:pPr>
      <w:r>
        <w:t>asfaltové</w:t>
      </w:r>
      <w:r>
        <w:rPr>
          <w:spacing w:val="1"/>
        </w:rPr>
        <w:t xml:space="preserve"> </w:t>
      </w:r>
      <w:r>
        <w:t>polotuhé</w:t>
      </w:r>
      <w:r>
        <w:rPr>
          <w:spacing w:val="1"/>
        </w:rPr>
        <w:t xml:space="preserve"> </w:t>
      </w:r>
      <w:r>
        <w:t>vozovky,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nosná</w:t>
      </w:r>
      <w:r>
        <w:rPr>
          <w:spacing w:val="1"/>
        </w:rPr>
        <w:t xml:space="preserve"> </w:t>
      </w:r>
      <w:r>
        <w:t>vrstva</w:t>
      </w:r>
      <w:r>
        <w:rPr>
          <w:spacing w:val="1"/>
        </w:rPr>
        <w:t xml:space="preserve"> </w:t>
      </w:r>
      <w:r>
        <w:t>zhotovená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stmeleného</w:t>
      </w:r>
      <w:r>
        <w:rPr>
          <w:spacing w:val="19"/>
        </w:rPr>
        <w:t xml:space="preserve"> </w:t>
      </w:r>
      <w:r>
        <w:t>materiálu,</w:t>
      </w:r>
      <w:r>
        <w:rPr>
          <w:spacing w:val="22"/>
        </w:rPr>
        <w:t xml:space="preserve"> </w:t>
      </w:r>
      <w:r>
        <w:t>musia</w:t>
      </w:r>
      <w:r>
        <w:rPr>
          <w:spacing w:val="20"/>
        </w:rPr>
        <w:t xml:space="preserve"> </w:t>
      </w:r>
      <w:r>
        <w:t>mať</w:t>
      </w:r>
      <w:r>
        <w:rPr>
          <w:spacing w:val="22"/>
        </w:rPr>
        <w:t xml:space="preserve"> </w:t>
      </w:r>
      <w:r>
        <w:t>modul</w:t>
      </w:r>
      <w:r>
        <w:rPr>
          <w:spacing w:val="23"/>
        </w:rPr>
        <w:t xml:space="preserve"> </w:t>
      </w:r>
      <w:r>
        <w:t>pružnosti</w:t>
      </w:r>
      <w:r>
        <w:rPr>
          <w:spacing w:val="18"/>
        </w:rPr>
        <w:t xml:space="preserve"> </w:t>
      </w:r>
      <w:r>
        <w:t>Eekv</w:t>
      </w:r>
      <w:r>
        <w:rPr>
          <w:spacing w:val="18"/>
        </w:rPr>
        <w:t xml:space="preserve"> </w:t>
      </w:r>
      <w:r>
        <w:t>&gt;</w:t>
      </w:r>
      <w:r>
        <w:rPr>
          <w:spacing w:val="24"/>
        </w:rPr>
        <w:t xml:space="preserve"> </w:t>
      </w:r>
      <w:r>
        <w:t>950</w:t>
      </w:r>
      <w:r>
        <w:rPr>
          <w:spacing w:val="23"/>
        </w:rPr>
        <w:t xml:space="preserve"> </w:t>
      </w:r>
      <w:r>
        <w:t>MPa.</w:t>
      </w:r>
    </w:p>
    <w:p w14:paraId="457C4E05" w14:textId="77777777" w:rsidR="007127CB" w:rsidRDefault="007127CB" w:rsidP="007127CB">
      <w:pPr>
        <w:pStyle w:val="Zkladntext"/>
        <w:spacing w:before="6"/>
        <w:rPr>
          <w:sz w:val="21"/>
        </w:rPr>
      </w:pPr>
    </w:p>
    <w:p w14:paraId="4CC9F56D" w14:textId="77777777" w:rsidR="007127CB" w:rsidRDefault="007127CB" w:rsidP="005E6518">
      <w:pPr>
        <w:pStyle w:val="Odsekzoznamu"/>
        <w:widowControl w:val="0"/>
        <w:numPr>
          <w:ilvl w:val="0"/>
          <w:numId w:val="31"/>
        </w:numPr>
        <w:tabs>
          <w:tab w:val="left" w:pos="899"/>
        </w:tabs>
        <w:autoSpaceDE w:val="0"/>
        <w:autoSpaceDN w:val="0"/>
        <w:spacing w:after="0"/>
        <w:contextualSpacing w:val="0"/>
      </w:pPr>
      <w:r>
        <w:t>c)</w:t>
      </w:r>
      <w:r>
        <w:rPr>
          <w:spacing w:val="39"/>
        </w:rPr>
        <w:t xml:space="preserve"> </w:t>
      </w:r>
      <w:r>
        <w:t>Nerovnosť</w:t>
      </w:r>
      <w:r>
        <w:rPr>
          <w:spacing w:val="3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priečnom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pozdĺžnom</w:t>
      </w:r>
      <w:r>
        <w:rPr>
          <w:spacing w:val="36"/>
        </w:rPr>
        <w:t xml:space="preserve"> </w:t>
      </w:r>
      <w:r>
        <w:t>smere</w:t>
      </w:r>
    </w:p>
    <w:p w14:paraId="7AD927BE" w14:textId="7CDD7E4D" w:rsidR="007127CB" w:rsidRDefault="007127CB" w:rsidP="0075520B">
      <w:r>
        <w:t>Nerovnosť v priečnom i pozdĺžnom smere sa meria najjednoduchšie pomocou laty, pomocou</w:t>
      </w:r>
      <w:r>
        <w:rPr>
          <w:spacing w:val="1"/>
        </w:rPr>
        <w:t xml:space="preserve"> </w:t>
      </w:r>
      <w:r>
        <w:t>diagnostického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PROFILOGRAF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(podľa</w:t>
      </w:r>
      <w:r>
        <w:rPr>
          <w:spacing w:val="59"/>
        </w:rPr>
        <w:t xml:space="preserve"> </w:t>
      </w:r>
      <w:r>
        <w:t>metód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STN).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nerovnosti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uskutočňuje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056.</w:t>
      </w:r>
      <w:r>
        <w:rPr>
          <w:spacing w:val="58"/>
        </w:rPr>
        <w:t xml:space="preserve"> </w:t>
      </w:r>
      <w:r>
        <w:t>Vyjazdené</w:t>
      </w:r>
      <w:r>
        <w:rPr>
          <w:spacing w:val="59"/>
        </w:rPr>
        <w:t xml:space="preserve"> </w:t>
      </w:r>
      <w:r>
        <w:t>koľaje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hodnotené pre 1 m úseky. Každý 1 m úsek musí spĺňať požadované hodnoty za podmienky</w:t>
      </w:r>
      <w:r>
        <w:rPr>
          <w:spacing w:val="1"/>
        </w:rPr>
        <w:t xml:space="preserve"> </w:t>
      </w:r>
      <w:r>
        <w:t>správneho</w:t>
      </w:r>
      <w:r>
        <w:rPr>
          <w:spacing w:val="3"/>
        </w:rPr>
        <w:t xml:space="preserve"> </w:t>
      </w:r>
      <w:r>
        <w:t>návrhu</w:t>
      </w:r>
      <w:r>
        <w:rPr>
          <w:spacing w:val="6"/>
        </w:rPr>
        <w:t xml:space="preserve"> </w:t>
      </w:r>
      <w:r>
        <w:t>vozovky.</w:t>
      </w:r>
      <w:r>
        <w:rPr>
          <w:spacing w:val="8"/>
        </w:rPr>
        <w:t xml:space="preserve"> </w:t>
      </w:r>
      <w:r>
        <w:t>Správne</w:t>
      </w:r>
      <w:r>
        <w:rPr>
          <w:spacing w:val="6"/>
        </w:rPr>
        <w:t xml:space="preserve"> </w:t>
      </w:r>
      <w:r>
        <w:t>navrhnutá</w:t>
      </w:r>
      <w:r>
        <w:rPr>
          <w:spacing w:val="10"/>
        </w:rPr>
        <w:t xml:space="preserve"> </w:t>
      </w:r>
      <w:r>
        <w:t>vozovka</w:t>
      </w:r>
      <w:r>
        <w:rPr>
          <w:spacing w:val="6"/>
        </w:rPr>
        <w:t xml:space="preserve"> </w:t>
      </w:r>
      <w:r>
        <w:t>triedy</w:t>
      </w:r>
      <w:r>
        <w:rPr>
          <w:spacing w:val="3"/>
        </w:rPr>
        <w:t xml:space="preserve"> </w:t>
      </w:r>
      <w:r>
        <w:t>dopravného</w:t>
      </w:r>
      <w:r>
        <w:rPr>
          <w:spacing w:val="6"/>
        </w:rPr>
        <w:t xml:space="preserve"> </w:t>
      </w:r>
      <w:r>
        <w:t>zaťaženia</w:t>
      </w:r>
      <w:r>
        <w:rPr>
          <w:spacing w:val="3"/>
        </w:rPr>
        <w:t xml:space="preserve"> </w:t>
      </w:r>
      <w:r>
        <w:t>I.</w:t>
      </w:r>
      <w:r>
        <w:rPr>
          <w:spacing w:val="8"/>
        </w:rPr>
        <w:t xml:space="preserve"> </w:t>
      </w:r>
      <w:r>
        <w:t>a</w:t>
      </w:r>
    </w:p>
    <w:p w14:paraId="77D6995C" w14:textId="77777777" w:rsidR="007127CB" w:rsidRDefault="007127CB" w:rsidP="0075520B">
      <w:r>
        <w:t>II. a vozovka s celoročným priemerom počtu prejazdov ťažkých nákladných vozidiel v 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1"/>
        </w:rPr>
        <w:t xml:space="preserve"> </w:t>
      </w:r>
      <w:r>
        <w:t>&gt;</w:t>
      </w:r>
      <w:r>
        <w:rPr>
          <w:spacing w:val="1"/>
        </w:rPr>
        <w:t xml:space="preserve"> </w:t>
      </w:r>
      <w:r>
        <w:t>1501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charakterizuje</w:t>
      </w:r>
      <w:r>
        <w:rPr>
          <w:spacing w:val="1"/>
        </w:rPr>
        <w:t xml:space="preserve"> </w:t>
      </w:r>
      <w:r>
        <w:t>výpočtom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deformácií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metodiky</w:t>
      </w:r>
      <w:r>
        <w:rPr>
          <w:spacing w:val="1"/>
        </w:rPr>
        <w:t xml:space="preserve"> </w:t>
      </w:r>
      <w:r>
        <w:t>stanovenej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"/>
        </w:rPr>
        <w:t xml:space="preserve"> </w:t>
      </w:r>
      <w:r>
        <w:t>vozoviek</w:t>
      </w:r>
      <w:r>
        <w:rPr>
          <w:spacing w:val="1"/>
        </w:rPr>
        <w:t xml:space="preserve"> </w:t>
      </w:r>
      <w:r>
        <w:t>miestnych</w:t>
      </w:r>
      <w:r>
        <w:rPr>
          <w:spacing w:val="58"/>
        </w:rPr>
        <w:t xml:space="preserve"> </w:t>
      </w:r>
      <w:r>
        <w:t>komunikácií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roku</w:t>
      </w:r>
      <w:r>
        <w:rPr>
          <w:spacing w:val="58"/>
        </w:rPr>
        <w:t xml:space="preserve"> </w:t>
      </w:r>
      <w:r>
        <w:t>1987,</w:t>
      </w:r>
      <w:r>
        <w:rPr>
          <w:spacing w:val="59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kritériom</w:t>
      </w:r>
      <w:r>
        <w:rPr>
          <w:spacing w:val="47"/>
        </w:rPr>
        <w:t xml:space="preserve"> </w:t>
      </w:r>
      <w:r>
        <w:t>správneho</w:t>
      </w:r>
      <w:r>
        <w:rPr>
          <w:spacing w:val="48"/>
        </w:rPr>
        <w:t xml:space="preserve"> </w:t>
      </w:r>
      <w:r>
        <w:t>návrhu</w:t>
      </w:r>
      <w:r>
        <w:rPr>
          <w:spacing w:val="45"/>
        </w:rPr>
        <w:t xml:space="preserve"> </w:t>
      </w:r>
      <w:r>
        <w:t>je</w:t>
      </w:r>
      <w:r>
        <w:rPr>
          <w:spacing w:val="44"/>
        </w:rPr>
        <w:t xml:space="preserve"> </w:t>
      </w:r>
      <w:r>
        <w:t>trvalá</w:t>
      </w:r>
      <w:r>
        <w:rPr>
          <w:spacing w:val="48"/>
        </w:rPr>
        <w:t xml:space="preserve"> </w:t>
      </w:r>
      <w:r>
        <w:t>deformácia</w:t>
      </w:r>
      <w:r>
        <w:rPr>
          <w:spacing w:val="45"/>
        </w:rPr>
        <w:t xml:space="preserve"> </w:t>
      </w:r>
      <w:r>
        <w:t>TD</w:t>
      </w:r>
      <w:r>
        <w:rPr>
          <w:spacing w:val="44"/>
        </w:rPr>
        <w:t xml:space="preserve"> </w:t>
      </w:r>
      <w:r>
        <w:t>I,</w:t>
      </w:r>
      <w:r>
        <w:rPr>
          <w:spacing w:val="47"/>
        </w:rPr>
        <w:t xml:space="preserve"> </w:t>
      </w:r>
      <w:r>
        <w:t>ktorej</w:t>
      </w:r>
      <w:r>
        <w:rPr>
          <w:spacing w:val="48"/>
        </w:rPr>
        <w:t xml:space="preserve"> </w:t>
      </w:r>
      <w:r>
        <w:t>hodnota</w:t>
      </w:r>
      <w:r>
        <w:rPr>
          <w:spacing w:val="44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byť</w:t>
      </w:r>
      <w:r>
        <w:rPr>
          <w:spacing w:val="47"/>
        </w:rPr>
        <w:t xml:space="preserve"> </w:t>
      </w:r>
      <w:r>
        <w:t>menšia</w:t>
      </w:r>
      <w:r>
        <w:rPr>
          <w:spacing w:val="4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2"/>
        </w:rPr>
        <w:t xml:space="preserve"> </w:t>
      </w:r>
      <w:r>
        <w:t>mm.</w:t>
      </w:r>
    </w:p>
    <w:p w14:paraId="7EC649A4" w14:textId="77777777" w:rsidR="007127CB" w:rsidRDefault="007127CB" w:rsidP="0075520B">
      <w:r>
        <w:t>Táto</w:t>
      </w:r>
      <w:r>
        <w:rPr>
          <w:spacing w:val="39"/>
        </w:rPr>
        <w:t xml:space="preserve"> </w:t>
      </w:r>
      <w:r>
        <w:t>vozovka</w:t>
      </w:r>
      <w:r>
        <w:rPr>
          <w:spacing w:val="39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vyššie</w:t>
      </w:r>
      <w:r>
        <w:rPr>
          <w:spacing w:val="35"/>
        </w:rPr>
        <w:t xml:space="preserve"> </w:t>
      </w:r>
      <w:r>
        <w:t>uvedenej</w:t>
      </w:r>
      <w:r>
        <w:rPr>
          <w:spacing w:val="41"/>
        </w:rPr>
        <w:t xml:space="preserve"> </w:t>
      </w:r>
      <w:r>
        <w:t>podmienky</w:t>
      </w:r>
      <w:r>
        <w:rPr>
          <w:spacing w:val="32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spĺňať</w:t>
      </w:r>
      <w:r>
        <w:rPr>
          <w:spacing w:val="38"/>
        </w:rPr>
        <w:t xml:space="preserve"> </w:t>
      </w:r>
      <w:r>
        <w:t>kritériá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tabuľke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1.</w:t>
      </w:r>
    </w:p>
    <w:p w14:paraId="18041616" w14:textId="77777777" w:rsidR="007127CB" w:rsidRDefault="007127CB" w:rsidP="007127CB">
      <w:pPr>
        <w:spacing w:before="127"/>
        <w:ind w:right="816"/>
        <w:jc w:val="right"/>
        <w:rPr>
          <w:sz w:val="20"/>
        </w:rPr>
      </w:pPr>
      <w:r>
        <w:rPr>
          <w:sz w:val="20"/>
        </w:rPr>
        <w:t>Tabuľka</w:t>
      </w:r>
      <w:r>
        <w:rPr>
          <w:spacing w:val="25"/>
          <w:sz w:val="20"/>
        </w:rPr>
        <w:t xml:space="preserve"> </w:t>
      </w:r>
      <w:r>
        <w:rPr>
          <w:sz w:val="20"/>
        </w:rPr>
        <w:t>č.</w:t>
      </w:r>
      <w:r>
        <w:rPr>
          <w:spacing w:val="30"/>
          <w:sz w:val="20"/>
        </w:rPr>
        <w:t xml:space="preserve"> </w:t>
      </w:r>
      <w:r>
        <w:rPr>
          <w:sz w:val="20"/>
        </w:rPr>
        <w:t>1</w:t>
      </w:r>
    </w:p>
    <w:p w14:paraId="6FD0070E" w14:textId="77777777" w:rsidR="007127CB" w:rsidRDefault="007127CB" w:rsidP="007127CB">
      <w:pPr>
        <w:pStyle w:val="Zkladntext"/>
        <w:spacing w:before="5"/>
        <w:rPr>
          <w:sz w:val="10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1135"/>
        <w:gridCol w:w="991"/>
        <w:gridCol w:w="993"/>
        <w:gridCol w:w="991"/>
        <w:gridCol w:w="993"/>
        <w:gridCol w:w="1132"/>
      </w:tblGrid>
      <w:tr w:rsidR="007127CB" w14:paraId="090AD37A" w14:textId="77777777" w:rsidTr="00E46487">
        <w:trPr>
          <w:trHeight w:val="351"/>
        </w:trPr>
        <w:tc>
          <w:tcPr>
            <w:tcW w:w="2419" w:type="dxa"/>
          </w:tcPr>
          <w:p w14:paraId="1AABA5B7" w14:textId="77777777" w:rsidR="007127CB" w:rsidRDefault="007127CB" w:rsidP="00E46487">
            <w:pPr>
              <w:pStyle w:val="TableParagraph"/>
              <w:spacing w:before="4"/>
              <w:ind w:left="69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35" w:type="dxa"/>
            <w:tcBorders>
              <w:right w:val="single" w:sz="8" w:space="0" w:color="000000"/>
            </w:tcBorders>
          </w:tcPr>
          <w:p w14:paraId="46011A3F" w14:textId="77777777" w:rsidR="007127CB" w:rsidRDefault="007127CB" w:rsidP="00E46487">
            <w:pPr>
              <w:pStyle w:val="TableParagraph"/>
              <w:spacing w:before="4"/>
              <w:ind w:left="125" w:right="110"/>
              <w:jc w:val="center"/>
              <w:rPr>
                <w:sz w:val="20"/>
              </w:rPr>
            </w:pPr>
            <w:r>
              <w:rPr>
                <w:sz w:val="20"/>
              </w:rPr>
              <w:t>Prevzatie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3358C8A4" w14:textId="77777777" w:rsidR="007127CB" w:rsidRDefault="007127CB" w:rsidP="00E46487">
            <w:pPr>
              <w:pStyle w:val="TableParagraph"/>
              <w:spacing w:before="4"/>
              <w:ind w:left="189" w:right="16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rok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701608AD" w14:textId="77777777" w:rsidR="007127CB" w:rsidRDefault="007127CB" w:rsidP="00E46487">
            <w:pPr>
              <w:pStyle w:val="TableParagraph"/>
              <w:spacing w:before="4"/>
              <w:ind w:left="197" w:right="16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1857D188" w14:textId="77777777" w:rsidR="007127CB" w:rsidRDefault="007127CB" w:rsidP="00E46487">
            <w:pPr>
              <w:pStyle w:val="TableParagraph"/>
              <w:spacing w:before="4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7C0E0B78" w14:textId="77777777" w:rsidR="007127CB" w:rsidRDefault="007127CB" w:rsidP="00E46487">
            <w:pPr>
              <w:pStyle w:val="TableParagraph"/>
              <w:spacing w:before="4"/>
              <w:ind w:left="209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1132" w:type="dxa"/>
            <w:tcBorders>
              <w:left w:val="single" w:sz="8" w:space="0" w:color="000000"/>
            </w:tcBorders>
          </w:tcPr>
          <w:p w14:paraId="41DAFC38" w14:textId="77777777" w:rsidR="007127CB" w:rsidRDefault="007127CB" w:rsidP="00E46487">
            <w:pPr>
              <w:pStyle w:val="TableParagraph"/>
              <w:spacing w:before="4"/>
              <w:ind w:left="0" w:right="18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rokov</w:t>
            </w:r>
          </w:p>
        </w:tc>
      </w:tr>
      <w:tr w:rsidR="007127CB" w14:paraId="492825E5" w14:textId="77777777" w:rsidTr="00E46487">
        <w:trPr>
          <w:trHeight w:val="349"/>
        </w:trPr>
        <w:tc>
          <w:tcPr>
            <w:tcW w:w="2419" w:type="dxa"/>
            <w:tcBorders>
              <w:bottom w:val="single" w:sz="8" w:space="0" w:color="000000"/>
            </w:tcBorders>
          </w:tcPr>
          <w:p w14:paraId="7F5FAEB5" w14:textId="77777777" w:rsidR="007127CB" w:rsidRDefault="007127CB" w:rsidP="00E46487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Vyjazdené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koľaje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(mm)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14:paraId="14BE4939" w14:textId="77777777" w:rsidR="007127CB" w:rsidRDefault="007127CB" w:rsidP="00E46487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BBFBC" w14:textId="77777777" w:rsidR="007127CB" w:rsidRDefault="007127CB" w:rsidP="00E46487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6,0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779B2" w14:textId="77777777" w:rsidR="007127CB" w:rsidRDefault="007127CB" w:rsidP="00E46487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7,0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478CF" w14:textId="77777777" w:rsidR="007127CB" w:rsidRDefault="007127CB" w:rsidP="00E46487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B5A30" w14:textId="77777777" w:rsidR="007127CB" w:rsidRDefault="007127CB" w:rsidP="00E46487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9,0</w:t>
            </w:r>
          </w:p>
        </w:tc>
        <w:tc>
          <w:tcPr>
            <w:tcW w:w="1132" w:type="dxa"/>
            <w:tcBorders>
              <w:left w:val="single" w:sz="8" w:space="0" w:color="000000"/>
              <w:bottom w:val="single" w:sz="8" w:space="0" w:color="000000"/>
            </w:tcBorders>
          </w:tcPr>
          <w:p w14:paraId="6CEFDE18" w14:textId="77777777" w:rsidR="007127CB" w:rsidRDefault="007127CB" w:rsidP="00E46487">
            <w:pPr>
              <w:pStyle w:val="TableParagraph"/>
              <w:spacing w:before="2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</w:p>
        </w:tc>
      </w:tr>
      <w:tr w:rsidR="007127CB" w14:paraId="5B59535E" w14:textId="77777777" w:rsidTr="00E46487">
        <w:trPr>
          <w:trHeight w:val="375"/>
        </w:trPr>
        <w:tc>
          <w:tcPr>
            <w:tcW w:w="2419" w:type="dxa"/>
            <w:tcBorders>
              <w:top w:val="single" w:sz="8" w:space="0" w:color="000000"/>
            </w:tcBorders>
          </w:tcPr>
          <w:p w14:paraId="2442A0AE" w14:textId="77777777" w:rsidR="007127CB" w:rsidRDefault="007127CB" w:rsidP="00E46487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IRI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(m.km</w:t>
            </w:r>
            <w:r>
              <w:rPr>
                <w:position w:val="6"/>
                <w:sz w:val="13"/>
              </w:rPr>
              <w:t>-1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</w:tcPr>
          <w:p w14:paraId="2B1AE890" w14:textId="77777777" w:rsidR="007127CB" w:rsidRDefault="007127CB" w:rsidP="00E46487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1,9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2589C60" w14:textId="77777777" w:rsidR="007127CB" w:rsidRDefault="007127CB" w:rsidP="00E46487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C73F454" w14:textId="77777777" w:rsidR="007127CB" w:rsidRDefault="007127CB" w:rsidP="00E46487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71121B" w14:textId="77777777" w:rsidR="007127CB" w:rsidRDefault="007127CB" w:rsidP="00E46487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D07C9B" w14:textId="77777777" w:rsidR="007127CB" w:rsidRDefault="007127CB" w:rsidP="00E46487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</w:tcBorders>
          </w:tcPr>
          <w:p w14:paraId="14494E9B" w14:textId="77777777" w:rsidR="007127CB" w:rsidRDefault="007127CB" w:rsidP="00E46487">
            <w:pPr>
              <w:pStyle w:val="TableParagraph"/>
              <w:spacing w:before="2"/>
              <w:ind w:left="0" w:right="298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3,3</w:t>
            </w:r>
          </w:p>
        </w:tc>
      </w:tr>
    </w:tbl>
    <w:p w14:paraId="0CE02CCC" w14:textId="77777777" w:rsidR="007127CB" w:rsidRDefault="007127CB" w:rsidP="007127CB">
      <w:pPr>
        <w:pStyle w:val="Zkladntext"/>
        <w:spacing w:before="3"/>
        <w:rPr>
          <w:sz w:val="21"/>
        </w:rPr>
      </w:pPr>
    </w:p>
    <w:p w14:paraId="0F2333F4" w14:textId="77777777" w:rsidR="007127CB" w:rsidRDefault="007127CB" w:rsidP="0075520B">
      <w:r>
        <w:t>Nerovnosť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pozdĺžnom</w:t>
      </w:r>
      <w:r>
        <w:rPr>
          <w:spacing w:val="1"/>
        </w:rPr>
        <w:t xml:space="preserve"> </w:t>
      </w:r>
      <w:r>
        <w:t>smere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vyjadruje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indexu</w:t>
      </w:r>
      <w:r>
        <w:rPr>
          <w:spacing w:val="1"/>
        </w:rPr>
        <w:t xml:space="preserve"> </w:t>
      </w:r>
      <w:r>
        <w:t>IRI.</w:t>
      </w:r>
      <w:r>
        <w:rPr>
          <w:spacing w:val="1"/>
        </w:rPr>
        <w:t xml:space="preserve"> </w:t>
      </w:r>
      <w:r>
        <w:t>Index</w:t>
      </w:r>
      <w:r>
        <w:rPr>
          <w:spacing w:val="1"/>
        </w:rPr>
        <w:t xml:space="preserve"> </w:t>
      </w:r>
      <w:r>
        <w:t>IRI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správneho</w:t>
      </w:r>
      <w:r>
        <w:rPr>
          <w:spacing w:val="28"/>
        </w:rPr>
        <w:t xml:space="preserve"> </w:t>
      </w:r>
      <w:r>
        <w:t>návrhu</w:t>
      </w:r>
      <w:r>
        <w:rPr>
          <w:spacing w:val="32"/>
        </w:rPr>
        <w:t xml:space="preserve"> </w:t>
      </w:r>
      <w:r>
        <w:t>vozovky</w:t>
      </w:r>
      <w:r>
        <w:rPr>
          <w:spacing w:val="26"/>
        </w:rPr>
        <w:t xml:space="preserve"> </w:t>
      </w:r>
      <w:r>
        <w:t>musí</w:t>
      </w:r>
      <w:r>
        <w:rPr>
          <w:spacing w:val="28"/>
        </w:rPr>
        <w:t xml:space="preserve"> </w:t>
      </w:r>
      <w:r>
        <w:t>spĺňať</w:t>
      </w:r>
      <w:r>
        <w:rPr>
          <w:spacing w:val="33"/>
        </w:rPr>
        <w:t xml:space="preserve"> </w:t>
      </w:r>
      <w:r>
        <w:t>požadované</w:t>
      </w:r>
      <w:r>
        <w:rPr>
          <w:spacing w:val="28"/>
        </w:rPr>
        <w:t xml:space="preserve"> </w:t>
      </w:r>
      <w:r>
        <w:t>hodnoty</w:t>
      </w:r>
      <w:r>
        <w:rPr>
          <w:spacing w:val="30"/>
        </w:rPr>
        <w:t xml:space="preserve"> </w:t>
      </w:r>
      <w:r>
        <w:t>uvedené</w:t>
      </w:r>
      <w:r>
        <w:rPr>
          <w:spacing w:val="29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tabuľke</w:t>
      </w:r>
      <w:r>
        <w:rPr>
          <w:spacing w:val="29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1.</w:t>
      </w:r>
    </w:p>
    <w:p w14:paraId="548CC0B3" w14:textId="77777777" w:rsidR="007127CB" w:rsidRDefault="007127CB" w:rsidP="005E6518">
      <w:pPr>
        <w:pStyle w:val="Odsekzoznamu"/>
        <w:widowControl w:val="0"/>
        <w:numPr>
          <w:ilvl w:val="0"/>
          <w:numId w:val="29"/>
        </w:numPr>
        <w:tabs>
          <w:tab w:val="left" w:pos="899"/>
        </w:tabs>
        <w:autoSpaceDE w:val="0"/>
        <w:autoSpaceDN w:val="0"/>
        <w:spacing w:before="119" w:after="0"/>
        <w:contextualSpacing w:val="0"/>
        <w:jc w:val="left"/>
      </w:pPr>
      <w:r>
        <w:t>Drsnosť</w:t>
      </w:r>
    </w:p>
    <w:p w14:paraId="36C9818C" w14:textId="77777777" w:rsidR="007127CB" w:rsidRDefault="007127CB" w:rsidP="007127CB">
      <w:pPr>
        <w:pStyle w:val="Zkladntext"/>
        <w:spacing w:before="123" w:line="244" w:lineRule="auto"/>
        <w:ind w:right="525"/>
      </w:pPr>
      <w:r>
        <w:t>Drsnosť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zariadenia</w:t>
      </w:r>
      <w:r>
        <w:rPr>
          <w:spacing w:val="59"/>
        </w:rPr>
        <w:t xml:space="preserve"> </w:t>
      </w:r>
      <w:r>
        <w:t>SKIDDOMETER.</w:t>
      </w:r>
      <w:r>
        <w:rPr>
          <w:spacing w:val="59"/>
        </w:rPr>
        <w:t xml:space="preserve"> </w:t>
      </w:r>
      <w:r>
        <w:t>Meranie</w:t>
      </w:r>
      <w:r>
        <w:rPr>
          <w:spacing w:val="-56"/>
        </w:rPr>
        <w:t xml:space="preserve"> </w:t>
      </w:r>
      <w:r>
        <w:t>drsnosti</w:t>
      </w:r>
      <w:r>
        <w:rPr>
          <w:spacing w:val="20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uskutočňuje</w:t>
      </w:r>
      <w:r>
        <w:rPr>
          <w:spacing w:val="22"/>
        </w:rPr>
        <w:t xml:space="preserve"> </w:t>
      </w:r>
      <w:r>
        <w:t>podľa</w:t>
      </w:r>
      <w:r>
        <w:rPr>
          <w:spacing w:val="22"/>
        </w:rPr>
        <w:t xml:space="preserve"> </w:t>
      </w:r>
      <w:r>
        <w:t>TP</w:t>
      </w:r>
      <w:r>
        <w:rPr>
          <w:spacing w:val="24"/>
        </w:rPr>
        <w:t xml:space="preserve"> </w:t>
      </w:r>
      <w:r>
        <w:t>025.</w:t>
      </w:r>
      <w:r>
        <w:rPr>
          <w:spacing w:val="24"/>
        </w:rPr>
        <w:t xml:space="preserve"> </w:t>
      </w:r>
      <w:r>
        <w:t>Drsnosť</w:t>
      </w:r>
      <w:r>
        <w:rPr>
          <w:spacing w:val="24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vyjadruje</w:t>
      </w:r>
      <w:r>
        <w:rPr>
          <w:spacing w:val="25"/>
        </w:rPr>
        <w:t xml:space="preserve"> </w:t>
      </w:r>
      <w:r>
        <w:t>parametrom</w:t>
      </w:r>
      <w:r>
        <w:rPr>
          <w:spacing w:val="27"/>
        </w:rPr>
        <w:t xml:space="preserve"> </w:t>
      </w:r>
      <w:r>
        <w:t>Mu.</w:t>
      </w:r>
    </w:p>
    <w:p w14:paraId="6B7BAEA0" w14:textId="77777777" w:rsidR="007127CB" w:rsidRDefault="007127CB" w:rsidP="0075520B">
      <w:r>
        <w:lastRenderedPageBreak/>
        <w:t>Hodnota</w:t>
      </w:r>
      <w:r>
        <w:rPr>
          <w:spacing w:val="19"/>
        </w:rPr>
        <w:t xml:space="preserve"> </w:t>
      </w:r>
      <w:r>
        <w:t>drsnosti</w:t>
      </w:r>
      <w:r>
        <w:rPr>
          <w:spacing w:val="21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spĺňať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rýchlosť</w:t>
      </w:r>
      <w:r>
        <w:rPr>
          <w:spacing w:val="21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80</w:t>
      </w:r>
      <w:r>
        <w:rPr>
          <w:spacing w:val="19"/>
        </w:rPr>
        <w:t xml:space="preserve"> </w:t>
      </w:r>
      <w:r>
        <w:t>km/h</w:t>
      </w:r>
      <w:r>
        <w:rPr>
          <w:spacing w:val="19"/>
        </w:rPr>
        <w:t xml:space="preserve"> </w:t>
      </w:r>
      <w:r>
        <w:t>požiadavku</w:t>
      </w:r>
      <w:r>
        <w:rPr>
          <w:spacing w:val="22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0,66.</w:t>
      </w:r>
      <w:r>
        <w:rPr>
          <w:spacing w:val="21"/>
        </w:rPr>
        <w:t xml:space="preserve"> </w:t>
      </w:r>
      <w:r>
        <w:t>Táto</w:t>
      </w:r>
      <w:r>
        <w:rPr>
          <w:spacing w:val="-56"/>
        </w:rPr>
        <w:t xml:space="preserve"> </w:t>
      </w:r>
      <w:r>
        <w:t>podmienka</w:t>
      </w:r>
      <w:r>
        <w:rPr>
          <w:spacing w:val="17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diaľnice,</w:t>
      </w:r>
      <w:r>
        <w:rPr>
          <w:spacing w:val="20"/>
        </w:rPr>
        <w:t xml:space="preserve"> </w:t>
      </w:r>
      <w:r>
        <w:t>rýchlostné</w:t>
      </w:r>
      <w:r>
        <w:rPr>
          <w:spacing w:val="18"/>
        </w:rPr>
        <w:t xml:space="preserve"> </w:t>
      </w:r>
      <w:r>
        <w:t>cesty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cesty</w:t>
      </w:r>
      <w:r>
        <w:rPr>
          <w:spacing w:val="16"/>
        </w:rPr>
        <w:t xml:space="preserve"> </w:t>
      </w:r>
      <w:r>
        <w:t>I.</w:t>
      </w:r>
      <w:r>
        <w:rPr>
          <w:spacing w:val="20"/>
        </w:rPr>
        <w:t xml:space="preserve"> </w:t>
      </w:r>
      <w:r>
        <w:t>triedy.</w:t>
      </w:r>
    </w:p>
    <w:p w14:paraId="02E71701" w14:textId="77777777" w:rsidR="007127CB" w:rsidRDefault="007127CB" w:rsidP="005E6518">
      <w:pPr>
        <w:pStyle w:val="Odsekzoznamu"/>
        <w:widowControl w:val="0"/>
        <w:numPr>
          <w:ilvl w:val="0"/>
          <w:numId w:val="29"/>
        </w:numPr>
        <w:tabs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t>Iné</w:t>
      </w:r>
      <w:r>
        <w:rPr>
          <w:spacing w:val="38"/>
        </w:rPr>
        <w:t xml:space="preserve"> </w:t>
      </w:r>
      <w:r>
        <w:t>nedostatky,</w:t>
      </w:r>
      <w:r>
        <w:rPr>
          <w:spacing w:val="45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6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povrchu</w:t>
      </w:r>
    </w:p>
    <w:p w14:paraId="1EC7EA9A" w14:textId="77777777" w:rsidR="0075520B" w:rsidRDefault="0075520B" w:rsidP="0075520B"/>
    <w:p w14:paraId="5B3369AC" w14:textId="260EBF26" w:rsidR="007127CB" w:rsidRDefault="007127CB" w:rsidP="0075520B">
      <w:r>
        <w:t>Iné</w:t>
      </w:r>
      <w:r>
        <w:rPr>
          <w:spacing w:val="1"/>
        </w:rPr>
        <w:t xml:space="preserve"> </w:t>
      </w:r>
      <w:r>
        <w:t>prípadné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doplnkových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pevne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vozovke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 jej</w:t>
      </w:r>
      <w:r>
        <w:rPr>
          <w:spacing w:val="1"/>
        </w:rPr>
        <w:t xml:space="preserve"> </w:t>
      </w:r>
      <w:r>
        <w:t>bezprostrednej</w:t>
      </w:r>
      <w:r>
        <w:rPr>
          <w:spacing w:val="1"/>
        </w:rPr>
        <w:t xml:space="preserve"> </w:t>
      </w:r>
      <w:r>
        <w:t>blízkosti sú definované</w:t>
      </w:r>
      <w:r>
        <w:rPr>
          <w:spacing w:val="1"/>
        </w:rPr>
        <w:t xml:space="preserve"> </w:t>
      </w:r>
      <w:r>
        <w:t>v ZP alebo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ZTKP.</w:t>
      </w:r>
      <w:r>
        <w:rPr>
          <w:spacing w:val="1"/>
        </w:rPr>
        <w:t xml:space="preserve"> </w:t>
      </w:r>
      <w:r>
        <w:t>Náprava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nedostatkov</w:t>
      </w:r>
      <w:r>
        <w:rPr>
          <w:spacing w:val="1"/>
        </w:rPr>
        <w:t xml:space="preserve"> </w:t>
      </w:r>
      <w:r>
        <w:t>(ktorými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trhliny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povrchoch</w:t>
      </w:r>
      <w:r>
        <w:rPr>
          <w:spacing w:val="59"/>
        </w:rPr>
        <w:t xml:space="preserve"> </w:t>
      </w:r>
      <w:r>
        <w:t>vozovky,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žľaboch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rímsach,</w:t>
      </w:r>
      <w:r>
        <w:rPr>
          <w:spacing w:val="59"/>
        </w:rPr>
        <w:t xml:space="preserve"> </w:t>
      </w:r>
      <w:r>
        <w:t>poruchy</w:t>
      </w:r>
      <w:r>
        <w:rPr>
          <w:spacing w:val="59"/>
        </w:rPr>
        <w:t xml:space="preserve"> </w:t>
      </w:r>
      <w:r>
        <w:t>povrchových</w:t>
      </w:r>
      <w:r>
        <w:rPr>
          <w:spacing w:val="59"/>
        </w:rPr>
        <w:t xml:space="preserve"> </w:t>
      </w:r>
      <w:r>
        <w:t>úprav</w:t>
      </w:r>
      <w:r>
        <w:rPr>
          <w:spacing w:val="59"/>
        </w:rPr>
        <w:t xml:space="preserve"> </w:t>
      </w:r>
      <w:r>
        <w:t>zábradlia,</w:t>
      </w:r>
      <w:r>
        <w:rPr>
          <w:spacing w:val="59"/>
        </w:rPr>
        <w:t xml:space="preserve"> </w:t>
      </w:r>
      <w:r>
        <w:t>portálov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značenia,</w:t>
      </w:r>
      <w:r>
        <w:rPr>
          <w:spacing w:val="1"/>
        </w:rPr>
        <w:t xml:space="preserve"> </w:t>
      </w:r>
      <w:r>
        <w:t>zvodidiel,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pod.)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stanovená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príslušnom</w:t>
      </w:r>
      <w:r>
        <w:rPr>
          <w:spacing w:val="59"/>
        </w:rPr>
        <w:t xml:space="preserve"> </w:t>
      </w:r>
      <w:r>
        <w:t>technologickom</w:t>
      </w:r>
      <w:r>
        <w:rPr>
          <w:spacing w:val="59"/>
        </w:rPr>
        <w:t xml:space="preserve"> </w:t>
      </w:r>
      <w:r>
        <w:t>predpise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zdokladovaná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1"/>
        </w:rPr>
        <w:t xml:space="preserve"> </w:t>
      </w:r>
      <w:r>
        <w:t>konaní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manuáli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prevádzkovom</w:t>
      </w:r>
      <w:r>
        <w:rPr>
          <w:spacing w:val="23"/>
        </w:rPr>
        <w:t xml:space="preserve"> </w:t>
      </w:r>
      <w:r>
        <w:t>poriadku,</w:t>
      </w:r>
      <w:r>
        <w:rPr>
          <w:spacing w:val="23"/>
        </w:rPr>
        <w:t xml:space="preserve"> </w:t>
      </w:r>
      <w:r>
        <w:t>potvrdenom</w:t>
      </w:r>
      <w:r>
        <w:rPr>
          <w:spacing w:val="24"/>
        </w:rPr>
        <w:t xml:space="preserve"> </w:t>
      </w:r>
      <w:r>
        <w:t>zhotoviteľom</w:t>
      </w:r>
      <w:r>
        <w:rPr>
          <w:spacing w:val="23"/>
        </w:rPr>
        <w:t xml:space="preserve"> </w:t>
      </w:r>
      <w:r>
        <w:t>aj</w:t>
      </w:r>
      <w:r>
        <w:rPr>
          <w:spacing w:val="21"/>
        </w:rPr>
        <w:t xml:space="preserve"> </w:t>
      </w:r>
      <w:r>
        <w:t>odberateľom.</w:t>
      </w:r>
    </w:p>
    <w:p w14:paraId="1E4D4A17" w14:textId="77777777" w:rsidR="007127CB" w:rsidRPr="0075520B" w:rsidRDefault="007127CB" w:rsidP="0075520B">
      <w:pPr>
        <w:pStyle w:val="Nadpis2"/>
      </w:pPr>
      <w:bookmarkStart w:id="91" w:name="_TOC_250098"/>
      <w:bookmarkStart w:id="92" w:name="_Toc178188217"/>
      <w:bookmarkEnd w:id="91"/>
      <w:r w:rsidRPr="0075520B">
        <w:t>STAVENISKO</w:t>
      </w:r>
      <w:bookmarkEnd w:id="92"/>
    </w:p>
    <w:p w14:paraId="66B69E17" w14:textId="77777777" w:rsidR="007127CB" w:rsidRDefault="007127CB" w:rsidP="0075520B">
      <w:r>
        <w:t>Podľa</w:t>
      </w:r>
      <w:r>
        <w:rPr>
          <w:spacing w:val="53"/>
        </w:rPr>
        <w:t xml:space="preserve"> </w:t>
      </w:r>
      <w:r>
        <w:t>ustanovení</w:t>
      </w:r>
      <w:r>
        <w:rPr>
          <w:spacing w:val="53"/>
        </w:rPr>
        <w:t xml:space="preserve"> </w:t>
      </w:r>
      <w:r>
        <w:t>v</w:t>
      </w:r>
      <w:r>
        <w:rPr>
          <w:spacing w:val="51"/>
        </w:rPr>
        <w:t xml:space="preserve"> </w:t>
      </w:r>
      <w:r>
        <w:rPr>
          <w:u w:val="single"/>
        </w:rPr>
        <w:t>§</w:t>
      </w:r>
      <w:r>
        <w:rPr>
          <w:spacing w:val="51"/>
          <w:u w:val="single"/>
        </w:rPr>
        <w:t xml:space="preserve"> </w:t>
      </w:r>
      <w:r>
        <w:rPr>
          <w:u w:val="single"/>
        </w:rPr>
        <w:t>43i</w:t>
      </w:r>
      <w:r>
        <w:rPr>
          <w:spacing w:val="5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51"/>
          <w:u w:val="single"/>
        </w:rPr>
        <w:t xml:space="preserve"> </w:t>
      </w:r>
      <w:r>
        <w:rPr>
          <w:u w:val="single"/>
        </w:rPr>
        <w:t>č.</w:t>
      </w:r>
      <w:r>
        <w:rPr>
          <w:spacing w:val="55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54"/>
          <w:u w:val="single"/>
        </w:rPr>
        <w:t xml:space="preserve"> </w:t>
      </w:r>
      <w:r>
        <w:rPr>
          <w:u w:val="single"/>
        </w:rPr>
        <w:t>Zb.</w:t>
      </w:r>
      <w:r>
        <w:rPr>
          <w:spacing w:val="53"/>
        </w:rPr>
        <w:t xml:space="preserve"> </w:t>
      </w:r>
      <w:r>
        <w:t>má</w:t>
      </w:r>
      <w:r>
        <w:rPr>
          <w:spacing w:val="51"/>
        </w:rPr>
        <w:t xml:space="preserve"> </w:t>
      </w:r>
      <w:r>
        <w:t>byť</w:t>
      </w:r>
      <w:r>
        <w:rPr>
          <w:spacing w:val="56"/>
        </w:rPr>
        <w:t xml:space="preserve"> </w:t>
      </w:r>
      <w:r>
        <w:t>priestor</w:t>
      </w:r>
      <w:r>
        <w:rPr>
          <w:spacing w:val="53"/>
        </w:rPr>
        <w:t xml:space="preserve"> </w:t>
      </w:r>
      <w:r>
        <w:t>staveniska</w:t>
      </w:r>
      <w:r>
        <w:rPr>
          <w:spacing w:val="54"/>
        </w:rPr>
        <w:t xml:space="preserve"> </w:t>
      </w:r>
      <w:r>
        <w:t>zabezpečený</w:t>
      </w:r>
      <w:r>
        <w:rPr>
          <w:spacing w:val="-56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nasledovných</w:t>
      </w:r>
      <w:r>
        <w:rPr>
          <w:spacing w:val="14"/>
        </w:rPr>
        <w:t xml:space="preserve"> </w:t>
      </w:r>
      <w:r>
        <w:t>požiadaviek:</w:t>
      </w:r>
    </w:p>
    <w:p w14:paraId="06DBCDB2" w14:textId="77777777" w:rsidR="007127CB" w:rsidRDefault="007127CB" w:rsidP="005E6518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117" w:after="0" w:line="242" w:lineRule="auto"/>
        <w:ind w:right="106" w:hanging="360"/>
        <w:contextualSpacing w:val="0"/>
      </w:pPr>
      <w:r>
        <w:t>objednávateľ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dátumom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58"/>
          <w:u w:val="single"/>
        </w:rPr>
        <w:t xml:space="preserve"> </w:t>
      </w:r>
      <w:r>
        <w:rPr>
          <w:u w:val="single"/>
        </w:rPr>
        <w:t>čl.</w:t>
      </w:r>
      <w:r>
        <w:rPr>
          <w:spacing w:val="59"/>
          <w:u w:val="single"/>
        </w:rPr>
        <w:t xml:space="preserve"> </w:t>
      </w:r>
      <w:r>
        <w:rPr>
          <w:u w:val="single"/>
        </w:rPr>
        <w:t>1.1.3.1</w:t>
      </w:r>
      <w:r>
        <w:rPr>
          <w:spacing w:val="58"/>
          <w:u w:val="single"/>
        </w:rPr>
        <w:t xml:space="preserve"> </w:t>
      </w:r>
      <w:r>
        <w:rPr>
          <w:u w:val="single"/>
        </w:rPr>
        <w:t>FIDIC</w:t>
      </w:r>
      <w:r>
        <w:rPr>
          <w:spacing w:val="59"/>
        </w:rPr>
        <w:t xml:space="preserve"> </w:t>
      </w:r>
      <w:r>
        <w:t>t.j.</w:t>
      </w:r>
      <w:r>
        <w:rPr>
          <w:spacing w:val="58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posledným</w:t>
      </w:r>
      <w:r>
        <w:rPr>
          <w:spacing w:val="1"/>
        </w:rPr>
        <w:t xml:space="preserve"> </w:t>
      </w:r>
      <w:r>
        <w:t>dňom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predloženie</w:t>
      </w:r>
      <w:r>
        <w:rPr>
          <w:spacing w:val="1"/>
        </w:rPr>
        <w:t xml:space="preserve"> </w:t>
      </w:r>
      <w:r>
        <w:t>ponuky)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informáciu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dôležité</w:t>
      </w:r>
      <w:r>
        <w:rPr>
          <w:spacing w:val="1"/>
        </w:rPr>
        <w:t xml:space="preserve"> </w:t>
      </w:r>
      <w:r>
        <w:t>údaje,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stavenisku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1"/>
        </w:rPr>
        <w:t xml:space="preserve"> </w:t>
      </w:r>
      <w:r>
        <w:rPr>
          <w:u w:val="single"/>
        </w:rPr>
        <w:t>1.1.6.7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hydrologických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pomeroch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stavenisku,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ekologických</w:t>
      </w:r>
      <w:r>
        <w:rPr>
          <w:spacing w:val="1"/>
        </w:rPr>
        <w:t xml:space="preserve"> </w:t>
      </w:r>
      <w:r>
        <w:t>hľadísk;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dá</w:t>
      </w:r>
      <w:r>
        <w:rPr>
          <w:spacing w:val="1"/>
        </w:rPr>
        <w:t xml:space="preserve"> </w:t>
      </w:r>
      <w:r>
        <w:t>podobným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26"/>
        </w:rPr>
        <w:t xml:space="preserve"> </w:t>
      </w:r>
      <w:r>
        <w:t>zhotoviteľovi</w:t>
      </w:r>
      <w:r>
        <w:rPr>
          <w:spacing w:val="2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všetky</w:t>
      </w:r>
      <w:r>
        <w:rPr>
          <w:spacing w:val="22"/>
        </w:rPr>
        <w:t xml:space="preserve"> </w:t>
      </w:r>
      <w:r>
        <w:t>údaje,</w:t>
      </w:r>
      <w:r>
        <w:rPr>
          <w:spacing w:val="27"/>
        </w:rPr>
        <w:t xml:space="preserve"> </w:t>
      </w:r>
      <w:r>
        <w:t>ktoré</w:t>
      </w:r>
      <w:r>
        <w:rPr>
          <w:spacing w:val="27"/>
        </w:rPr>
        <w:t xml:space="preserve"> </w:t>
      </w:r>
      <w:r>
        <w:t>získa</w:t>
      </w:r>
      <w:r>
        <w:rPr>
          <w:spacing w:val="25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základnom</w:t>
      </w:r>
      <w:r>
        <w:rPr>
          <w:spacing w:val="26"/>
        </w:rPr>
        <w:t xml:space="preserve"> </w:t>
      </w:r>
      <w:r>
        <w:t>dátume.</w:t>
      </w:r>
    </w:p>
    <w:p w14:paraId="396EEA60" w14:textId="77777777" w:rsidR="007127CB" w:rsidRDefault="007127CB" w:rsidP="005E6518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1" w:after="0" w:line="242" w:lineRule="auto"/>
        <w:ind w:right="106" w:hanging="360"/>
        <w:contextualSpacing w:val="0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interpretáciu</w:t>
      </w:r>
      <w:r>
        <w:rPr>
          <w:spacing w:val="58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údajov;</w:t>
      </w:r>
      <w:r>
        <w:rPr>
          <w:spacing w:val="59"/>
        </w:rPr>
        <w:t xml:space="preserve"> </w:t>
      </w:r>
      <w:r>
        <w:t>predpokladá</w:t>
      </w:r>
      <w:r>
        <w:rPr>
          <w:spacing w:val="58"/>
        </w:rPr>
        <w:t xml:space="preserve"> </w:t>
      </w:r>
      <w:r>
        <w:t>sa,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má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informácie</w:t>
      </w:r>
      <w:r>
        <w:rPr>
          <w:spacing w:val="59"/>
        </w:rPr>
        <w:t xml:space="preserve"> </w:t>
      </w:r>
      <w:r>
        <w:t>ohľadom</w:t>
      </w:r>
      <w:r>
        <w:rPr>
          <w:spacing w:val="59"/>
        </w:rPr>
        <w:t xml:space="preserve"> </w:t>
      </w:r>
      <w:r>
        <w:t>rizík,</w:t>
      </w:r>
      <w:r>
        <w:rPr>
          <w:spacing w:val="59"/>
        </w:rPr>
        <w:t xml:space="preserve"> </w:t>
      </w:r>
      <w:r>
        <w:t>nepredvídateľných</w:t>
      </w:r>
      <w:r>
        <w:rPr>
          <w:spacing w:val="1"/>
        </w:rPr>
        <w:t xml:space="preserve"> </w:t>
      </w:r>
      <w:r>
        <w:t>udalostí</w:t>
      </w:r>
      <w:r>
        <w:rPr>
          <w:spacing w:val="1"/>
        </w:rPr>
        <w:t xml:space="preserve"> </w:t>
      </w:r>
      <w:r>
        <w:t>a ďalších</w:t>
      </w:r>
      <w:r>
        <w:rPr>
          <w:spacing w:val="1"/>
        </w:rPr>
        <w:t xml:space="preserve"> </w:t>
      </w:r>
      <w:r>
        <w:t>okolností,</w:t>
      </w:r>
      <w:r>
        <w:rPr>
          <w:spacing w:val="58"/>
        </w:rPr>
        <w:t xml:space="preserve"> </w:t>
      </w:r>
      <w:r>
        <w:t>ktoré 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jeho</w:t>
      </w:r>
      <w:r>
        <w:rPr>
          <w:spacing w:val="58"/>
        </w:rPr>
        <w:t xml:space="preserve"> </w:t>
      </w:r>
      <w:r>
        <w:t>ponuku</w:t>
      </w:r>
      <w:r>
        <w:rPr>
          <w:spacing w:val="59"/>
        </w:rPr>
        <w:t xml:space="preserve"> </w:t>
      </w:r>
      <w:r>
        <w:t>alebo dielo;</w:t>
      </w:r>
      <w:r>
        <w:rPr>
          <w:spacing w:val="58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sa predpokladá, že zhotoviteľ prehliadol a preskúmal stavenisko, jeho okolie, vyššie</w:t>
      </w:r>
      <w:r>
        <w:rPr>
          <w:spacing w:val="1"/>
        </w:rPr>
        <w:t xml:space="preserve"> </w:t>
      </w:r>
      <w:r>
        <w:t>uvedené údaje a ďalšie dostupné informácie a bol uspokojený ešte pred predložením</w:t>
      </w:r>
      <w:r>
        <w:rPr>
          <w:spacing w:val="1"/>
        </w:rPr>
        <w:t xml:space="preserve"> </w:t>
      </w:r>
      <w:r>
        <w:t>ponuky,</w:t>
      </w:r>
      <w:r>
        <w:rPr>
          <w:spacing w:val="27"/>
        </w:rPr>
        <w:t xml:space="preserve"> </w:t>
      </w:r>
      <w:r>
        <w:t>pokiaľ</w:t>
      </w:r>
      <w:r>
        <w:rPr>
          <w:spacing w:val="29"/>
        </w:rPr>
        <w:t xml:space="preserve"> </w:t>
      </w:r>
      <w:r>
        <w:t>ide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všetky</w:t>
      </w:r>
      <w:r>
        <w:rPr>
          <w:spacing w:val="27"/>
        </w:rPr>
        <w:t xml:space="preserve"> </w:t>
      </w:r>
      <w:r>
        <w:t>závažné</w:t>
      </w:r>
      <w:r>
        <w:rPr>
          <w:spacing w:val="28"/>
        </w:rPr>
        <w:t xml:space="preserve"> </w:t>
      </w:r>
      <w:r>
        <w:t>záležitosti,</w:t>
      </w:r>
      <w:r>
        <w:rPr>
          <w:spacing w:val="30"/>
        </w:rPr>
        <w:t xml:space="preserve"> </w:t>
      </w:r>
      <w:r>
        <w:t>vrátane</w:t>
      </w:r>
      <w:r>
        <w:rPr>
          <w:spacing w:val="25"/>
        </w:rPr>
        <w:t xml:space="preserve"> </w:t>
      </w:r>
      <w:r>
        <w:t>(bez</w:t>
      </w:r>
      <w:r>
        <w:rPr>
          <w:spacing w:val="27"/>
        </w:rPr>
        <w:t xml:space="preserve"> </w:t>
      </w:r>
      <w:r>
        <w:t>obmedzenia):</w:t>
      </w:r>
    </w:p>
    <w:p w14:paraId="6F222E01" w14:textId="77777777" w:rsidR="007127CB" w:rsidRDefault="007127CB" w:rsidP="005E6518">
      <w:pPr>
        <w:pStyle w:val="Odsekzoznamu"/>
        <w:widowControl w:val="0"/>
        <w:numPr>
          <w:ilvl w:val="0"/>
          <w:numId w:val="27"/>
        </w:numPr>
        <w:tabs>
          <w:tab w:val="left" w:pos="1312"/>
        </w:tabs>
        <w:autoSpaceDE w:val="0"/>
        <w:autoSpaceDN w:val="0"/>
        <w:spacing w:before="6" w:after="0" w:line="244" w:lineRule="auto"/>
        <w:ind w:right="107" w:hanging="360"/>
        <w:contextualSpacing w:val="0"/>
      </w:pPr>
      <w:r>
        <w:t>tvaru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charakteristiky</w:t>
      </w:r>
      <w:r>
        <w:rPr>
          <w:spacing w:val="1"/>
        </w:rPr>
        <w:t xml:space="preserve"> </w:t>
      </w:r>
      <w:r>
        <w:t>staveniska,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hydrologických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klimatických</w:t>
      </w:r>
      <w:r>
        <w:rPr>
          <w:spacing w:val="15"/>
        </w:rPr>
        <w:t xml:space="preserve"> </w:t>
      </w:r>
      <w:r>
        <w:t>podmienok;</w:t>
      </w:r>
    </w:p>
    <w:p w14:paraId="0D4BC0FF" w14:textId="77777777" w:rsidR="007127CB" w:rsidRDefault="007127CB" w:rsidP="005E6518">
      <w:pPr>
        <w:pStyle w:val="Odsekzoznamu"/>
        <w:widowControl w:val="0"/>
        <w:numPr>
          <w:ilvl w:val="0"/>
          <w:numId w:val="27"/>
        </w:numPr>
        <w:tabs>
          <w:tab w:val="left" w:pos="1312"/>
        </w:tabs>
        <w:autoSpaceDE w:val="0"/>
        <w:autoSpaceDN w:val="0"/>
        <w:spacing w:after="0" w:line="244" w:lineRule="auto"/>
        <w:ind w:right="110" w:hanging="360"/>
        <w:contextualSpacing w:val="0"/>
      </w:pPr>
      <w:r>
        <w:t>požiadaviek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prístup,</w:t>
      </w:r>
      <w:r>
        <w:rPr>
          <w:spacing w:val="1"/>
        </w:rPr>
        <w:t xml:space="preserve"> </w:t>
      </w:r>
      <w:r>
        <w:t>ubytovanie,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zamestnancov,</w:t>
      </w:r>
      <w:r>
        <w:rPr>
          <w:spacing w:val="21"/>
        </w:rPr>
        <w:t xml:space="preserve"> </w:t>
      </w:r>
      <w:r>
        <w:t>energiu,</w:t>
      </w:r>
      <w:r>
        <w:rPr>
          <w:spacing w:val="19"/>
        </w:rPr>
        <w:t xml:space="preserve"> </w:t>
      </w:r>
      <w:r>
        <w:t>dopravu,</w:t>
      </w:r>
      <w:r>
        <w:rPr>
          <w:spacing w:val="22"/>
        </w:rPr>
        <w:t xml:space="preserve"> </w:t>
      </w:r>
      <w:r>
        <w:t>vodu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ďalšie</w:t>
      </w:r>
      <w:r>
        <w:rPr>
          <w:spacing w:val="21"/>
        </w:rPr>
        <w:t xml:space="preserve"> </w:t>
      </w:r>
      <w:r>
        <w:t>služby.</w:t>
      </w:r>
    </w:p>
    <w:p w14:paraId="2E37A804" w14:textId="77777777" w:rsidR="007127CB" w:rsidRDefault="007127CB" w:rsidP="0075520B">
      <w:pPr>
        <w:pStyle w:val="Nadpis3"/>
      </w:pPr>
      <w:bookmarkStart w:id="93" w:name="_TOC_250097"/>
      <w:bookmarkStart w:id="94" w:name="_Toc178188218"/>
      <w:r>
        <w:t>Odovzdanie</w:t>
      </w:r>
      <w:r>
        <w:rPr>
          <w:spacing w:val="110"/>
        </w:rPr>
        <w:t xml:space="preserve"> </w:t>
      </w:r>
      <w:bookmarkEnd w:id="93"/>
      <w:r>
        <w:t>staveniska</w:t>
      </w:r>
      <w:bookmarkEnd w:id="94"/>
    </w:p>
    <w:p w14:paraId="28356FD4" w14:textId="77777777" w:rsidR="007127CB" w:rsidRDefault="007127CB" w:rsidP="0075520B">
      <w:r>
        <w:t>Problematika</w:t>
      </w:r>
      <w:r>
        <w:rPr>
          <w:spacing w:val="1"/>
        </w:rPr>
        <w:t xml:space="preserve"> </w:t>
      </w:r>
      <w:r>
        <w:t>odovzdania</w:t>
      </w:r>
      <w:r>
        <w:rPr>
          <w:spacing w:val="1"/>
        </w:rPr>
        <w:t xml:space="preserve"> </w:t>
      </w:r>
      <w:r>
        <w:t>staveniska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rozpracovaná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ustanoveniami</w:t>
      </w:r>
      <w:r>
        <w:rPr>
          <w:spacing w:val="59"/>
        </w:rPr>
        <w:t xml:space="preserve"> </w:t>
      </w:r>
      <w:r>
        <w:rPr>
          <w:u w:val="single"/>
        </w:rPr>
        <w:t>čl.</w:t>
      </w:r>
      <w:r>
        <w:rPr>
          <w:spacing w:val="58"/>
          <w:u w:val="single"/>
        </w:rPr>
        <w:t xml:space="preserve"> </w:t>
      </w:r>
      <w:r>
        <w:rPr>
          <w:u w:val="single"/>
        </w:rPr>
        <w:t>2.1</w:t>
      </w:r>
      <w:r>
        <w:rPr>
          <w:spacing w:val="1"/>
        </w:rPr>
        <w:t xml:space="preserve"> </w:t>
      </w:r>
      <w:r>
        <w:rPr>
          <w:u w:val="single"/>
        </w:rPr>
        <w:t>FIDIC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podrobne</w:t>
      </w:r>
      <w:r>
        <w:rPr>
          <w:spacing w:val="18"/>
        </w:rPr>
        <w:t xml:space="preserve"> </w:t>
      </w:r>
      <w:r>
        <w:t>obsiahnutá</w:t>
      </w:r>
      <w:r>
        <w:rPr>
          <w:spacing w:val="21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zmluvných</w:t>
      </w:r>
      <w:r>
        <w:rPr>
          <w:spacing w:val="21"/>
        </w:rPr>
        <w:t xml:space="preserve"> </w:t>
      </w:r>
      <w:r>
        <w:t>podmienkach</w:t>
      </w:r>
      <w:r>
        <w:rPr>
          <w:spacing w:val="17"/>
        </w:rPr>
        <w:t xml:space="preserve"> </w:t>
      </w:r>
      <w:r>
        <w:t>stavby.</w:t>
      </w:r>
    </w:p>
    <w:p w14:paraId="250FF1B5" w14:textId="77777777" w:rsidR="007127CB" w:rsidRDefault="007127CB" w:rsidP="0075520B">
      <w:pPr>
        <w:pStyle w:val="Nadpis3"/>
      </w:pPr>
      <w:bookmarkStart w:id="95" w:name="_TOC_250096"/>
      <w:bookmarkStart w:id="96" w:name="_Toc178188219"/>
      <w:r>
        <w:t>Objekty</w:t>
      </w:r>
      <w:r>
        <w:rPr>
          <w:spacing w:val="4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zariadenia</w:t>
      </w:r>
      <w:r>
        <w:rPr>
          <w:spacing w:val="48"/>
        </w:rPr>
        <w:t xml:space="preserve"> </w:t>
      </w:r>
      <w:r>
        <w:t>pre</w:t>
      </w:r>
      <w:r>
        <w:rPr>
          <w:spacing w:val="47"/>
        </w:rPr>
        <w:t xml:space="preserve"> </w:t>
      </w:r>
      <w:r>
        <w:t>objednávateľa</w:t>
      </w:r>
      <w:r>
        <w:rPr>
          <w:spacing w:val="47"/>
        </w:rPr>
        <w:t xml:space="preserve"> </w:t>
      </w:r>
      <w:r>
        <w:t>(stavebný</w:t>
      </w:r>
      <w:r>
        <w:rPr>
          <w:spacing w:val="41"/>
        </w:rPr>
        <w:t xml:space="preserve"> </w:t>
      </w:r>
      <w:bookmarkEnd w:id="95"/>
      <w:r>
        <w:t>dozor)</w:t>
      </w:r>
      <w:bookmarkEnd w:id="96"/>
    </w:p>
    <w:p w14:paraId="6FB8707D" w14:textId="77777777" w:rsidR="007127CB" w:rsidRDefault="007127CB" w:rsidP="0075520B">
      <w:r>
        <w:t>Objekty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zabezpečuje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zmysle</w:t>
      </w:r>
      <w:r>
        <w:rPr>
          <w:spacing w:val="59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 xml:space="preserve">kapitoly </w:t>
      </w:r>
      <w:r w:rsidRPr="00B75C7B">
        <w:t>5.1 a 6.1</w:t>
      </w:r>
      <w:r>
        <w:t xml:space="preserve"> vo Zväzku 3, časť 1. Objekty a zariadenia pre Stavebný dozor Zhotoviteľ</w:t>
      </w:r>
      <w:r>
        <w:rPr>
          <w:spacing w:val="1"/>
        </w:rPr>
        <w:t xml:space="preserve"> </w:t>
      </w:r>
      <w:r>
        <w:t>nezabezpečuje.</w:t>
      </w:r>
    </w:p>
    <w:p w14:paraId="11C04D0B" w14:textId="77777777" w:rsidR="007127CB" w:rsidRDefault="007127CB" w:rsidP="0075520B">
      <w:pPr>
        <w:pStyle w:val="Nadpis3"/>
      </w:pPr>
      <w:bookmarkStart w:id="97" w:name="_TOC_250095"/>
      <w:bookmarkStart w:id="98" w:name="_Toc178188220"/>
      <w:r>
        <w:t>Informačné</w:t>
      </w:r>
      <w:r>
        <w:rPr>
          <w:spacing w:val="40"/>
        </w:rPr>
        <w:t xml:space="preserve"> </w:t>
      </w:r>
      <w:r>
        <w:t>tabule</w:t>
      </w:r>
      <w:r>
        <w:rPr>
          <w:spacing w:val="41"/>
        </w:rPr>
        <w:t xml:space="preserve"> </w:t>
      </w:r>
      <w:r>
        <w:t>o</w:t>
      </w:r>
      <w:r>
        <w:rPr>
          <w:spacing w:val="35"/>
        </w:rPr>
        <w:t xml:space="preserve"> </w:t>
      </w:r>
      <w:bookmarkEnd w:id="97"/>
      <w:r>
        <w:t>stavbe</w:t>
      </w:r>
      <w:bookmarkEnd w:id="98"/>
    </w:p>
    <w:p w14:paraId="7049109F" w14:textId="4DEC95F5" w:rsidR="007127CB" w:rsidRDefault="007127CB" w:rsidP="0075520B">
      <w:r>
        <w:t>Informačné</w:t>
      </w:r>
      <w:r>
        <w:rPr>
          <w:spacing w:val="51"/>
        </w:rPr>
        <w:t xml:space="preserve"> </w:t>
      </w:r>
      <w:r>
        <w:t>tabule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podľa</w:t>
      </w:r>
      <w:r>
        <w:rPr>
          <w:spacing w:val="52"/>
        </w:rPr>
        <w:t xml:space="preserve"> </w:t>
      </w:r>
      <w:r>
        <w:t>ustanovenia</w:t>
      </w:r>
      <w:r>
        <w:rPr>
          <w:spacing w:val="54"/>
        </w:rPr>
        <w:t xml:space="preserve"> </w:t>
      </w:r>
      <w:r>
        <w:rPr>
          <w:i/>
        </w:rPr>
        <w:t>§</w:t>
      </w:r>
      <w:r>
        <w:rPr>
          <w:i/>
          <w:spacing w:val="49"/>
        </w:rPr>
        <w:t xml:space="preserve"> </w:t>
      </w:r>
      <w:r>
        <w:rPr>
          <w:i/>
        </w:rPr>
        <w:t>43i</w:t>
      </w:r>
      <w:r>
        <w:rPr>
          <w:i/>
          <w:spacing w:val="48"/>
        </w:rPr>
        <w:t xml:space="preserve"> </w:t>
      </w:r>
      <w:r>
        <w:rPr>
          <w:i/>
        </w:rPr>
        <w:t>ods.</w:t>
      </w:r>
      <w:r>
        <w:rPr>
          <w:i/>
          <w:spacing w:val="50"/>
        </w:rPr>
        <w:t xml:space="preserve"> </w:t>
      </w:r>
      <w:r>
        <w:rPr>
          <w:i/>
        </w:rPr>
        <w:t>3</w:t>
      </w:r>
      <w:r>
        <w:rPr>
          <w:i/>
          <w:spacing w:val="49"/>
        </w:rPr>
        <w:t xml:space="preserve"> </w:t>
      </w:r>
      <w:r>
        <w:rPr>
          <w:i/>
        </w:rPr>
        <w:t>písm.</w:t>
      </w:r>
      <w:r>
        <w:rPr>
          <w:i/>
          <w:spacing w:val="51"/>
        </w:rPr>
        <w:t xml:space="preserve"> </w:t>
      </w:r>
      <w:r>
        <w:rPr>
          <w:i/>
        </w:rPr>
        <w:t>b)</w:t>
      </w:r>
      <w:r>
        <w:rPr>
          <w:i/>
          <w:spacing w:val="54"/>
        </w:rPr>
        <w:t xml:space="preserve"> </w:t>
      </w:r>
      <w:r>
        <w:rPr>
          <w:i/>
        </w:rPr>
        <w:t>zákona</w:t>
      </w:r>
      <w:r>
        <w:rPr>
          <w:i/>
          <w:spacing w:val="49"/>
        </w:rPr>
        <w:t xml:space="preserve"> </w:t>
      </w:r>
      <w:r>
        <w:rPr>
          <w:i/>
        </w:rPr>
        <w:t>50/1976</w:t>
      </w:r>
      <w:r>
        <w:rPr>
          <w:i/>
          <w:spacing w:val="49"/>
        </w:rPr>
        <w:t xml:space="preserve"> </w:t>
      </w:r>
      <w:r>
        <w:rPr>
          <w:i/>
        </w:rPr>
        <w:t>Zb.</w:t>
      </w:r>
      <w:r w:rsidR="0075520B">
        <w:rPr>
          <w:i/>
        </w:rPr>
        <w:t xml:space="preserve"> </w:t>
      </w:r>
      <w:r>
        <w:t>nasledovné</w:t>
      </w:r>
      <w:r>
        <w:rPr>
          <w:spacing w:val="49"/>
        </w:rPr>
        <w:t xml:space="preserve"> </w:t>
      </w:r>
      <w:r>
        <w:t>údaje:</w:t>
      </w:r>
    </w:p>
    <w:p w14:paraId="3E0F94D4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before="122" w:after="0" w:line="268" w:lineRule="exact"/>
        <w:contextualSpacing w:val="0"/>
        <w:jc w:val="left"/>
      </w:pPr>
      <w:r>
        <w:t>Názov</w:t>
      </w:r>
      <w:r>
        <w:rPr>
          <w:spacing w:val="38"/>
        </w:rPr>
        <w:t xml:space="preserve"> </w:t>
      </w:r>
      <w:r>
        <w:t>stavby</w:t>
      </w:r>
    </w:p>
    <w:p w14:paraId="76CD6699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Objednávateľ</w:t>
      </w:r>
      <w:r>
        <w:rPr>
          <w:spacing w:val="66"/>
        </w:rPr>
        <w:t xml:space="preserve"> </w:t>
      </w:r>
      <w:r>
        <w:t>(investor)</w:t>
      </w:r>
    </w:p>
    <w:p w14:paraId="40E5F6C4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Stavebný</w:t>
      </w:r>
      <w:r>
        <w:rPr>
          <w:spacing w:val="43"/>
        </w:rPr>
        <w:t xml:space="preserve"> </w:t>
      </w:r>
      <w:r>
        <w:t>dozor</w:t>
      </w:r>
    </w:p>
    <w:p w14:paraId="5138885B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Zhotoviteľ</w:t>
      </w:r>
    </w:p>
    <w:p w14:paraId="00D3EC05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Deň</w:t>
      </w:r>
      <w:r>
        <w:rPr>
          <w:spacing w:val="38"/>
        </w:rPr>
        <w:t xml:space="preserve"> </w:t>
      </w:r>
      <w:r>
        <w:t>začatia</w:t>
      </w:r>
      <w:r>
        <w:rPr>
          <w:spacing w:val="34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ukončenia</w:t>
      </w:r>
      <w:r>
        <w:rPr>
          <w:spacing w:val="38"/>
        </w:rPr>
        <w:t xml:space="preserve"> </w:t>
      </w:r>
      <w:r>
        <w:t>stavby</w:t>
      </w:r>
    </w:p>
    <w:p w14:paraId="5D1230F0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Meno</w:t>
      </w:r>
      <w:r>
        <w:rPr>
          <w:spacing w:val="49"/>
        </w:rPr>
        <w:t xml:space="preserve"> </w:t>
      </w:r>
      <w:r>
        <w:t>stavbyvedúceho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telefónne</w:t>
      </w:r>
      <w:r>
        <w:rPr>
          <w:spacing w:val="45"/>
        </w:rPr>
        <w:t xml:space="preserve"> </w:t>
      </w:r>
      <w:r>
        <w:t>číslo</w:t>
      </w:r>
      <w:r>
        <w:rPr>
          <w:spacing w:val="44"/>
        </w:rPr>
        <w:t xml:space="preserve"> </w:t>
      </w:r>
      <w:r>
        <w:t>stavby.</w:t>
      </w:r>
    </w:p>
    <w:p w14:paraId="1DEC5F14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Generálny</w:t>
      </w:r>
      <w:r>
        <w:rPr>
          <w:spacing w:val="58"/>
        </w:rPr>
        <w:t xml:space="preserve"> </w:t>
      </w:r>
      <w:r>
        <w:t>projektant</w:t>
      </w:r>
    </w:p>
    <w:p w14:paraId="100832D3" w14:textId="77777777" w:rsidR="007127CB" w:rsidRDefault="007127CB" w:rsidP="007127CB">
      <w:pPr>
        <w:pStyle w:val="Zkladntext"/>
        <w:spacing w:before="3"/>
        <w:rPr>
          <w:sz w:val="21"/>
        </w:rPr>
      </w:pPr>
    </w:p>
    <w:p w14:paraId="259270BE" w14:textId="77777777" w:rsidR="007127CB" w:rsidRDefault="007127CB" w:rsidP="0075520B">
      <w:r>
        <w:t>Informačné</w:t>
      </w:r>
      <w:r>
        <w:rPr>
          <w:spacing w:val="1"/>
        </w:rPr>
        <w:t xml:space="preserve"> </w:t>
      </w:r>
      <w:r>
        <w:t>tabule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umiestnia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stavenisku,</w:t>
      </w:r>
      <w:r>
        <w:rPr>
          <w:spacing w:val="58"/>
        </w:rPr>
        <w:t xml:space="preserve"> </w:t>
      </w:r>
      <w:r>
        <w:t>príp.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ploche</w:t>
      </w:r>
      <w:r>
        <w:rPr>
          <w:spacing w:val="59"/>
        </w:rPr>
        <w:t xml:space="preserve"> </w:t>
      </w:r>
      <w:r>
        <w:t>zariadenia</w:t>
      </w:r>
      <w:r>
        <w:rPr>
          <w:spacing w:val="58"/>
        </w:rPr>
        <w:t xml:space="preserve"> </w:t>
      </w:r>
      <w:r>
        <w:t>staveniska</w:t>
      </w:r>
      <w:r>
        <w:rPr>
          <w:spacing w:val="59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viditeľné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verejne</w:t>
      </w:r>
      <w:r>
        <w:rPr>
          <w:spacing w:val="1"/>
        </w:rPr>
        <w:t xml:space="preserve"> </w:t>
      </w:r>
      <w:r>
        <w:t>prístupného</w:t>
      </w:r>
      <w:r>
        <w:rPr>
          <w:spacing w:val="1"/>
        </w:rPr>
        <w:t xml:space="preserve"> </w:t>
      </w:r>
      <w:r>
        <w:t>priestoru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staveniska.</w:t>
      </w:r>
      <w:r>
        <w:rPr>
          <w:spacing w:val="1"/>
        </w:rPr>
        <w:t xml:space="preserve"> </w:t>
      </w:r>
      <w:r>
        <w:t>Rozmery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spracovania</w:t>
      </w:r>
      <w:r>
        <w:rPr>
          <w:spacing w:val="38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lastRenderedPageBreak/>
        <w:t>bližšie</w:t>
      </w:r>
      <w:r>
        <w:rPr>
          <w:spacing w:val="38"/>
        </w:rPr>
        <w:t xml:space="preserve"> </w:t>
      </w:r>
      <w:r>
        <w:t>špecifikované</w:t>
      </w:r>
      <w:r>
        <w:rPr>
          <w:spacing w:val="41"/>
        </w:rPr>
        <w:t xml:space="preserve"> </w:t>
      </w:r>
      <w:r>
        <w:t>v</w:t>
      </w:r>
      <w:r>
        <w:rPr>
          <w:spacing w:val="36"/>
        </w:rPr>
        <w:t xml:space="preserve"> </w:t>
      </w:r>
      <w:r w:rsidRPr="00B75C7B">
        <w:t>čl.</w:t>
      </w:r>
      <w:r w:rsidRPr="00B75C7B">
        <w:rPr>
          <w:spacing w:val="40"/>
        </w:rPr>
        <w:t xml:space="preserve"> </w:t>
      </w:r>
      <w:r w:rsidRPr="00B75C7B">
        <w:t>6.2</w:t>
      </w:r>
      <w:r w:rsidRPr="00B75C7B">
        <w:rPr>
          <w:spacing w:val="38"/>
        </w:rPr>
        <w:t xml:space="preserve"> </w:t>
      </w:r>
      <w:r w:rsidRPr="00B75C7B">
        <w:t>Informačné</w:t>
      </w:r>
      <w:r w:rsidRPr="00B75C7B">
        <w:rPr>
          <w:spacing w:val="38"/>
        </w:rPr>
        <w:t xml:space="preserve"> </w:t>
      </w:r>
      <w:r w:rsidRPr="00B75C7B">
        <w:t>a</w:t>
      </w:r>
      <w:r w:rsidRPr="00B75C7B">
        <w:rPr>
          <w:spacing w:val="38"/>
        </w:rPr>
        <w:t xml:space="preserve"> </w:t>
      </w:r>
      <w:r w:rsidRPr="00B75C7B">
        <w:t>pamätné</w:t>
      </w:r>
      <w:r w:rsidRPr="00B75C7B">
        <w:rPr>
          <w:spacing w:val="41"/>
        </w:rPr>
        <w:t xml:space="preserve"> </w:t>
      </w:r>
      <w:r w:rsidRPr="00B75C7B">
        <w:t>tabule</w:t>
      </w:r>
      <w:r>
        <w:rPr>
          <w:spacing w:val="75"/>
        </w:rPr>
        <w:t xml:space="preserve"> </w:t>
      </w:r>
      <w:r>
        <w:t>Zväzku</w:t>
      </w:r>
      <w:r>
        <w:rPr>
          <w:spacing w:val="41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časť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Požiadavky objednávateľa.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líniových stavbách sa tabule umiestňujú na</w:t>
      </w:r>
      <w:r>
        <w:rPr>
          <w:spacing w:val="58"/>
        </w:rPr>
        <w:t xml:space="preserve"> </w:t>
      </w:r>
      <w:r>
        <w:t>začiatku a na</w:t>
      </w:r>
      <w:r>
        <w:rPr>
          <w:spacing w:val="1"/>
        </w:rPr>
        <w:t xml:space="preserve"> </w:t>
      </w:r>
      <w:r>
        <w:t>konci</w:t>
      </w:r>
      <w:r>
        <w:rPr>
          <w:spacing w:val="12"/>
        </w:rPr>
        <w:t xml:space="preserve"> </w:t>
      </w:r>
      <w:r>
        <w:t>stavby.</w:t>
      </w:r>
    </w:p>
    <w:p w14:paraId="68E6D17F" w14:textId="77777777" w:rsidR="007127CB" w:rsidRPr="0075520B" w:rsidRDefault="007127CB" w:rsidP="0075520B">
      <w:pPr>
        <w:pStyle w:val="Nadpis3"/>
      </w:pPr>
      <w:bookmarkStart w:id="99" w:name="_TOC_250094"/>
      <w:bookmarkStart w:id="100" w:name="_Toc178188221"/>
      <w:r w:rsidRPr="0075520B">
        <w:t xml:space="preserve">Vytýčenie </w:t>
      </w:r>
      <w:bookmarkEnd w:id="99"/>
      <w:r w:rsidRPr="0075520B">
        <w:t>Diela</w:t>
      </w:r>
      <w:bookmarkEnd w:id="100"/>
    </w:p>
    <w:p w14:paraId="79FFEC6B" w14:textId="566469EF" w:rsidR="007127CB" w:rsidRDefault="007127CB" w:rsidP="0075520B">
      <w:r>
        <w:t>Vytýčenie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4.7</w:t>
      </w:r>
      <w:r>
        <w:rPr>
          <w:spacing w:val="1"/>
        </w:rPr>
        <w:t xml:space="preserve"> </w:t>
      </w:r>
      <w:r>
        <w:t>FIDIC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Osobitných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podmienkach.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stabilizáciou</w:t>
      </w:r>
      <w:r>
        <w:rPr>
          <w:spacing w:val="59"/>
        </w:rPr>
        <w:t xml:space="preserve"> </w:t>
      </w:r>
      <w:r>
        <w:t>Základnej</w:t>
      </w:r>
      <w:r>
        <w:rPr>
          <w:spacing w:val="59"/>
        </w:rPr>
        <w:t xml:space="preserve"> </w:t>
      </w:r>
      <w:r>
        <w:t>vytyčovacej</w:t>
      </w:r>
      <w:r>
        <w:rPr>
          <w:spacing w:val="59"/>
        </w:rPr>
        <w:t xml:space="preserve"> </w:t>
      </w:r>
      <w:r>
        <w:t>siete</w:t>
      </w:r>
      <w:r>
        <w:rPr>
          <w:spacing w:val="1"/>
        </w:rPr>
        <w:t xml:space="preserve"> </w:t>
      </w:r>
      <w:r>
        <w:t>diaľnice</w:t>
      </w:r>
      <w:r>
        <w:rPr>
          <w:spacing w:val="20"/>
        </w:rPr>
        <w:t xml:space="preserve"> </w:t>
      </w:r>
      <w:r>
        <w:t>(ďalej</w:t>
      </w:r>
      <w:r>
        <w:rPr>
          <w:spacing w:val="23"/>
        </w:rPr>
        <w:t xml:space="preserve"> </w:t>
      </w:r>
      <w:r>
        <w:t>len</w:t>
      </w:r>
      <w:r>
        <w:rPr>
          <w:spacing w:val="21"/>
        </w:rPr>
        <w:t xml:space="preserve"> </w:t>
      </w:r>
      <w:r>
        <w:t>ZVSD)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zameraním,</w:t>
      </w:r>
      <w:r>
        <w:rPr>
          <w:spacing w:val="22"/>
        </w:rPr>
        <w:t xml:space="preserve"> </w:t>
      </w:r>
      <w:r>
        <w:t>podľa</w:t>
      </w:r>
      <w:r>
        <w:rPr>
          <w:spacing w:val="21"/>
        </w:rPr>
        <w:t xml:space="preserve"> </w:t>
      </w:r>
      <w:r>
        <w:t>návrhu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dokumentácii</w:t>
      </w:r>
      <w:r>
        <w:rPr>
          <w:spacing w:val="20"/>
        </w:rPr>
        <w:t xml:space="preserve"> </w:t>
      </w:r>
      <w:r>
        <w:t>stavby.</w:t>
      </w:r>
    </w:p>
    <w:p w14:paraId="6A1DCBAA" w14:textId="77777777"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prevezme</w:t>
      </w:r>
      <w:r>
        <w:rPr>
          <w:spacing w:val="1"/>
        </w:rPr>
        <w:t xml:space="preserve"> </w:t>
      </w:r>
      <w:r>
        <w:t>vytyčovaciu</w:t>
      </w:r>
      <w:r>
        <w:rPr>
          <w:spacing w:val="1"/>
        </w:rPr>
        <w:t xml:space="preserve"> </w:t>
      </w:r>
      <w:r>
        <w:t>polohopisnú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výškopisnú</w:t>
      </w:r>
      <w:r>
        <w:rPr>
          <w:spacing w:val="1"/>
        </w:rPr>
        <w:t xml:space="preserve"> </w:t>
      </w:r>
      <w:r>
        <w:t>sieť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-56"/>
        </w:rPr>
        <w:t xml:space="preserve"> </w:t>
      </w:r>
      <w:r>
        <w:t>potreby ju</w:t>
      </w:r>
      <w:r>
        <w:rPr>
          <w:spacing w:val="1"/>
        </w:rPr>
        <w:t xml:space="preserve"> </w:t>
      </w:r>
      <w:r>
        <w:t>opraví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doplní.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ZVSD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chrániť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zničením.</w:t>
      </w:r>
    </w:p>
    <w:p w14:paraId="141B3045" w14:textId="77777777" w:rsidR="007127CB" w:rsidRDefault="007127CB" w:rsidP="0075520B">
      <w:r>
        <w:t>Po skončení stavby objednávateľ prevezme od zhotoviteľa body ZVSD a tiež</w:t>
      </w:r>
      <w:r>
        <w:rPr>
          <w:spacing w:val="1"/>
        </w:rPr>
        <w:t xml:space="preserve"> </w:t>
      </w:r>
      <w:r>
        <w:t>vzťažné body,</w:t>
      </w:r>
      <w:r>
        <w:rPr>
          <w:spacing w:val="1"/>
        </w:rPr>
        <w:t xml:space="preserve"> </w:t>
      </w:r>
      <w:r>
        <w:t>dôležité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ďalšie</w:t>
      </w:r>
      <w:r>
        <w:rPr>
          <w:spacing w:val="33"/>
        </w:rPr>
        <w:t xml:space="preserve"> </w:t>
      </w:r>
      <w:r>
        <w:t>meranie</w:t>
      </w:r>
      <w:r>
        <w:rPr>
          <w:spacing w:val="33"/>
        </w:rPr>
        <w:t xml:space="preserve"> </w:t>
      </w:r>
      <w:r>
        <w:t>(napr.</w:t>
      </w:r>
      <w:r>
        <w:rPr>
          <w:spacing w:val="35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sledovanie</w:t>
      </w:r>
      <w:r>
        <w:rPr>
          <w:spacing w:val="34"/>
        </w:rPr>
        <w:t xml:space="preserve"> </w:t>
      </w:r>
      <w:r>
        <w:t>priebehu</w:t>
      </w:r>
      <w:r>
        <w:rPr>
          <w:spacing w:val="33"/>
        </w:rPr>
        <w:t xml:space="preserve"> </w:t>
      </w:r>
      <w:r>
        <w:t>sadania</w:t>
      </w:r>
      <w:r>
        <w:rPr>
          <w:spacing w:val="33"/>
        </w:rPr>
        <w:t xml:space="preserve"> </w:t>
      </w:r>
      <w:r>
        <w:t>telesa</w:t>
      </w:r>
      <w:r>
        <w:rPr>
          <w:spacing w:val="33"/>
        </w:rPr>
        <w:t xml:space="preserve"> </w:t>
      </w:r>
      <w:r>
        <w:t>alebo</w:t>
      </w:r>
      <w:r>
        <w:rPr>
          <w:spacing w:val="34"/>
        </w:rPr>
        <w:t xml:space="preserve"> </w:t>
      </w:r>
      <w:r>
        <w:t>konštrukcie).</w:t>
      </w:r>
    </w:p>
    <w:p w14:paraId="7217960A" w14:textId="77777777"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jednotlivých</w:t>
      </w:r>
      <w:r>
        <w:rPr>
          <w:spacing w:val="58"/>
        </w:rPr>
        <w:t xml:space="preserve"> </w:t>
      </w:r>
      <w:r>
        <w:t>objektov</w:t>
      </w:r>
      <w:r>
        <w:rPr>
          <w:spacing w:val="58"/>
        </w:rPr>
        <w:t xml:space="preserve"> </w:t>
      </w:r>
      <w:r>
        <w:t>určuje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ISO</w:t>
      </w:r>
      <w:r>
        <w:rPr>
          <w:spacing w:val="59"/>
        </w:rPr>
        <w:t xml:space="preserve"> </w:t>
      </w:r>
      <w:r>
        <w:t>4463-3:2002</w:t>
      </w:r>
      <w:r>
        <w:rPr>
          <w:spacing w:val="58"/>
        </w:rPr>
        <w:t xml:space="preserve"> </w:t>
      </w:r>
      <w:r>
        <w:t>(73</w:t>
      </w:r>
      <w:r>
        <w:rPr>
          <w:spacing w:val="59"/>
        </w:rPr>
        <w:t xml:space="preserve"> </w:t>
      </w:r>
      <w:r>
        <w:t>0423)</w:t>
      </w:r>
      <w:r>
        <w:rPr>
          <w:spacing w:val="58"/>
        </w:rPr>
        <w:t xml:space="preserve"> </w:t>
      </w:r>
      <w:r>
        <w:t>Metódy</w:t>
      </w:r>
      <w:r>
        <w:rPr>
          <w:spacing w:val="58"/>
        </w:rPr>
        <w:t xml:space="preserve"> </w:t>
      </w:r>
      <w:r>
        <w:t>merania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Vytyčovanie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3-Zoznam</w:t>
      </w:r>
      <w:r>
        <w:rPr>
          <w:spacing w:val="1"/>
        </w:rPr>
        <w:t xml:space="preserve"> </w:t>
      </w:r>
      <w:r>
        <w:t>geodetických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4463-1:2002</w:t>
      </w:r>
      <w:r>
        <w:rPr>
          <w:spacing w:val="1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0423)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0422:1986+Z1:1999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plošných</w:t>
      </w:r>
      <w:r>
        <w:rPr>
          <w:spacing w:val="1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objektov.</w:t>
      </w:r>
    </w:p>
    <w:p w14:paraId="0DE3E8B5" w14:textId="77777777" w:rsidR="007127CB" w:rsidRDefault="007127CB" w:rsidP="0075520B">
      <w:pPr>
        <w:pStyle w:val="Nadpis3"/>
      </w:pPr>
      <w:bookmarkStart w:id="101" w:name="_TOC_250093"/>
      <w:bookmarkStart w:id="102" w:name="_Toc178188222"/>
      <w:r>
        <w:t>Zameranie</w:t>
      </w:r>
      <w:r>
        <w:rPr>
          <w:spacing w:val="52"/>
        </w:rPr>
        <w:t xml:space="preserve"> </w:t>
      </w:r>
      <w:r>
        <w:t>pôvodného</w:t>
      </w:r>
      <w:r>
        <w:rPr>
          <w:spacing w:val="52"/>
        </w:rPr>
        <w:t xml:space="preserve"> </w:t>
      </w:r>
      <w:bookmarkEnd w:id="101"/>
      <w:r>
        <w:t>terénu</w:t>
      </w:r>
      <w:bookmarkEnd w:id="102"/>
    </w:p>
    <w:p w14:paraId="7B6330F5" w14:textId="77777777" w:rsidR="007127CB" w:rsidRDefault="007127CB" w:rsidP="0075520B">
      <w:r>
        <w:t>Zameranie</w:t>
      </w:r>
      <w:r>
        <w:rPr>
          <w:spacing w:val="1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terénu,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východiskových</w:t>
      </w:r>
      <w:r>
        <w:rPr>
          <w:spacing w:val="58"/>
        </w:rPr>
        <w:t xml:space="preserve"> </w:t>
      </w:r>
      <w:r>
        <w:t>výmer</w:t>
      </w:r>
      <w:r>
        <w:rPr>
          <w:spacing w:val="59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prác.</w:t>
      </w:r>
      <w:r>
        <w:rPr>
          <w:spacing w:val="39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začatím</w:t>
      </w:r>
      <w:r>
        <w:rPr>
          <w:spacing w:val="39"/>
        </w:rPr>
        <w:t xml:space="preserve"> </w:t>
      </w:r>
      <w:r>
        <w:t>zemných</w:t>
      </w:r>
      <w:r>
        <w:rPr>
          <w:spacing w:val="33"/>
        </w:rPr>
        <w:t xml:space="preserve"> </w:t>
      </w:r>
      <w:r>
        <w:t>prác</w:t>
      </w:r>
      <w:r>
        <w:rPr>
          <w:spacing w:val="38"/>
        </w:rPr>
        <w:t xml:space="preserve"> </w:t>
      </w:r>
      <w:r>
        <w:t>vykoná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kontrolné</w:t>
      </w:r>
      <w:r>
        <w:rPr>
          <w:spacing w:val="38"/>
        </w:rPr>
        <w:t xml:space="preserve"> </w:t>
      </w:r>
      <w:r>
        <w:t>zameranie</w:t>
      </w:r>
      <w:r>
        <w:rPr>
          <w:spacing w:val="37"/>
        </w:rPr>
        <w:t xml:space="preserve"> </w:t>
      </w:r>
      <w:r>
        <w:t>pôvodného</w:t>
      </w:r>
      <w:r>
        <w:rPr>
          <w:spacing w:val="33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(stavebnotechnického</w:t>
      </w:r>
      <w:r>
        <w:rPr>
          <w:spacing w:val="58"/>
        </w:rPr>
        <w:t xml:space="preserve"> </w:t>
      </w:r>
      <w:r>
        <w:t>dozoru).</w:t>
      </w:r>
      <w:r>
        <w:rPr>
          <w:spacing w:val="59"/>
        </w:rPr>
        <w:t xml:space="preserve"> </w:t>
      </w:r>
      <w:r>
        <w:t>Zameraný</w:t>
      </w:r>
      <w:r>
        <w:rPr>
          <w:spacing w:val="58"/>
        </w:rPr>
        <w:t xml:space="preserve"> </w:t>
      </w:r>
      <w:r>
        <w:t>terén</w:t>
      </w:r>
      <w:r>
        <w:rPr>
          <w:spacing w:val="59"/>
        </w:rPr>
        <w:t xml:space="preserve"> </w:t>
      </w:r>
      <w:r>
        <w:t>slúži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 fakturáciu. Množstvo vykonaných zemných prác bude mesačne (alebo podľa požiadavky</w:t>
      </w:r>
      <w:r>
        <w:rPr>
          <w:spacing w:val="1"/>
        </w:rPr>
        <w:t xml:space="preserve"> </w:t>
      </w:r>
      <w:r>
        <w:t>stavebnotechnického</w:t>
      </w:r>
      <w:r>
        <w:rPr>
          <w:spacing w:val="1"/>
        </w:rPr>
        <w:t xml:space="preserve"> </w:t>
      </w:r>
      <w:r>
        <w:t>dozoru)</w:t>
      </w:r>
      <w:r>
        <w:rPr>
          <w:spacing w:val="1"/>
        </w:rPr>
        <w:t xml:space="preserve"> </w:t>
      </w:r>
      <w:r>
        <w:t>zamerané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potvrdené</w:t>
      </w:r>
      <w:r>
        <w:rPr>
          <w:spacing w:val="1"/>
        </w:rPr>
        <w:t xml:space="preserve"> </w:t>
      </w:r>
      <w:r>
        <w:t>stavebnotechnickým</w:t>
      </w:r>
      <w:r>
        <w:rPr>
          <w:spacing w:val="1"/>
        </w:rPr>
        <w:t xml:space="preserve"> </w:t>
      </w:r>
      <w:r>
        <w:t>dozorom.</w:t>
      </w:r>
    </w:p>
    <w:p w14:paraId="275A129A" w14:textId="77777777" w:rsidR="007127CB" w:rsidRDefault="007127CB" w:rsidP="0075520B">
      <w:pPr>
        <w:pStyle w:val="Nadpis3"/>
      </w:pPr>
      <w:bookmarkStart w:id="103" w:name="_TOC_250092"/>
      <w:bookmarkStart w:id="104" w:name="_Toc178188223"/>
      <w:r>
        <w:t>Inžinierske</w:t>
      </w:r>
      <w:r>
        <w:rPr>
          <w:spacing w:val="51"/>
        </w:rPr>
        <w:t xml:space="preserve"> </w:t>
      </w:r>
      <w:bookmarkEnd w:id="103"/>
      <w:r>
        <w:t>siete</w:t>
      </w:r>
      <w:bookmarkEnd w:id="104"/>
    </w:p>
    <w:p w14:paraId="4588717E" w14:textId="17BAFB5B" w:rsidR="007127CB" w:rsidRDefault="007127CB" w:rsidP="0075520B">
      <w:r>
        <w:t>Rozsah inžinierskych sietí na stavenisku určuje Dokumentácia poskytnutá Objednávateľom</w:t>
      </w:r>
      <w:r>
        <w:rPr>
          <w:spacing w:val="1"/>
        </w:rPr>
        <w:t xml:space="preserve"> </w:t>
      </w:r>
      <w:r>
        <w:t xml:space="preserve">(ďalej iba DPO). Pre potreby predmetnej stavby to je Dokumentácia na </w:t>
      </w:r>
      <w:r w:rsidR="00D16F0C">
        <w:t>stavebné povolenie v podrobnostiach DRS</w:t>
      </w:r>
      <w:r w:rsidRPr="00D54AD2">
        <w:t xml:space="preserve"> </w:t>
      </w:r>
      <w:r>
        <w:t>(ďalej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 w:rsidR="00D16F0C">
        <w:t>DSP(DRS)</w:t>
      </w:r>
      <w:r>
        <w:t>)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doklady,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obsahom</w:t>
      </w:r>
      <w:r>
        <w:rPr>
          <w:spacing w:val="35"/>
        </w:rPr>
        <w:t xml:space="preserve"> </w:t>
      </w:r>
      <w:r>
        <w:t>Zväzku</w:t>
      </w:r>
      <w:r>
        <w:rPr>
          <w:spacing w:val="35"/>
        </w:rPr>
        <w:t xml:space="preserve"> </w:t>
      </w:r>
      <w:r>
        <w:t>5.</w:t>
      </w:r>
      <w:r>
        <w:rPr>
          <w:spacing w:val="4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stanovuje</w:t>
      </w:r>
      <w:r>
        <w:rPr>
          <w:spacing w:val="37"/>
        </w:rPr>
        <w:t xml:space="preserve"> </w:t>
      </w:r>
      <w:r>
        <w:t>zároveň</w:t>
      </w:r>
      <w:r>
        <w:rPr>
          <w:spacing w:val="38"/>
        </w:rPr>
        <w:t xml:space="preserve"> </w:t>
      </w:r>
      <w:r>
        <w:t>dotknuté</w:t>
      </w:r>
      <w:r>
        <w:rPr>
          <w:spacing w:val="34"/>
        </w:rPr>
        <w:t xml:space="preserve"> </w:t>
      </w:r>
      <w:r>
        <w:t>siete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rozsah</w:t>
      </w:r>
      <w:r>
        <w:rPr>
          <w:spacing w:val="38"/>
        </w:rPr>
        <w:t xml:space="preserve"> </w:t>
      </w:r>
      <w:r>
        <w:t>ich</w:t>
      </w:r>
      <w:r>
        <w:rPr>
          <w:spacing w:val="34"/>
        </w:rPr>
        <w:t xml:space="preserve"> </w:t>
      </w:r>
      <w:r>
        <w:t>preložiek.</w:t>
      </w:r>
    </w:p>
    <w:p w14:paraId="1E76B68F" w14:textId="77777777"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u správcu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podzemných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nadzemných</w:t>
      </w:r>
      <w:r>
        <w:rPr>
          <w:spacing w:val="59"/>
        </w:rPr>
        <w:t xml:space="preserve"> </w:t>
      </w:r>
      <w:r>
        <w:t>vedení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súlade</w:t>
      </w:r>
      <w:r>
        <w:rPr>
          <w:spacing w:val="58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DPO a preverí ich funkčnosť. Vytýčenie a funkčnosť zaznamená písomnou formou a nechá</w:t>
      </w:r>
      <w:r>
        <w:rPr>
          <w:spacing w:val="1"/>
        </w:rPr>
        <w:t xml:space="preserve"> </w:t>
      </w:r>
      <w:r>
        <w:t>potvrdiť</w:t>
      </w:r>
      <w:r>
        <w:rPr>
          <w:spacing w:val="1"/>
        </w:rPr>
        <w:t xml:space="preserve"> </w:t>
      </w:r>
      <w:r>
        <w:t>správcom</w:t>
      </w:r>
      <w:r>
        <w:rPr>
          <w:spacing w:val="1"/>
        </w:rPr>
        <w:t xml:space="preserve"> </w:t>
      </w:r>
      <w:r>
        <w:t>vedenia.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59"/>
        </w:rPr>
        <w:t xml:space="preserve"> </w:t>
      </w:r>
      <w:r>
        <w:t>prerušenia</w:t>
      </w:r>
      <w:r>
        <w:rPr>
          <w:spacing w:val="59"/>
        </w:rPr>
        <w:t xml:space="preserve"> </w:t>
      </w:r>
      <w:r>
        <w:t>inžinierskych</w:t>
      </w:r>
      <w:r>
        <w:rPr>
          <w:spacing w:val="59"/>
        </w:rPr>
        <w:t xml:space="preserve"> </w:t>
      </w:r>
      <w:r>
        <w:t>sietí</w:t>
      </w:r>
      <w:r>
        <w:rPr>
          <w:spacing w:val="59"/>
        </w:rPr>
        <w:t xml:space="preserve"> </w:t>
      </w:r>
      <w:r>
        <w:t>zariadi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okamžite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provizórne</w:t>
      </w:r>
      <w:r>
        <w:rPr>
          <w:spacing w:val="1"/>
        </w:rPr>
        <w:t xml:space="preserve"> </w:t>
      </w:r>
      <w:r>
        <w:t>preložky,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udržovať.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prerušeniu</w:t>
      </w:r>
      <w:r>
        <w:rPr>
          <w:spacing w:val="1"/>
        </w:rPr>
        <w:t xml:space="preserve"> </w:t>
      </w:r>
      <w:r>
        <w:t>inžinierskych</w:t>
      </w:r>
      <w:r>
        <w:rPr>
          <w:spacing w:val="42"/>
        </w:rPr>
        <w:t xml:space="preserve"> </w:t>
      </w:r>
      <w:r>
        <w:t>sietí,</w:t>
      </w:r>
      <w:r>
        <w:rPr>
          <w:spacing w:val="43"/>
        </w:rPr>
        <w:t xml:space="preserve"> </w:t>
      </w:r>
      <w:r>
        <w:t>ktoré</w:t>
      </w:r>
      <w:r>
        <w:rPr>
          <w:spacing w:val="45"/>
        </w:rPr>
        <w:t xml:space="preserve"> </w:t>
      </w:r>
      <w:r>
        <w:t>boli</w:t>
      </w:r>
      <w:r>
        <w:rPr>
          <w:spacing w:val="41"/>
        </w:rPr>
        <w:t xml:space="preserve"> </w:t>
      </w:r>
      <w:r>
        <w:t>riadne</w:t>
      </w:r>
      <w:r>
        <w:rPr>
          <w:spacing w:val="45"/>
        </w:rPr>
        <w:t xml:space="preserve"> </w:t>
      </w:r>
      <w:r>
        <w:t>vyznačené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DPO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ktorých</w:t>
      </w:r>
      <w:r>
        <w:rPr>
          <w:spacing w:val="44"/>
        </w:rPr>
        <w:t xml:space="preserve"> </w:t>
      </w:r>
      <w:r>
        <w:t>zhotoviteľ</w:t>
      </w:r>
      <w:r>
        <w:rPr>
          <w:spacing w:val="47"/>
        </w:rPr>
        <w:t xml:space="preserve"> </w:t>
      </w:r>
      <w:r>
        <w:t>vedel</w:t>
      </w:r>
      <w:r>
        <w:rPr>
          <w:spacing w:val="44"/>
        </w:rPr>
        <w:t xml:space="preserve"> </w:t>
      </w:r>
      <w:r>
        <w:t>vopred,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zriadenie</w:t>
      </w:r>
      <w:r>
        <w:rPr>
          <w:spacing w:val="1"/>
        </w:rPr>
        <w:t xml:space="preserve"> </w:t>
      </w:r>
      <w:r>
        <w:t>preložiek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náhrady</w:t>
      </w:r>
      <w:r>
        <w:rPr>
          <w:spacing w:val="1"/>
        </w:rPr>
        <w:t xml:space="preserve"> </w:t>
      </w:r>
      <w:r>
        <w:t>škôd,</w:t>
      </w:r>
      <w:r>
        <w:rPr>
          <w:spacing w:val="1"/>
        </w:rPr>
        <w:t xml:space="preserve"> </w:t>
      </w:r>
      <w:r>
        <w:t>vzniknutých</w:t>
      </w:r>
      <w:r>
        <w:rPr>
          <w:spacing w:val="1"/>
        </w:rPr>
        <w:t xml:space="preserve"> </w:t>
      </w:r>
      <w:r>
        <w:t>poškodením,</w:t>
      </w:r>
      <w:r>
        <w:rPr>
          <w:spacing w:val="17"/>
        </w:rPr>
        <w:t xml:space="preserve"> </w:t>
      </w:r>
      <w:r>
        <w:t>zhotoviteľ.</w:t>
      </w:r>
    </w:p>
    <w:p w14:paraId="4B463FE0" w14:textId="77777777"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overiť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správcov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</w:t>
      </w:r>
      <w:r>
        <w:rPr>
          <w:spacing w:val="1"/>
        </w:rPr>
        <w:t xml:space="preserve"> </w:t>
      </w:r>
      <w:r>
        <w:t>existenciu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sietí,</w:t>
      </w:r>
      <w:r>
        <w:rPr>
          <w:spacing w:val="1"/>
        </w:rPr>
        <w:t xml:space="preserve"> </w:t>
      </w:r>
      <w:r>
        <w:t>položených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období</w:t>
      </w:r>
      <w:r>
        <w:rPr>
          <w:spacing w:val="17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dokončení</w:t>
      </w:r>
      <w:r>
        <w:rPr>
          <w:spacing w:val="14"/>
        </w:rPr>
        <w:t xml:space="preserve"> </w:t>
      </w:r>
      <w:r>
        <w:t>DPO.</w:t>
      </w:r>
    </w:p>
    <w:p w14:paraId="610D497E" w14:textId="77777777"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uspokojený,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vhodnosť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dostupnosť</w:t>
      </w:r>
      <w:r>
        <w:rPr>
          <w:spacing w:val="58"/>
        </w:rPr>
        <w:t xml:space="preserve"> </w:t>
      </w:r>
      <w:r>
        <w:t>prístupových</w:t>
      </w:r>
      <w:r>
        <w:rPr>
          <w:spacing w:val="58"/>
        </w:rPr>
        <w:t xml:space="preserve"> </w:t>
      </w:r>
      <w:r>
        <w:t>ciest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stavenisko</w:t>
      </w:r>
      <w:r>
        <w:rPr>
          <w:spacing w:val="1"/>
        </w:rPr>
        <w:t xml:space="preserve"> </w:t>
      </w:r>
      <w:r>
        <w:t>(prístupové</w:t>
      </w:r>
      <w:r>
        <w:rPr>
          <w:spacing w:val="1"/>
        </w:rPr>
        <w:t xml:space="preserve"> </w:t>
      </w:r>
      <w:r>
        <w:t>cesty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rPr>
          <w:u w:val="single"/>
        </w:rPr>
        <w:t>§</w:t>
      </w:r>
      <w:r>
        <w:rPr>
          <w:spacing w:val="1"/>
          <w:u w:val="single"/>
        </w:rPr>
        <w:t xml:space="preserve"> </w:t>
      </w:r>
      <w:r>
        <w:rPr>
          <w:u w:val="single"/>
        </w:rPr>
        <w:t>43i</w:t>
      </w:r>
      <w:r>
        <w:rPr>
          <w:spacing w:val="1"/>
          <w:u w:val="single"/>
        </w:rPr>
        <w:t xml:space="preserve"> </w:t>
      </w:r>
      <w:r>
        <w:rPr>
          <w:u w:val="single"/>
        </w:rPr>
        <w:t>ods.</w:t>
      </w:r>
      <w:r>
        <w:rPr>
          <w:spacing w:val="1"/>
          <w:u w:val="single"/>
        </w:rPr>
        <w:t xml:space="preserve"> </w:t>
      </w:r>
      <w:r>
        <w:rPr>
          <w:u w:val="single"/>
        </w:rPr>
        <w:t>3</w:t>
      </w:r>
      <w:r>
        <w:rPr>
          <w:spacing w:val="1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1"/>
          <w:u w:val="single"/>
        </w:rPr>
        <w:t xml:space="preserve"> </w:t>
      </w:r>
      <w:r>
        <w:rPr>
          <w:u w:val="single"/>
        </w:rPr>
        <w:t>c)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1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1"/>
          <w:u w:val="single"/>
        </w:rPr>
        <w:t xml:space="preserve"> </w:t>
      </w:r>
      <w:r>
        <w:rPr>
          <w:u w:val="single"/>
        </w:rPr>
        <w:t>Zb.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rPr>
          <w:u w:val="single"/>
        </w:rPr>
        <w:t>čl.</w:t>
      </w:r>
      <w:r>
        <w:rPr>
          <w:spacing w:val="1"/>
          <w:u w:val="single"/>
        </w:rPr>
        <w:t xml:space="preserve"> </w:t>
      </w:r>
      <w:r>
        <w:rPr>
          <w:u w:val="single"/>
        </w:rPr>
        <w:t>4.15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vynaloží</w:t>
      </w:r>
      <w:r>
        <w:rPr>
          <w:spacing w:val="1"/>
        </w:rPr>
        <w:t xml:space="preserve"> </w:t>
      </w:r>
      <w:r>
        <w:t>primerané</w:t>
      </w:r>
      <w:r>
        <w:rPr>
          <w:spacing w:val="1"/>
        </w:rPr>
        <w:t xml:space="preserve"> </w:t>
      </w:r>
      <w:r>
        <w:t>úsilie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poškodeniu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mostov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zamestnancov.</w:t>
      </w:r>
      <w:r>
        <w:rPr>
          <w:spacing w:val="22"/>
        </w:rPr>
        <w:t xml:space="preserve"> </w:t>
      </w:r>
      <w:r>
        <w:t>Toto</w:t>
      </w:r>
      <w:r>
        <w:rPr>
          <w:spacing w:val="23"/>
        </w:rPr>
        <w:t xml:space="preserve"> </w:t>
      </w:r>
      <w:r>
        <w:t>úsilie</w:t>
      </w:r>
      <w:r>
        <w:rPr>
          <w:spacing w:val="23"/>
        </w:rPr>
        <w:t xml:space="preserve"> </w:t>
      </w:r>
      <w:r>
        <w:t>zahŕňa</w:t>
      </w:r>
      <w:r>
        <w:rPr>
          <w:spacing w:val="23"/>
        </w:rPr>
        <w:t xml:space="preserve"> </w:t>
      </w:r>
      <w:r>
        <w:t>používanie</w:t>
      </w:r>
      <w:r>
        <w:rPr>
          <w:spacing w:val="23"/>
        </w:rPr>
        <w:t xml:space="preserve"> </w:t>
      </w:r>
      <w:r>
        <w:t>vhodných</w:t>
      </w:r>
      <w:r>
        <w:rPr>
          <w:spacing w:val="24"/>
        </w:rPr>
        <w:t xml:space="preserve"> </w:t>
      </w:r>
      <w:r>
        <w:t>vozidiel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trás.</w:t>
      </w:r>
    </w:p>
    <w:p w14:paraId="55C94DCD" w14:textId="77777777" w:rsidR="007127CB" w:rsidRDefault="007127CB" w:rsidP="0075520B">
      <w:r>
        <w:t>Pokiaľ</w:t>
      </w:r>
      <w:r>
        <w:rPr>
          <w:spacing w:val="38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týchto</w:t>
      </w:r>
      <w:r>
        <w:rPr>
          <w:spacing w:val="35"/>
        </w:rPr>
        <w:t xml:space="preserve"> </w:t>
      </w:r>
      <w:r>
        <w:t>podmienkach</w:t>
      </w:r>
      <w:r>
        <w:rPr>
          <w:spacing w:val="38"/>
        </w:rPr>
        <w:t xml:space="preserve"> </w:t>
      </w:r>
      <w:r>
        <w:t>uvedené</w:t>
      </w:r>
      <w:r>
        <w:rPr>
          <w:spacing w:val="35"/>
        </w:rPr>
        <w:t xml:space="preserve"> </w:t>
      </w:r>
      <w:r>
        <w:t>inak:</w:t>
      </w:r>
    </w:p>
    <w:p w14:paraId="26BA81F3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121" w:after="0"/>
        <w:ind w:right="106" w:hanging="360"/>
        <w:contextualSpacing w:val="0"/>
      </w:pPr>
      <w:r>
        <w:t>zhotoviteľ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(rovnako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medzi</w:t>
      </w:r>
      <w:r>
        <w:rPr>
          <w:spacing w:val="58"/>
        </w:rPr>
        <w:t xml:space="preserve"> </w:t>
      </w:r>
      <w:r>
        <w:t>stranami)</w:t>
      </w:r>
      <w:r>
        <w:rPr>
          <w:spacing w:val="59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údržbu,</w:t>
      </w:r>
      <w:r>
        <w:rPr>
          <w:spacing w:val="58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môže</w:t>
      </w:r>
      <w:r>
        <w:rPr>
          <w:spacing w:val="21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preto,</w:t>
      </w:r>
      <w:r>
        <w:rPr>
          <w:spacing w:val="22"/>
        </w:rPr>
        <w:t xml:space="preserve"> </w:t>
      </w:r>
      <w:r>
        <w:t>lebo</w:t>
      </w:r>
      <w:r>
        <w:rPr>
          <w:spacing w:val="19"/>
        </w:rPr>
        <w:t xml:space="preserve"> </w:t>
      </w:r>
      <w:r>
        <w:t>používa</w:t>
      </w:r>
      <w:r>
        <w:rPr>
          <w:spacing w:val="24"/>
        </w:rPr>
        <w:t xml:space="preserve"> </w:t>
      </w:r>
      <w:r>
        <w:t>prístupové</w:t>
      </w:r>
      <w:r>
        <w:rPr>
          <w:spacing w:val="21"/>
        </w:rPr>
        <w:t xml:space="preserve"> </w:t>
      </w:r>
      <w:r>
        <w:t>cesty,</w:t>
      </w:r>
    </w:p>
    <w:p w14:paraId="5C17FDE6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3" w:after="0" w:line="242" w:lineRule="auto"/>
        <w:ind w:right="105" w:hanging="360"/>
        <w:contextualSpacing w:val="0"/>
      </w:pPr>
      <w:r>
        <w:t>zhotoviteľ</w:t>
      </w:r>
      <w:r>
        <w:rPr>
          <w:spacing w:val="1"/>
        </w:rPr>
        <w:t xml:space="preserve"> </w:t>
      </w:r>
      <w:r>
        <w:t>poskytne</w:t>
      </w:r>
      <w:r>
        <w:rPr>
          <w:spacing w:val="58"/>
        </w:rPr>
        <w:t xml:space="preserve"> </w:t>
      </w:r>
      <w:r>
        <w:t>všetky potrebné</w:t>
      </w:r>
      <w:r>
        <w:rPr>
          <w:spacing w:val="58"/>
        </w:rPr>
        <w:t xml:space="preserve"> </w:t>
      </w:r>
      <w:r>
        <w:t>značky alebo</w:t>
      </w:r>
      <w:r>
        <w:rPr>
          <w:spacing w:val="59"/>
        </w:rPr>
        <w:t xml:space="preserve"> </w:t>
      </w:r>
      <w:r>
        <w:t>smerovky na</w:t>
      </w:r>
      <w:r>
        <w:rPr>
          <w:spacing w:val="58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cestách</w:t>
      </w:r>
      <w:r>
        <w:rPr>
          <w:spacing w:val="-56"/>
        </w:rPr>
        <w:t xml:space="preserve"> </w:t>
      </w:r>
      <w:r>
        <w:t>a získa všetky povolenia, ktoré sú požadované príslušnými úradmi na to aby mohol</w:t>
      </w:r>
      <w:r>
        <w:rPr>
          <w:spacing w:val="1"/>
        </w:rPr>
        <w:t xml:space="preserve"> </w:t>
      </w:r>
      <w:r>
        <w:t>používať</w:t>
      </w:r>
      <w:r>
        <w:rPr>
          <w:spacing w:val="18"/>
        </w:rPr>
        <w:t xml:space="preserve"> </w:t>
      </w:r>
      <w:r>
        <w:t>cesty,</w:t>
      </w:r>
      <w:r>
        <w:rPr>
          <w:spacing w:val="19"/>
        </w:rPr>
        <w:t xml:space="preserve"> </w:t>
      </w:r>
      <w:r>
        <w:t>značky</w:t>
      </w:r>
      <w:r>
        <w:rPr>
          <w:spacing w:val="1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smerovky,</w:t>
      </w:r>
    </w:p>
    <w:p w14:paraId="1F744A5B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after="0"/>
        <w:ind w:right="104" w:hanging="360"/>
        <w:contextualSpacing w:val="0"/>
      </w:pPr>
      <w:r>
        <w:t>objednávateľ</w:t>
      </w:r>
      <w:r>
        <w:rPr>
          <w:spacing w:val="1"/>
        </w:rPr>
        <w:t xml:space="preserve"> </w:t>
      </w:r>
      <w:r>
        <w:t>nebude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požiadavky,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vzniknúť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5"/>
        </w:rPr>
        <w:t xml:space="preserve"> </w:t>
      </w:r>
      <w:r>
        <w:lastRenderedPageBreak/>
        <w:t>používania</w:t>
      </w:r>
      <w:r>
        <w:rPr>
          <w:spacing w:val="19"/>
        </w:rPr>
        <w:t xml:space="preserve"> </w:t>
      </w:r>
      <w:r>
        <w:t>prístupových</w:t>
      </w:r>
      <w:r>
        <w:rPr>
          <w:spacing w:val="18"/>
        </w:rPr>
        <w:t xml:space="preserve"> </w:t>
      </w:r>
      <w:r>
        <w:t>ciest,</w:t>
      </w:r>
      <w:r>
        <w:rPr>
          <w:spacing w:val="20"/>
        </w:rPr>
        <w:t xml:space="preserve"> </w:t>
      </w:r>
      <w:r>
        <w:t>a</w:t>
      </w:r>
    </w:p>
    <w:p w14:paraId="5CCF02C3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101" w:after="0" w:line="242" w:lineRule="auto"/>
        <w:ind w:right="106" w:hanging="360"/>
        <w:contextualSpacing w:val="0"/>
      </w:pPr>
      <w:r>
        <w:t>objednávateľ</w:t>
      </w:r>
      <w:r>
        <w:rPr>
          <w:spacing w:val="1"/>
        </w:rPr>
        <w:t xml:space="preserve"> </w:t>
      </w:r>
      <w:r>
        <w:t>neručí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vhodnosť</w:t>
      </w:r>
      <w:r>
        <w:rPr>
          <w:spacing w:val="59"/>
        </w:rPr>
        <w:t xml:space="preserve"> </w:t>
      </w:r>
      <w:r>
        <w:t>ani</w:t>
      </w:r>
      <w:r>
        <w:rPr>
          <w:spacing w:val="58"/>
        </w:rPr>
        <w:t xml:space="preserve"> </w:t>
      </w:r>
      <w:r>
        <w:t>dostupnosť</w:t>
      </w:r>
      <w:r>
        <w:rPr>
          <w:spacing w:val="59"/>
        </w:rPr>
        <w:t xml:space="preserve"> </w:t>
      </w:r>
      <w:r>
        <w:t>určitých</w:t>
      </w:r>
      <w:r>
        <w:rPr>
          <w:spacing w:val="59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ciest,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spôsobené</w:t>
      </w:r>
      <w:r>
        <w:rPr>
          <w:spacing w:val="1"/>
        </w:rPr>
        <w:t xml:space="preserve"> </w:t>
      </w:r>
      <w:r>
        <w:t>nevhodnosťou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nedostupnosťou</w:t>
      </w:r>
      <w:r>
        <w:rPr>
          <w:spacing w:val="1"/>
        </w:rPr>
        <w:t xml:space="preserve"> </w:t>
      </w:r>
      <w:r>
        <w:t>prístupových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(pre</w:t>
      </w:r>
      <w:r>
        <w:rPr>
          <w:spacing w:val="1"/>
        </w:rPr>
        <w:t xml:space="preserve"> </w:t>
      </w:r>
      <w:r>
        <w:t>používanie)</w:t>
      </w:r>
      <w:r>
        <w:rPr>
          <w:spacing w:val="25"/>
        </w:rPr>
        <w:t xml:space="preserve"> </w:t>
      </w:r>
      <w:r>
        <w:t>požadovaných</w:t>
      </w:r>
      <w:r>
        <w:rPr>
          <w:spacing w:val="24"/>
        </w:rPr>
        <w:t xml:space="preserve"> </w:t>
      </w:r>
      <w:r>
        <w:t>zhotoviteľom</w:t>
      </w:r>
      <w:r>
        <w:rPr>
          <w:spacing w:val="25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znášať</w:t>
      </w:r>
      <w:r>
        <w:rPr>
          <w:spacing w:val="25"/>
        </w:rPr>
        <w:t xml:space="preserve"> </w:t>
      </w:r>
      <w:r>
        <w:t>zhotoviteľ.</w:t>
      </w:r>
    </w:p>
    <w:p w14:paraId="0CA9CFC1" w14:textId="77777777" w:rsidR="007127CB" w:rsidRDefault="007127CB" w:rsidP="0075520B">
      <w:pPr>
        <w:pStyle w:val="Nadpis3"/>
      </w:pPr>
      <w:bookmarkStart w:id="105" w:name="_TOC_250091"/>
      <w:bookmarkStart w:id="106" w:name="_Toc178188224"/>
      <w:r>
        <w:t>Organizácia</w:t>
      </w:r>
      <w:r>
        <w:rPr>
          <w:spacing w:val="46"/>
        </w:rPr>
        <w:t xml:space="preserve"> </w:t>
      </w:r>
      <w:r>
        <w:t>prác</w:t>
      </w:r>
      <w:r>
        <w:rPr>
          <w:spacing w:val="46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verejnej</w:t>
      </w:r>
      <w:r>
        <w:rPr>
          <w:spacing w:val="45"/>
        </w:rPr>
        <w:t xml:space="preserve"> </w:t>
      </w:r>
      <w:bookmarkEnd w:id="105"/>
      <w:r>
        <w:t>premávky</w:t>
      </w:r>
      <w:bookmarkEnd w:id="106"/>
    </w:p>
    <w:p w14:paraId="6993DB94" w14:textId="690ABBCD" w:rsidR="007127CB" w:rsidRDefault="007127CB" w:rsidP="0075520B">
      <w:r>
        <w:t>Stavebné</w:t>
      </w:r>
      <w:r>
        <w:rPr>
          <w:spacing w:val="4"/>
        </w:rPr>
        <w:t xml:space="preserve"> </w:t>
      </w:r>
      <w:r>
        <w:t>práce</w:t>
      </w:r>
      <w:r>
        <w:rPr>
          <w:spacing w:val="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komunikáciách</w:t>
      </w:r>
      <w:r>
        <w:rPr>
          <w:spacing w:val="4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4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výnimočných</w:t>
      </w:r>
      <w:r>
        <w:rPr>
          <w:spacing w:val="4"/>
        </w:rPr>
        <w:t xml:space="preserve"> </w:t>
      </w:r>
      <w:r>
        <w:t>prípadoch,</w:t>
      </w:r>
      <w:r>
        <w:rPr>
          <w:spacing w:val="60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určuje</w:t>
      </w:r>
      <w:r>
        <w:rPr>
          <w:spacing w:val="17"/>
        </w:rPr>
        <w:t xml:space="preserve"> </w:t>
      </w:r>
      <w:r>
        <w:rPr>
          <w:spacing w:val="23"/>
        </w:rPr>
        <w:t>PD</w:t>
      </w:r>
      <w:r w:rsidR="00CA5E93">
        <w:rPr>
          <w:spacing w:val="23"/>
        </w:rPr>
        <w:t xml:space="preserve"> </w:t>
      </w:r>
      <w:r>
        <w:t>vykonávať</w:t>
      </w:r>
      <w:r>
        <w:rPr>
          <w:spacing w:val="19"/>
        </w:rPr>
        <w:t xml:space="preserve"> </w:t>
      </w:r>
      <w:r>
        <w:t>počas</w:t>
      </w:r>
      <w:r>
        <w:rPr>
          <w:spacing w:val="22"/>
        </w:rPr>
        <w:t xml:space="preserve"> </w:t>
      </w:r>
      <w:r>
        <w:t>verejnej</w:t>
      </w:r>
      <w:r>
        <w:rPr>
          <w:spacing w:val="22"/>
        </w:rPr>
        <w:t xml:space="preserve"> </w:t>
      </w:r>
      <w:r>
        <w:t>premávky,</w:t>
      </w:r>
      <w:r>
        <w:rPr>
          <w:spacing w:val="20"/>
        </w:rPr>
        <w:t xml:space="preserve"> </w:t>
      </w:r>
      <w:r>
        <w:t>ktorá</w:t>
      </w:r>
      <w:r>
        <w:rPr>
          <w:spacing w:val="18"/>
        </w:rPr>
        <w:t xml:space="preserve"> </w:t>
      </w:r>
      <w:r>
        <w:t>môže</w:t>
      </w:r>
      <w:r>
        <w:rPr>
          <w:spacing w:val="17"/>
        </w:rPr>
        <w:t xml:space="preserve"> </w:t>
      </w:r>
      <w:r>
        <w:t>byť:</w:t>
      </w:r>
    </w:p>
    <w:p w14:paraId="685BAD02" w14:textId="77777777" w:rsidR="007127CB" w:rsidRDefault="007127CB" w:rsidP="00D55DDB">
      <w:pPr>
        <w:pStyle w:val="Odsekzoznamu"/>
        <w:widowControl w:val="0"/>
        <w:numPr>
          <w:ilvl w:val="0"/>
          <w:numId w:val="26"/>
        </w:numPr>
        <w:tabs>
          <w:tab w:val="left" w:pos="899"/>
        </w:tabs>
        <w:autoSpaceDE w:val="0"/>
        <w:autoSpaceDN w:val="0"/>
        <w:spacing w:before="124" w:after="0"/>
        <w:contextualSpacing w:val="0"/>
        <w:jc w:val="left"/>
      </w:pPr>
      <w:r>
        <w:t>cestná,</w:t>
      </w:r>
    </w:p>
    <w:p w14:paraId="20090350" w14:textId="77777777" w:rsidR="007127CB" w:rsidRDefault="007127CB" w:rsidP="00D55DDB">
      <w:pPr>
        <w:pStyle w:val="Odsekzoznamu"/>
        <w:widowControl w:val="0"/>
        <w:numPr>
          <w:ilvl w:val="0"/>
          <w:numId w:val="26"/>
        </w:numPr>
        <w:tabs>
          <w:tab w:val="left" w:pos="899"/>
        </w:tabs>
        <w:autoSpaceDE w:val="0"/>
        <w:autoSpaceDN w:val="0"/>
        <w:spacing w:before="3" w:after="0"/>
        <w:contextualSpacing w:val="0"/>
        <w:jc w:val="left"/>
      </w:pPr>
      <w:r>
        <w:t>železničná,</w:t>
      </w:r>
    </w:p>
    <w:p w14:paraId="14D0E8E2" w14:textId="77777777" w:rsidR="007127CB" w:rsidRDefault="007127CB" w:rsidP="00D55DDB">
      <w:pPr>
        <w:pStyle w:val="Odsekzoznamu"/>
        <w:widowControl w:val="0"/>
        <w:numPr>
          <w:ilvl w:val="0"/>
          <w:numId w:val="26"/>
        </w:numPr>
        <w:tabs>
          <w:tab w:val="left" w:pos="892"/>
        </w:tabs>
        <w:autoSpaceDE w:val="0"/>
        <w:autoSpaceDN w:val="0"/>
        <w:spacing w:before="5" w:after="0"/>
        <w:ind w:left="891" w:hanging="356"/>
        <w:contextualSpacing w:val="0"/>
        <w:jc w:val="left"/>
      </w:pPr>
      <w:r>
        <w:t>pešia.</w:t>
      </w:r>
    </w:p>
    <w:p w14:paraId="2D82F142" w14:textId="77777777" w:rsidR="007127CB" w:rsidRDefault="007127CB" w:rsidP="0075520B"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59"/>
        </w:rPr>
        <w:t xml:space="preserve"> </w:t>
      </w:r>
      <w:r>
        <w:t>cestnej</w:t>
      </w:r>
      <w:r>
        <w:rPr>
          <w:spacing w:val="59"/>
        </w:rPr>
        <w:t xml:space="preserve"> </w:t>
      </w:r>
      <w:r>
        <w:t>premávky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upraviť</w:t>
      </w:r>
      <w:r>
        <w:rPr>
          <w:spacing w:val="59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usmerniť</w:t>
      </w:r>
      <w:r>
        <w:rPr>
          <w:spacing w:val="1"/>
        </w:rPr>
        <w:t xml:space="preserve"> </w:t>
      </w:r>
      <w:r>
        <w:t>premávku,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užívatelia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oboznámení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stupňom</w:t>
      </w:r>
      <w:r>
        <w:rPr>
          <w:spacing w:val="1"/>
        </w:rPr>
        <w:t xml:space="preserve"> </w:t>
      </w:r>
      <w:r>
        <w:t>obmedzenia</w:t>
      </w:r>
      <w:r>
        <w:rPr>
          <w:spacing w:val="1"/>
        </w:rPr>
        <w:t xml:space="preserve"> </w:t>
      </w:r>
      <w:r>
        <w:t>premávky.</w:t>
      </w:r>
      <w:r>
        <w:rPr>
          <w:spacing w:val="1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usmernenie</w:t>
      </w:r>
      <w:r>
        <w:rPr>
          <w:spacing w:val="1"/>
        </w:rPr>
        <w:t xml:space="preserve"> </w:t>
      </w:r>
      <w:r>
        <w:t>premávky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PD,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podlieha</w:t>
      </w:r>
      <w:r>
        <w:rPr>
          <w:spacing w:val="21"/>
        </w:rPr>
        <w:t xml:space="preserve"> </w:t>
      </w:r>
      <w:r>
        <w:t>schváleniu</w:t>
      </w:r>
      <w:r>
        <w:rPr>
          <w:spacing w:val="22"/>
        </w:rPr>
        <w:t xml:space="preserve"> </w:t>
      </w:r>
      <w:r>
        <w:t>príslušným</w:t>
      </w:r>
      <w:r>
        <w:rPr>
          <w:spacing w:val="23"/>
        </w:rPr>
        <w:t xml:space="preserve"> </w:t>
      </w:r>
      <w:r>
        <w:t>cestným</w:t>
      </w:r>
      <w:r>
        <w:rPr>
          <w:spacing w:val="22"/>
        </w:rPr>
        <w:t xml:space="preserve"> </w:t>
      </w:r>
      <w:r>
        <w:t>správnym</w:t>
      </w:r>
      <w:r>
        <w:rPr>
          <w:spacing w:val="23"/>
        </w:rPr>
        <w:t xml:space="preserve"> </w:t>
      </w:r>
      <w:r>
        <w:t>orgánom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Polície</w:t>
      </w:r>
      <w:r>
        <w:rPr>
          <w:spacing w:val="21"/>
        </w:rPr>
        <w:t xml:space="preserve"> </w:t>
      </w:r>
      <w:r>
        <w:t>SR.</w:t>
      </w:r>
    </w:p>
    <w:p w14:paraId="136E2B93" w14:textId="77777777" w:rsidR="007127CB" w:rsidRDefault="007127CB" w:rsidP="0075520B">
      <w:r>
        <w:t>Vykonanie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ochrannom</w:t>
      </w:r>
      <w:r>
        <w:rPr>
          <w:spacing w:val="1"/>
        </w:rPr>
        <w:t xml:space="preserve"> </w:t>
      </w:r>
      <w:r>
        <w:t>pásme</w:t>
      </w:r>
      <w:r>
        <w:rPr>
          <w:spacing w:val="1"/>
        </w:rPr>
        <w:t xml:space="preserve"> </w:t>
      </w:r>
      <w:r>
        <w:t>železnice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riadi</w:t>
      </w:r>
      <w:r>
        <w:rPr>
          <w:spacing w:val="58"/>
        </w:rPr>
        <w:t xml:space="preserve"> </w:t>
      </w:r>
      <w:r>
        <w:t>podmienkami,</w:t>
      </w:r>
      <w:r>
        <w:rPr>
          <w:spacing w:val="58"/>
        </w:rPr>
        <w:t xml:space="preserve"> </w:t>
      </w:r>
      <w:r>
        <w:t>stanovenými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rozhodnutí</w:t>
      </w:r>
      <w:r>
        <w:rPr>
          <w:spacing w:val="34"/>
        </w:rPr>
        <w:t xml:space="preserve"> </w:t>
      </w:r>
      <w:r>
        <w:t>správneho</w:t>
      </w:r>
      <w:r>
        <w:rPr>
          <w:spacing w:val="32"/>
        </w:rPr>
        <w:t xml:space="preserve"> </w:t>
      </w:r>
      <w:r>
        <w:t>orgánu</w:t>
      </w:r>
      <w:r>
        <w:rPr>
          <w:spacing w:val="36"/>
        </w:rPr>
        <w:t xml:space="preserve"> </w:t>
      </w:r>
      <w:r>
        <w:t>železníc</w:t>
      </w:r>
      <w:r>
        <w:rPr>
          <w:spacing w:val="36"/>
        </w:rPr>
        <w:t xml:space="preserve"> </w:t>
      </w:r>
      <w:r>
        <w:t>SR</w:t>
      </w:r>
      <w:r>
        <w:rPr>
          <w:spacing w:val="32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ŽSR.</w:t>
      </w:r>
    </w:p>
    <w:p w14:paraId="048A5B88" w14:textId="77777777" w:rsidR="007127CB" w:rsidRDefault="007127CB" w:rsidP="0075520B">
      <w:r>
        <w:t>Vykonanie</w:t>
      </w:r>
      <w:r>
        <w:rPr>
          <w:spacing w:val="37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počas</w:t>
      </w:r>
      <w:r>
        <w:rPr>
          <w:spacing w:val="39"/>
        </w:rPr>
        <w:t xml:space="preserve"> </w:t>
      </w:r>
      <w:r>
        <w:t>pešej</w:t>
      </w:r>
      <w:r>
        <w:rPr>
          <w:spacing w:val="41"/>
        </w:rPr>
        <w:t xml:space="preserve"> </w:t>
      </w:r>
      <w:r>
        <w:t>premávky</w:t>
      </w:r>
      <w:r>
        <w:rPr>
          <w:spacing w:val="35"/>
        </w:rPr>
        <w:t xml:space="preserve"> </w:t>
      </w:r>
      <w:r>
        <w:t>stanoví</w:t>
      </w:r>
      <w:r>
        <w:rPr>
          <w:spacing w:val="40"/>
        </w:rPr>
        <w:t xml:space="preserve"> </w:t>
      </w:r>
      <w:r>
        <w:t>PD</w:t>
      </w:r>
      <w:r>
        <w:rPr>
          <w:spacing w:val="4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riadi</w:t>
      </w:r>
      <w:r>
        <w:rPr>
          <w:spacing w:val="40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týmito</w:t>
      </w:r>
      <w:r>
        <w:rPr>
          <w:spacing w:val="38"/>
        </w:rPr>
        <w:t xml:space="preserve"> </w:t>
      </w:r>
      <w:r>
        <w:t>hlavnými</w:t>
      </w:r>
      <w:r>
        <w:rPr>
          <w:spacing w:val="40"/>
        </w:rPr>
        <w:t xml:space="preserve"> </w:t>
      </w:r>
      <w:r>
        <w:t>zásadami:</w:t>
      </w:r>
    </w:p>
    <w:p w14:paraId="4AE61B91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61" w:after="0"/>
        <w:ind w:right="108" w:hanging="360"/>
        <w:contextualSpacing w:val="0"/>
      </w:pPr>
      <w:r>
        <w:t>komunikácie pre peších na stavenisku musia byť vyznačené, spevnené a priebežne</w:t>
      </w:r>
      <w:r>
        <w:rPr>
          <w:spacing w:val="1"/>
        </w:rPr>
        <w:t xml:space="preserve"> </w:t>
      </w:r>
      <w:r>
        <w:t>čistené,</w:t>
      </w:r>
    </w:p>
    <w:p w14:paraId="78BC5520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2" w:after="0"/>
        <w:ind w:right="106" w:hanging="360"/>
        <w:contextualSpacing w:val="0"/>
      </w:pPr>
      <w:r>
        <w:t>všetky</w:t>
      </w:r>
      <w:r>
        <w:rPr>
          <w:spacing w:val="1"/>
        </w:rPr>
        <w:t xml:space="preserve"> </w:t>
      </w:r>
      <w:r>
        <w:t>výkopy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blízkosti</w:t>
      </w:r>
      <w:r>
        <w:rPr>
          <w:spacing w:val="1"/>
        </w:rPr>
        <w:t xml:space="preserve"> </w:t>
      </w:r>
      <w:r>
        <w:t>peších</w:t>
      </w:r>
      <w:r>
        <w:rPr>
          <w:spacing w:val="1"/>
        </w:rPr>
        <w:t xml:space="preserve"> </w:t>
      </w:r>
      <w:r>
        <w:t>trás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označené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zabezpečené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-56"/>
        </w:rPr>
        <w:t xml:space="preserve"> </w:t>
      </w:r>
      <w:r>
        <w:t>nemohlo</w:t>
      </w:r>
      <w:r>
        <w:rPr>
          <w:spacing w:val="17"/>
        </w:rPr>
        <w:t xml:space="preserve"> </w:t>
      </w:r>
      <w:r>
        <w:t>dôjsť</w:t>
      </w:r>
      <w:r>
        <w:rPr>
          <w:spacing w:val="17"/>
        </w:rPr>
        <w:t xml:space="preserve"> </w:t>
      </w:r>
      <w:r>
        <w:t>k</w:t>
      </w:r>
      <w:r>
        <w:rPr>
          <w:spacing w:val="18"/>
        </w:rPr>
        <w:t xml:space="preserve"> </w:t>
      </w:r>
      <w:r>
        <w:t>pádu</w:t>
      </w:r>
      <w:r>
        <w:rPr>
          <w:spacing w:val="17"/>
        </w:rPr>
        <w:t xml:space="preserve"> </w:t>
      </w:r>
      <w:r>
        <w:t>chodcov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výkopu,</w:t>
      </w:r>
    </w:p>
    <w:p w14:paraId="6C1AA974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3" w:after="0" w:line="242" w:lineRule="auto"/>
        <w:ind w:right="106" w:hanging="360"/>
        <w:contextualSpacing w:val="0"/>
      </w:pPr>
      <w:r>
        <w:t>pri vykonávaní prác vo výškach v blízkosti peších trás (napr. na mostoch) musia byť</w:t>
      </w:r>
      <w:r>
        <w:rPr>
          <w:spacing w:val="1"/>
        </w:rPr>
        <w:t xml:space="preserve"> </w:t>
      </w:r>
      <w:r>
        <w:t>zriadené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záchytné</w:t>
      </w:r>
      <w:r>
        <w:rPr>
          <w:spacing w:val="1"/>
        </w:rPr>
        <w:t xml:space="preserve"> </w:t>
      </w:r>
      <w:r>
        <w:t>siete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zachytenie</w:t>
      </w:r>
      <w:r>
        <w:rPr>
          <w:spacing w:val="59"/>
        </w:rPr>
        <w:t xml:space="preserve"> </w:t>
      </w:r>
      <w:r>
        <w:t>padajúceho</w:t>
      </w:r>
      <w:r>
        <w:rPr>
          <w:spacing w:val="58"/>
        </w:rPr>
        <w:t xml:space="preserve"> </w:t>
      </w:r>
      <w:r>
        <w:t>materiálu</w:t>
      </w:r>
      <w:r>
        <w:rPr>
          <w:spacing w:val="1"/>
        </w:rPr>
        <w:t xml:space="preserve"> </w:t>
      </w:r>
      <w:r>
        <w:t>alebo</w:t>
      </w:r>
      <w:r>
        <w:rPr>
          <w:spacing w:val="13"/>
        </w:rPr>
        <w:t xml:space="preserve"> </w:t>
      </w:r>
      <w:r>
        <w:t>náradia.</w:t>
      </w:r>
    </w:p>
    <w:p w14:paraId="55E3B8A8" w14:textId="77777777"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after="0"/>
        <w:contextualSpacing w:val="0"/>
      </w:pPr>
      <w:r>
        <w:t>Dokumentáciu</w:t>
      </w:r>
      <w:r>
        <w:rPr>
          <w:spacing w:val="53"/>
        </w:rPr>
        <w:t xml:space="preserve"> </w:t>
      </w:r>
      <w:r>
        <w:t>konštrukcií</w:t>
      </w:r>
      <w:r>
        <w:rPr>
          <w:spacing w:val="57"/>
        </w:rPr>
        <w:t xml:space="preserve"> </w:t>
      </w:r>
      <w:r>
        <w:t>zabezpečí</w:t>
      </w:r>
      <w:r>
        <w:rPr>
          <w:spacing w:val="57"/>
        </w:rPr>
        <w:t xml:space="preserve"> </w:t>
      </w:r>
      <w:r>
        <w:t>zhotoviteľ</w:t>
      </w:r>
      <w:r>
        <w:rPr>
          <w:spacing w:val="56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odseku</w:t>
      </w:r>
      <w:r w:rsidRPr="00C43CA5">
        <w:t xml:space="preserve"> 1.</w:t>
      </w:r>
      <w:r>
        <w:t>10.3.</w:t>
      </w:r>
    </w:p>
    <w:p w14:paraId="1C2FE611" w14:textId="77777777" w:rsidR="007127CB" w:rsidRDefault="007127CB" w:rsidP="0075520B">
      <w:pPr>
        <w:pStyle w:val="Nadpis3"/>
      </w:pPr>
      <w:bookmarkStart w:id="107" w:name="_TOC_250090"/>
      <w:bookmarkStart w:id="108" w:name="_Toc178188225"/>
      <w:bookmarkEnd w:id="107"/>
      <w:r>
        <w:t>Obchádzky</w:t>
      </w:r>
      <w:bookmarkEnd w:id="108"/>
    </w:p>
    <w:p w14:paraId="7499D644" w14:textId="77777777" w:rsidR="007127CB" w:rsidRDefault="007127CB" w:rsidP="0075520B"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nutnosti</w:t>
      </w:r>
      <w:r>
        <w:rPr>
          <w:spacing w:val="1"/>
        </w:rPr>
        <w:t xml:space="preserve"> </w:t>
      </w:r>
      <w:r>
        <w:t>úplnej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navrhne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obchádzku,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návrh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dopravné</w:t>
      </w:r>
      <w:r>
        <w:rPr>
          <w:spacing w:val="18"/>
        </w:rPr>
        <w:t xml:space="preserve"> </w:t>
      </w:r>
      <w:r>
        <w:t>značenie</w:t>
      </w:r>
      <w:r>
        <w:rPr>
          <w:spacing w:val="14"/>
        </w:rPr>
        <w:t xml:space="preserve"> </w:t>
      </w:r>
      <w:r>
        <w:t>takejto</w:t>
      </w:r>
      <w:r>
        <w:rPr>
          <w:spacing w:val="15"/>
        </w:rPr>
        <w:t xml:space="preserve"> </w:t>
      </w:r>
      <w:r>
        <w:t>obchádzky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DPO.</w:t>
      </w:r>
    </w:p>
    <w:p w14:paraId="4CBDE278" w14:textId="77777777" w:rsidR="007127CB" w:rsidRDefault="007127CB" w:rsidP="0075520B">
      <w:r>
        <w:t>O povolenie uzávierky cesty požiada zhotoviteľ príslušný cestný správny orgán. Na základe</w:t>
      </w:r>
      <w:r>
        <w:rPr>
          <w:spacing w:val="1"/>
        </w:rPr>
        <w:t xml:space="preserve"> </w:t>
      </w:r>
      <w:r>
        <w:t>vydaného povolenia</w:t>
      </w:r>
      <w:r>
        <w:rPr>
          <w:spacing w:val="1"/>
        </w:rPr>
        <w:t xml:space="preserve"> </w:t>
      </w:r>
      <w:r>
        <w:t>a jeho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uzávierku</w:t>
      </w:r>
      <w:r>
        <w:rPr>
          <w:spacing w:val="58"/>
        </w:rPr>
        <w:t xml:space="preserve"> </w:t>
      </w:r>
      <w:r>
        <w:t>cesty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Políciou</w:t>
      </w:r>
      <w:r>
        <w:rPr>
          <w:spacing w:val="1"/>
        </w:rPr>
        <w:t xml:space="preserve"> </w:t>
      </w:r>
      <w:r>
        <w:t>SR.</w:t>
      </w:r>
    </w:p>
    <w:p w14:paraId="2BA5E17F" w14:textId="77777777"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vykoná,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prevádzky,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komunikáciách</w:t>
      </w:r>
      <w:r>
        <w:rPr>
          <w:spacing w:val="1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výtlkov,</w:t>
      </w:r>
      <w:r>
        <w:rPr>
          <w:spacing w:val="58"/>
        </w:rPr>
        <w:t xml:space="preserve"> </w:t>
      </w:r>
      <w:r>
        <w:t>zosilnenie</w:t>
      </w:r>
      <w:r>
        <w:rPr>
          <w:spacing w:val="1"/>
        </w:rPr>
        <w:t xml:space="preserve"> </w:t>
      </w:r>
      <w:r>
        <w:t>cesty).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to tak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 dokumentácii, je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povinný</w:t>
      </w:r>
      <w:r>
        <w:rPr>
          <w:spacing w:val="58"/>
        </w:rPr>
        <w:t xml:space="preserve"> </w:t>
      </w:r>
      <w:r>
        <w:t>vypracovať</w:t>
      </w:r>
      <w:r>
        <w:rPr>
          <w:spacing w:val="-56"/>
        </w:rPr>
        <w:t xml:space="preserve"> </w:t>
      </w:r>
      <w:r>
        <w:t>tento návrh sám. Odporúča sa komisionálne posúdenie stavu obchádzkovej trasy za účasti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správcu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orgánu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obchádzky,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opráv</w:t>
      </w:r>
      <w:r>
        <w:rPr>
          <w:spacing w:val="58"/>
        </w:rPr>
        <w:t xml:space="preserve"> </w:t>
      </w:r>
      <w:r>
        <w:t>poškodenia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trasy,</w:t>
      </w:r>
      <w:r>
        <w:rPr>
          <w:spacing w:val="21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cestnou</w:t>
      </w:r>
      <w:r>
        <w:rPr>
          <w:spacing w:val="20"/>
        </w:rPr>
        <w:t xml:space="preserve"> </w:t>
      </w:r>
      <w:r>
        <w:t>premávkou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dobu</w:t>
      </w:r>
      <w:r>
        <w:rPr>
          <w:spacing w:val="20"/>
        </w:rPr>
        <w:t xml:space="preserve"> </w:t>
      </w:r>
      <w:r>
        <w:t>obchádzky.</w:t>
      </w:r>
    </w:p>
    <w:p w14:paraId="15C89F0E" w14:textId="77777777" w:rsidR="007127CB" w:rsidRDefault="007127CB" w:rsidP="0075520B"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urýchlene</w:t>
      </w:r>
      <w:r>
        <w:rPr>
          <w:spacing w:val="1"/>
        </w:rPr>
        <w:t xml:space="preserve"> </w:t>
      </w:r>
      <w:r>
        <w:t>odstráni</w:t>
      </w:r>
      <w:r>
        <w:rPr>
          <w:spacing w:val="59"/>
        </w:rPr>
        <w:t xml:space="preserve"> </w:t>
      </w:r>
      <w:r>
        <w:t>dopravné</w:t>
      </w:r>
      <w:r>
        <w:rPr>
          <w:spacing w:val="59"/>
        </w:rPr>
        <w:t xml:space="preserve"> </w:t>
      </w:r>
      <w:r>
        <w:t>značenie</w:t>
      </w:r>
      <w:r>
        <w:rPr>
          <w:spacing w:val="59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komunikácií,</w:t>
      </w:r>
      <w:r>
        <w:rPr>
          <w:spacing w:val="1"/>
        </w:rPr>
        <w:t xml:space="preserve"> </w:t>
      </w:r>
      <w:r>
        <w:t>slúžiacich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obchádzku,</w:t>
      </w:r>
      <w:r>
        <w:rPr>
          <w:spacing w:val="59"/>
        </w:rPr>
        <w:t xml:space="preserve"> </w:t>
      </w:r>
      <w:r>
        <w:t>uvedie</w:t>
      </w:r>
      <w:r>
        <w:rPr>
          <w:spacing w:val="58"/>
        </w:rPr>
        <w:t xml:space="preserve"> </w:t>
      </w:r>
      <w:r>
        <w:t>cestu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stavu,</w:t>
      </w:r>
      <w:r>
        <w:rPr>
          <w:spacing w:val="22"/>
        </w:rPr>
        <w:t xml:space="preserve"> </w:t>
      </w:r>
      <w:r>
        <w:t>pokiaľ</w:t>
      </w:r>
      <w:r>
        <w:rPr>
          <w:spacing w:val="25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v</w:t>
      </w:r>
      <w:r>
        <w:rPr>
          <w:spacing w:val="19"/>
        </w:rPr>
        <w:t xml:space="preserve"> </w:t>
      </w:r>
      <w:r>
        <w:t>dokumentácii</w:t>
      </w:r>
      <w:r>
        <w:rPr>
          <w:spacing w:val="23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objednávateľom</w:t>
      </w:r>
      <w:r>
        <w:rPr>
          <w:spacing w:val="21"/>
        </w:rPr>
        <w:t xml:space="preserve"> </w:t>
      </w:r>
      <w:r>
        <w:t>stanovené</w:t>
      </w:r>
      <w:r>
        <w:rPr>
          <w:spacing w:val="25"/>
        </w:rPr>
        <w:t xml:space="preserve"> </w:t>
      </w:r>
      <w:r>
        <w:t>inak.</w:t>
      </w:r>
    </w:p>
    <w:p w14:paraId="7A845B0D" w14:textId="77777777" w:rsidR="007127CB" w:rsidRPr="0075520B" w:rsidRDefault="007127CB" w:rsidP="0075520B">
      <w:pPr>
        <w:pStyle w:val="Nadpis2"/>
      </w:pPr>
      <w:bookmarkStart w:id="109" w:name="_TOC_250089"/>
      <w:bookmarkStart w:id="110" w:name="_Toc178188226"/>
      <w:r w:rsidRPr="0075520B">
        <w:t xml:space="preserve">PROJEKTOVÁ DOKUMENTÁCIA </w:t>
      </w:r>
      <w:bookmarkEnd w:id="109"/>
      <w:r w:rsidRPr="0075520B">
        <w:t>STAVBY</w:t>
      </w:r>
      <w:bookmarkEnd w:id="110"/>
    </w:p>
    <w:p w14:paraId="42A5F6B0" w14:textId="77777777" w:rsidR="007127CB" w:rsidRDefault="007127CB" w:rsidP="007127CB">
      <w:pPr>
        <w:pStyle w:val="Zkladntext"/>
        <w:spacing w:before="1"/>
        <w:rPr>
          <w:b/>
          <w:sz w:val="21"/>
        </w:rPr>
      </w:pPr>
    </w:p>
    <w:p w14:paraId="73F5863E" w14:textId="77777777" w:rsidR="007127CB" w:rsidRDefault="007127CB" w:rsidP="0075520B">
      <w:r>
        <w:t>Projektová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súhrnom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výkresov,</w:t>
      </w:r>
      <w:r>
        <w:rPr>
          <w:spacing w:val="1"/>
        </w:rPr>
        <w:t xml:space="preserve"> </w:t>
      </w:r>
      <w:r>
        <w:t>výpočtov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informácií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povahy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odovzdaných</w:t>
      </w:r>
      <w:r>
        <w:rPr>
          <w:spacing w:val="1"/>
        </w:rPr>
        <w:t xml:space="preserve"> </w:t>
      </w:r>
      <w:r>
        <w:t>objednávateľom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následnú</w:t>
      </w:r>
      <w:r>
        <w:rPr>
          <w:spacing w:val="58"/>
        </w:rPr>
        <w:t xml:space="preserve"> </w:t>
      </w:r>
      <w:r>
        <w:t>realizáciu</w:t>
      </w:r>
      <w:r>
        <w:rPr>
          <w:spacing w:val="58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podľa</w:t>
      </w:r>
      <w:r>
        <w:rPr>
          <w:spacing w:val="13"/>
        </w:rPr>
        <w:t xml:space="preserve"> </w:t>
      </w:r>
      <w:r>
        <w:t>Zmluvy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dielo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výkresov,</w:t>
      </w:r>
      <w:r>
        <w:rPr>
          <w:spacing w:val="14"/>
        </w:rPr>
        <w:t xml:space="preserve"> </w:t>
      </w:r>
      <w:r>
        <w:t>výpočtov,</w:t>
      </w:r>
      <w:r>
        <w:rPr>
          <w:spacing w:val="14"/>
        </w:rPr>
        <w:t xml:space="preserve"> </w:t>
      </w:r>
      <w:r>
        <w:t>diagramov,</w:t>
      </w:r>
      <w:r>
        <w:rPr>
          <w:spacing w:val="12"/>
        </w:rPr>
        <w:t xml:space="preserve"> </w:t>
      </w:r>
      <w:r>
        <w:t>popisov</w:t>
      </w:r>
      <w:r>
        <w:rPr>
          <w:spacing w:val="13"/>
        </w:rPr>
        <w:t xml:space="preserve"> </w:t>
      </w:r>
      <w:r>
        <w:t>zhotovovaných</w:t>
      </w:r>
    </w:p>
    <w:p w14:paraId="2D2BDD3B" w14:textId="77777777" w:rsidR="007127CB" w:rsidRDefault="007127CB" w:rsidP="0075520B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06D2D8B5" w14:textId="77777777" w:rsidR="007127CB" w:rsidRDefault="007127CB" w:rsidP="0075520B">
      <w:pPr>
        <w:rPr>
          <w:sz w:val="15"/>
        </w:rPr>
      </w:pPr>
    </w:p>
    <w:p w14:paraId="61D05B0A" w14:textId="77777777" w:rsidR="007127CB" w:rsidRDefault="007127CB" w:rsidP="0075520B"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príslušného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Zhotoviteľom,</w:t>
      </w:r>
      <w:r>
        <w:rPr>
          <w:spacing w:val="17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Zmluvy</w:t>
      </w:r>
      <w:r>
        <w:rPr>
          <w:vertAlign w:val="superscript"/>
        </w:rPr>
        <w:t>6</w:t>
      </w:r>
      <w:r>
        <w:t>.</w:t>
      </w:r>
    </w:p>
    <w:p w14:paraId="11416CD2" w14:textId="77777777" w:rsidR="007127CB" w:rsidRDefault="007127CB" w:rsidP="0075520B">
      <w:r>
        <w:t>Na</w:t>
      </w:r>
      <w:r>
        <w:rPr>
          <w:spacing w:val="1"/>
        </w:rPr>
        <w:t xml:space="preserve"> </w:t>
      </w:r>
      <w:r>
        <w:t>realizačnú</w:t>
      </w:r>
      <w:r>
        <w:rPr>
          <w:spacing w:val="1"/>
        </w:rPr>
        <w:t xml:space="preserve"> </w:t>
      </w:r>
      <w:r>
        <w:t>fázu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rPr>
          <w:b/>
        </w:rPr>
        <w:t>technická</w:t>
      </w:r>
      <w:r>
        <w:rPr>
          <w:b/>
          <w:spacing w:val="1"/>
        </w:rPr>
        <w:t xml:space="preserve"> </w:t>
      </w:r>
      <w:r>
        <w:rPr>
          <w:b/>
        </w:rPr>
        <w:t>dokumentácia,</w:t>
      </w:r>
      <w:r>
        <w:rPr>
          <w:b/>
          <w:spacing w:val="1"/>
        </w:rPr>
        <w:t xml:space="preserve"> </w:t>
      </w:r>
      <w:r>
        <w:rPr>
          <w:b/>
        </w:rPr>
        <w:t>ktorá</w:t>
      </w:r>
      <w:r>
        <w:rPr>
          <w:b/>
          <w:spacing w:val="1"/>
        </w:rPr>
        <w:t xml:space="preserve"> </w:t>
      </w:r>
      <w:r>
        <w:rPr>
          <w:b/>
        </w:rPr>
        <w:t>je</w:t>
      </w:r>
      <w:r>
        <w:rPr>
          <w:b/>
          <w:spacing w:val="62"/>
        </w:rPr>
        <w:t xml:space="preserve"> </w:t>
      </w:r>
      <w:r>
        <w:rPr>
          <w:b/>
        </w:rPr>
        <w:t>súčasťou</w:t>
      </w:r>
      <w:r>
        <w:rPr>
          <w:b/>
          <w:spacing w:val="1"/>
        </w:rPr>
        <w:t xml:space="preserve"> </w:t>
      </w:r>
      <w:r>
        <w:rPr>
          <w:b/>
        </w:rPr>
        <w:t>Dokumentácie</w:t>
      </w:r>
      <w:r>
        <w:rPr>
          <w:b/>
          <w:spacing w:val="11"/>
        </w:rPr>
        <w:t xml:space="preserve"> </w:t>
      </w:r>
      <w:r>
        <w:rPr>
          <w:b/>
        </w:rPr>
        <w:t>Zhotoviteľa</w:t>
      </w:r>
      <w:r>
        <w:t>.</w:t>
      </w:r>
    </w:p>
    <w:p w14:paraId="15F87422" w14:textId="31228382" w:rsidR="007127CB" w:rsidRDefault="007127CB" w:rsidP="0075520B">
      <w:r>
        <w:t>Pokiaľ</w:t>
      </w:r>
      <w:r>
        <w:rPr>
          <w:spacing w:val="31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týchto</w:t>
      </w:r>
      <w:r>
        <w:rPr>
          <w:spacing w:val="33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vyskytujú</w:t>
      </w:r>
      <w:r>
        <w:rPr>
          <w:spacing w:val="33"/>
        </w:rPr>
        <w:t xml:space="preserve"> </w:t>
      </w:r>
      <w:r>
        <w:t>pokyny</w:t>
      </w:r>
      <w:r>
        <w:rPr>
          <w:spacing w:val="31"/>
        </w:rPr>
        <w:t xml:space="preserve"> </w:t>
      </w:r>
      <w:r>
        <w:t>pre</w:t>
      </w:r>
      <w:r>
        <w:rPr>
          <w:spacing w:val="33"/>
        </w:rPr>
        <w:t xml:space="preserve"> </w:t>
      </w:r>
      <w:r>
        <w:t>projektanta,</w:t>
      </w:r>
      <w:r>
        <w:rPr>
          <w:spacing w:val="34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ich</w:t>
      </w:r>
      <w:r>
        <w:rPr>
          <w:spacing w:val="30"/>
        </w:rPr>
        <w:t xml:space="preserve"> </w:t>
      </w:r>
      <w:r>
        <w:t>chápať</w:t>
      </w:r>
      <w:r w:rsidR="00F951AF">
        <w:t xml:space="preserve"> </w:t>
      </w:r>
      <w:r>
        <w:rPr>
          <w:spacing w:val="-56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spracovateľa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778BE688" w14:textId="77777777" w:rsidR="007127CB" w:rsidRPr="0075520B" w:rsidRDefault="007127CB" w:rsidP="0075520B">
      <w:pPr>
        <w:pStyle w:val="Nadpis3"/>
      </w:pPr>
      <w:bookmarkStart w:id="111" w:name="_TOC_250088"/>
      <w:bookmarkStart w:id="112" w:name="_Toc178188227"/>
      <w:r w:rsidRPr="0075520B">
        <w:t xml:space="preserve">Dokumentácia poskytnutá Objednávateľom </w:t>
      </w:r>
      <w:bookmarkEnd w:id="111"/>
      <w:r w:rsidRPr="0075520B">
        <w:t>(DPO)</w:t>
      </w:r>
      <w:bookmarkEnd w:id="112"/>
    </w:p>
    <w:p w14:paraId="4D17F9B9" w14:textId="77777777" w:rsidR="007127CB" w:rsidRDefault="007127CB" w:rsidP="0075520B">
      <w:r>
        <w:t>Je</w:t>
      </w:r>
      <w:r>
        <w:rPr>
          <w:spacing w:val="57"/>
        </w:rPr>
        <w:t xml:space="preserve"> </w:t>
      </w:r>
      <w:r>
        <w:t>základná</w:t>
      </w:r>
      <w:r>
        <w:rPr>
          <w:spacing w:val="52"/>
        </w:rPr>
        <w:t xml:space="preserve"> </w:t>
      </w:r>
      <w:r>
        <w:t>dokumentácia,</w:t>
      </w:r>
      <w:r>
        <w:rPr>
          <w:spacing w:val="56"/>
        </w:rPr>
        <w:t xml:space="preserve"> </w:t>
      </w:r>
      <w:r>
        <w:t>ktorú</w:t>
      </w:r>
      <w:r>
        <w:rPr>
          <w:spacing w:val="57"/>
        </w:rPr>
        <w:t xml:space="preserve"> </w:t>
      </w:r>
      <w:r>
        <w:t>zabezpečuje</w:t>
      </w:r>
      <w:r>
        <w:rPr>
          <w:spacing w:val="53"/>
        </w:rPr>
        <w:t xml:space="preserve"> </w:t>
      </w:r>
      <w:r>
        <w:t>objednávateľ.</w:t>
      </w:r>
    </w:p>
    <w:p w14:paraId="2BD41409" w14:textId="0CFD232B" w:rsidR="007127CB" w:rsidRDefault="007127CB" w:rsidP="0075520B">
      <w:r w:rsidRPr="00C51DF5">
        <w:t xml:space="preserve">Súčasťou DPO je </w:t>
      </w:r>
      <w:r w:rsidRPr="00C51DF5">
        <w:rPr>
          <w:b/>
        </w:rPr>
        <w:t xml:space="preserve">Dokumentácia na </w:t>
      </w:r>
      <w:r w:rsidR="00CA5E93">
        <w:rPr>
          <w:b/>
        </w:rPr>
        <w:t xml:space="preserve">stavebné povolenie v podrobnostiach dokumentácie na realizáciu </w:t>
      </w:r>
      <w:r w:rsidR="00CA5E93" w:rsidRPr="002F1E28">
        <w:rPr>
          <w:b/>
        </w:rPr>
        <w:t>stavby</w:t>
      </w:r>
      <w:r w:rsidR="003614B4">
        <w:rPr>
          <w:b/>
        </w:rPr>
        <w:t>,</w:t>
      </w:r>
      <w:r w:rsidR="002F1E28">
        <w:rPr>
          <w:b/>
        </w:rPr>
        <w:t xml:space="preserve"> </w:t>
      </w:r>
      <w:r w:rsidR="002F1E28" w:rsidRPr="002F1E28">
        <w:rPr>
          <w:bCs/>
        </w:rPr>
        <w:t xml:space="preserve">ďalej </w:t>
      </w:r>
      <w:r w:rsidR="00CA5E93" w:rsidRPr="002F1E28">
        <w:rPr>
          <w:bCs/>
        </w:rPr>
        <w:t>DSP(DRS)</w:t>
      </w:r>
      <w:r w:rsidRPr="002F1E28">
        <w:rPr>
          <w:bCs/>
        </w:rPr>
        <w:t>.</w:t>
      </w:r>
      <w:r>
        <w:rPr>
          <w:spacing w:val="58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uchádzačom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1"/>
        </w:rPr>
        <w:t xml:space="preserve"> </w:t>
      </w:r>
      <w:r>
        <w:t>súťaže</w:t>
      </w:r>
      <w:r>
        <w:rPr>
          <w:spacing w:val="1"/>
        </w:rPr>
        <w:t xml:space="preserve"> </w:t>
      </w:r>
      <w:r>
        <w:t>DPO,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tvorí</w:t>
      </w:r>
      <w:r>
        <w:rPr>
          <w:spacing w:val="1"/>
        </w:rPr>
        <w:t xml:space="preserve"> </w:t>
      </w:r>
      <w:r>
        <w:t>Zväzok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súťažných</w:t>
      </w:r>
      <w:r>
        <w:rPr>
          <w:spacing w:val="1"/>
        </w:rPr>
        <w:t xml:space="preserve"> </w:t>
      </w:r>
      <w:r>
        <w:t>podkladov.</w:t>
      </w:r>
    </w:p>
    <w:p w14:paraId="02117158" w14:textId="77777777"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poskytnutá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ostatnými prílohami Zmluvy definuje stavbu predmet obstarávania a predmet zmluvy o dielo,</w:t>
      </w:r>
      <w:r>
        <w:rPr>
          <w:spacing w:val="1"/>
        </w:rPr>
        <w:t xml:space="preserve"> </w:t>
      </w:r>
      <w:r>
        <w:t>uzatváranej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vybraným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stavby a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ponuky uchádzačov.</w:t>
      </w:r>
      <w:r>
        <w:rPr>
          <w:spacing w:val="1"/>
        </w:rPr>
        <w:t xml:space="preserve"> </w:t>
      </w:r>
      <w:r>
        <w:t>Svojimi záväznými časťami alebo údajmi spolu s Požiadavkami Objednávateľa a ostatnými</w:t>
      </w:r>
      <w:r>
        <w:rPr>
          <w:spacing w:val="1"/>
        </w:rPr>
        <w:t xml:space="preserve"> </w:t>
      </w:r>
      <w:r>
        <w:t>prílohami Zmluvy je podkladom na vypracovanie technickej dokumentácie, ktorá je 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7235E8CD" w14:textId="77777777" w:rsidR="007127CB" w:rsidRDefault="007127CB" w:rsidP="0075520B">
      <w:r>
        <w:t>S</w:t>
      </w:r>
      <w:r>
        <w:rPr>
          <w:spacing w:val="1"/>
        </w:rPr>
        <w:t xml:space="preserve"> </w:t>
      </w:r>
      <w:r>
        <w:t>ohľadom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ekonomické</w:t>
      </w:r>
      <w:r>
        <w:rPr>
          <w:spacing w:val="1"/>
        </w:rPr>
        <w:t xml:space="preserve"> </w:t>
      </w:r>
      <w:r>
        <w:t>dôvody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viac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DPO.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hlavne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podrobnosti,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podmienené</w:t>
      </w:r>
      <w:r>
        <w:rPr>
          <w:spacing w:val="1"/>
        </w:rPr>
        <w:t xml:space="preserve"> </w:t>
      </w:r>
      <w:r>
        <w:t>možnosťami,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používanými</w:t>
      </w:r>
      <w:r>
        <w:rPr>
          <w:spacing w:val="1"/>
        </w:rPr>
        <w:t xml:space="preserve"> </w:t>
      </w:r>
      <w:r>
        <w:t>technológiami</w:t>
      </w:r>
      <w:r>
        <w:rPr>
          <w:spacing w:val="1"/>
        </w:rPr>
        <w:t xml:space="preserve"> </w:t>
      </w:r>
      <w:r>
        <w:t>budúceho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skutočným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organizáciou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použitým</w:t>
      </w:r>
      <w:r>
        <w:rPr>
          <w:spacing w:val="1"/>
        </w:rPr>
        <w:t xml:space="preserve"> </w:t>
      </w:r>
      <w:r>
        <w:t>materiálom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predmetom</w:t>
      </w:r>
      <w:r>
        <w:rPr>
          <w:spacing w:val="1"/>
        </w:rPr>
        <w:t xml:space="preserve"> </w:t>
      </w:r>
      <w:r>
        <w:t>technickej</w:t>
      </w:r>
      <w:r>
        <w:rPr>
          <w:spacing w:val="58"/>
        </w:rPr>
        <w:t xml:space="preserve"> </w:t>
      </w:r>
      <w:r>
        <w:t>dokumentácie,</w:t>
      </w:r>
      <w:r>
        <w:rPr>
          <w:spacing w:val="58"/>
        </w:rPr>
        <w:t xml:space="preserve"> </w:t>
      </w:r>
      <w:r>
        <w:t>ktorá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prípravy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rámci</w:t>
      </w:r>
      <w:r>
        <w:rPr>
          <w:spacing w:val="14"/>
        </w:rPr>
        <w:t xml:space="preserve"> </w:t>
      </w:r>
      <w:r>
        <w:t>svojho</w:t>
      </w:r>
      <w:r>
        <w:rPr>
          <w:spacing w:val="18"/>
        </w:rPr>
        <w:t xml:space="preserve"> </w:t>
      </w:r>
      <w:r>
        <w:t>záväzku</w:t>
      </w:r>
      <w:r>
        <w:rPr>
          <w:spacing w:val="18"/>
        </w:rPr>
        <w:t xml:space="preserve"> </w:t>
      </w:r>
      <w:r>
        <w:t>zhotoviť</w:t>
      </w:r>
      <w:r>
        <w:rPr>
          <w:spacing w:val="20"/>
        </w:rPr>
        <w:t xml:space="preserve"> </w:t>
      </w:r>
      <w:r>
        <w:t>stavbu.</w:t>
      </w:r>
    </w:p>
    <w:p w14:paraId="03B2669E" w14:textId="77777777" w:rsidR="007127CB" w:rsidRDefault="007127CB" w:rsidP="0075520B">
      <w:pPr>
        <w:pStyle w:val="Nadpis3"/>
      </w:pPr>
      <w:bookmarkStart w:id="113" w:name="_TOC_250087"/>
      <w:bookmarkStart w:id="114" w:name="_Toc178188228"/>
      <w:r>
        <w:t>Dokumentácia</w:t>
      </w:r>
      <w:r>
        <w:rPr>
          <w:spacing w:val="67"/>
        </w:rPr>
        <w:t xml:space="preserve"> </w:t>
      </w:r>
      <w:bookmarkEnd w:id="113"/>
      <w:r>
        <w:t>Zhotoviteľa</w:t>
      </w:r>
      <w:bookmarkEnd w:id="114"/>
    </w:p>
    <w:p w14:paraId="6E17614F" w14:textId="77777777"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výpočty,</w:t>
      </w:r>
      <w:r>
        <w:rPr>
          <w:spacing w:val="59"/>
        </w:rPr>
        <w:t xml:space="preserve"> </w:t>
      </w:r>
      <w:r>
        <w:t>počítačové</w:t>
      </w:r>
      <w:r>
        <w:rPr>
          <w:spacing w:val="59"/>
        </w:rPr>
        <w:t xml:space="preserve"> </w:t>
      </w:r>
      <w:r>
        <w:t>programy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programové vybavenie (software), výkresy, príručky, modely a ďalšie dokumenty technickej</w:t>
      </w:r>
      <w:r>
        <w:rPr>
          <w:spacing w:val="1"/>
        </w:rPr>
        <w:t xml:space="preserve"> </w:t>
      </w:r>
      <w:r>
        <w:t>povahy</w:t>
      </w:r>
      <w:r>
        <w:rPr>
          <w:spacing w:val="15"/>
        </w:rPr>
        <w:t xml:space="preserve"> </w:t>
      </w:r>
      <w:r>
        <w:t>(ak</w:t>
      </w:r>
      <w:r>
        <w:rPr>
          <w:spacing w:val="17"/>
        </w:rPr>
        <w:t xml:space="preserve"> </w:t>
      </w:r>
      <w:r>
        <w:t>sú)</w:t>
      </w:r>
      <w:r>
        <w:rPr>
          <w:spacing w:val="18"/>
        </w:rPr>
        <w:t xml:space="preserve"> </w:t>
      </w:r>
      <w:r>
        <w:t>dodané</w:t>
      </w:r>
      <w:r>
        <w:rPr>
          <w:spacing w:val="15"/>
        </w:rPr>
        <w:t xml:space="preserve"> </w:t>
      </w:r>
      <w:r>
        <w:t>Zhotoviteľom.</w:t>
      </w:r>
    </w:p>
    <w:p w14:paraId="11FD1075" w14:textId="77777777"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špecifikovanej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úradných</w:t>
      </w:r>
      <w:r>
        <w:rPr>
          <w:spacing w:val="1"/>
        </w:rPr>
        <w:t xml:space="preserve"> </w:t>
      </w:r>
      <w:r>
        <w:t>schválení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dokumentov</w:t>
      </w:r>
      <w:r>
        <w:rPr>
          <w:spacing w:val="58"/>
        </w:rPr>
        <w:t xml:space="preserve"> </w:t>
      </w:r>
      <w:r>
        <w:t>(Dokumentácia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58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prevádzku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údržbu).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58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30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vyhotovená</w:t>
      </w:r>
      <w:r>
        <w:rPr>
          <w:spacing w:val="30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jazyku</w:t>
      </w:r>
      <w:r>
        <w:rPr>
          <w:spacing w:val="31"/>
        </w:rPr>
        <w:t xml:space="preserve"> </w:t>
      </w:r>
      <w:r>
        <w:t>pre</w:t>
      </w:r>
      <w:r>
        <w:rPr>
          <w:spacing w:val="26"/>
        </w:rPr>
        <w:t xml:space="preserve"> </w:t>
      </w:r>
      <w:r>
        <w:t>komunikáciu,</w:t>
      </w:r>
      <w:r>
        <w:rPr>
          <w:spacing w:val="29"/>
        </w:rPr>
        <w:t xml:space="preserve"> </w:t>
      </w:r>
      <w:r>
        <w:t>ktorým</w:t>
      </w:r>
      <w:r>
        <w:rPr>
          <w:spacing w:val="28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Slovenský</w:t>
      </w:r>
      <w:r>
        <w:rPr>
          <w:spacing w:val="25"/>
        </w:rPr>
        <w:t xml:space="preserve"> </w:t>
      </w:r>
      <w:r>
        <w:t>jazyk.</w:t>
      </w:r>
    </w:p>
    <w:p w14:paraId="346D1C9D" w14:textId="77777777"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všeobecnými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rPr>
          <w:u w:val="single"/>
        </w:rPr>
        <w:t>podčl.</w:t>
      </w:r>
      <w:r>
        <w:rPr>
          <w:spacing w:val="1"/>
        </w:rPr>
        <w:t xml:space="preserve"> </w:t>
      </w:r>
      <w:r>
        <w:rPr>
          <w:u w:val="single"/>
        </w:rPr>
        <w:t>1.1.6.1</w:t>
      </w:r>
      <w:r>
        <w:rPr>
          <w:spacing w:val="20"/>
          <w:u w:val="single"/>
        </w:rPr>
        <w:t xml:space="preserve"> </w:t>
      </w:r>
      <w:r>
        <w:rPr>
          <w:u w:val="single"/>
        </w:rPr>
        <w:t>FIDIC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podmienok</w:t>
      </w:r>
      <w:r>
        <w:rPr>
          <w:spacing w:val="24"/>
        </w:rPr>
        <w:t xml:space="preserve"> </w:t>
      </w:r>
      <w:r>
        <w:t>uvedených</w:t>
      </w:r>
      <w:r>
        <w:rPr>
          <w:spacing w:val="24"/>
        </w:rPr>
        <w:t xml:space="preserve"> </w:t>
      </w:r>
      <w:r w:rsidRPr="00843001">
        <w:t>v</w:t>
      </w:r>
      <w:r w:rsidRPr="00843001">
        <w:rPr>
          <w:spacing w:val="18"/>
        </w:rPr>
        <w:t xml:space="preserve"> </w:t>
      </w:r>
      <w:r w:rsidRPr="00843001">
        <w:t>časti</w:t>
      </w:r>
      <w:r w:rsidRPr="00843001">
        <w:rPr>
          <w:spacing w:val="19"/>
        </w:rPr>
        <w:t xml:space="preserve"> </w:t>
      </w:r>
      <w:r>
        <w:rPr>
          <w:spacing w:val="19"/>
        </w:rPr>
        <w:t>1.</w:t>
      </w:r>
      <w:r w:rsidRPr="00843001">
        <w:t>7</w:t>
      </w:r>
      <w:r w:rsidRPr="00843001">
        <w:rPr>
          <w:spacing w:val="20"/>
        </w:rPr>
        <w:t xml:space="preserve"> </w:t>
      </w:r>
      <w:r w:rsidRPr="00843001">
        <w:t>týchto</w:t>
      </w:r>
      <w:r w:rsidRPr="00843001">
        <w:rPr>
          <w:spacing w:val="20"/>
        </w:rPr>
        <w:t xml:space="preserve"> </w:t>
      </w:r>
      <w:r w:rsidRPr="00843001">
        <w:t>ZTKP</w:t>
      </w:r>
      <w:r>
        <w:rPr>
          <w:spacing w:val="2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súlade</w:t>
      </w:r>
      <w:r>
        <w:rPr>
          <w:spacing w:val="21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ustanoveniami</w:t>
      </w:r>
    </w:p>
    <w:p w14:paraId="58EF9125" w14:textId="77777777" w:rsidR="007127CB" w:rsidRDefault="007127CB" w:rsidP="0075520B">
      <w:r>
        <w:rPr>
          <w:u w:val="single"/>
        </w:rPr>
        <w:t>§</w:t>
      </w:r>
      <w:r>
        <w:rPr>
          <w:spacing w:val="36"/>
          <w:u w:val="single"/>
        </w:rPr>
        <w:t xml:space="preserve"> </w:t>
      </w:r>
      <w:r>
        <w:rPr>
          <w:u w:val="single"/>
        </w:rPr>
        <w:t>45</w:t>
      </w:r>
      <w:r>
        <w:rPr>
          <w:spacing w:val="36"/>
          <w:u w:val="single"/>
        </w:rPr>
        <w:t xml:space="preserve"> </w:t>
      </w:r>
      <w:r>
        <w:rPr>
          <w:u w:val="single"/>
        </w:rPr>
        <w:t>ods.2</w:t>
      </w:r>
      <w:r>
        <w:rPr>
          <w:spacing w:val="36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35"/>
          <w:u w:val="single"/>
        </w:rPr>
        <w:t xml:space="preserve"> </w:t>
      </w:r>
      <w:r>
        <w:rPr>
          <w:u w:val="single"/>
        </w:rPr>
        <w:t>b);</w:t>
      </w:r>
      <w:r>
        <w:rPr>
          <w:spacing w:val="38"/>
          <w:u w:val="single"/>
        </w:rPr>
        <w:t xml:space="preserve"> </w:t>
      </w:r>
      <w:r>
        <w:rPr>
          <w:u w:val="single"/>
        </w:rPr>
        <w:t>c)</w:t>
      </w:r>
      <w:r>
        <w:rPr>
          <w:spacing w:val="3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3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3"/>
          <w:u w:val="single"/>
        </w:rPr>
        <w:t xml:space="preserve"> </w:t>
      </w:r>
      <w:r>
        <w:rPr>
          <w:u w:val="single"/>
        </w:rPr>
        <w:t>Zb.</w:t>
      </w:r>
      <w:r>
        <w:rPr>
          <w:spacing w:val="3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36"/>
        </w:rPr>
        <w:t xml:space="preserve"> </w:t>
      </w:r>
      <w:r>
        <w:t>predpisov.</w:t>
      </w:r>
    </w:p>
    <w:p w14:paraId="1187D7B0" w14:textId="05F19471" w:rsidR="007127CB" w:rsidRDefault="007127CB" w:rsidP="007127CB">
      <w:pPr>
        <w:pStyle w:val="Zkladntext"/>
        <w:spacing w:before="2"/>
        <w:rPr>
          <w:sz w:val="13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A539958" wp14:editId="077DF375">
                <wp:simplePos x="0" y="0"/>
                <wp:positionH relativeFrom="page">
                  <wp:posOffset>900430</wp:posOffset>
                </wp:positionH>
                <wp:positionV relativeFrom="paragraph">
                  <wp:posOffset>119380</wp:posOffset>
                </wp:positionV>
                <wp:extent cx="1828800" cy="7620"/>
                <wp:effectExtent l="0" t="4445" r="4445" b="0"/>
                <wp:wrapTopAndBottom/>
                <wp:docPr id="1591114200" name="Obdĺž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4B5E3E3" id="Obdĺžnik 1" o:spid="_x0000_s1026" style="position:absolute;margin-left:70.9pt;margin-top:9.4pt;width:2in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236A2559" w14:textId="77777777" w:rsidR="007127CB" w:rsidRDefault="007127CB" w:rsidP="007127CB">
      <w:pPr>
        <w:spacing w:before="73" w:line="244" w:lineRule="auto"/>
        <w:ind w:left="178" w:right="105"/>
        <w:rPr>
          <w:sz w:val="16"/>
        </w:rPr>
      </w:pPr>
      <w:r>
        <w:rPr>
          <w:sz w:val="16"/>
          <w:vertAlign w:val="superscript"/>
        </w:rPr>
        <w:t>6</w:t>
      </w:r>
      <w:r>
        <w:rPr>
          <w:sz w:val="16"/>
        </w:rPr>
        <w:t xml:space="preserve"> POZNÁMKA: Projektová činnosť je vybranou činnosťou vo výstavbe (§ 45 ods. 1 písm. a) zákona č. 50/1976 Z. z. v znení</w:t>
      </w:r>
      <w:r>
        <w:rPr>
          <w:spacing w:val="1"/>
          <w:sz w:val="16"/>
        </w:rPr>
        <w:t xml:space="preserve"> </w:t>
      </w:r>
      <w:r>
        <w:rPr>
          <w:sz w:val="16"/>
        </w:rPr>
        <w:t>neskorších</w:t>
      </w:r>
      <w:r>
        <w:rPr>
          <w:spacing w:val="1"/>
          <w:sz w:val="16"/>
        </w:rPr>
        <w:t xml:space="preserve"> </w:t>
      </w:r>
      <w:r>
        <w:rPr>
          <w:sz w:val="16"/>
        </w:rPr>
        <w:t>predpisov,</w:t>
      </w:r>
      <w:r>
        <w:rPr>
          <w:spacing w:val="1"/>
          <w:sz w:val="16"/>
        </w:rPr>
        <w:t xml:space="preserve"> </w:t>
      </w:r>
      <w:r>
        <w:rPr>
          <w:sz w:val="16"/>
        </w:rPr>
        <w:t>ktorá</w:t>
      </w:r>
      <w:r>
        <w:rPr>
          <w:spacing w:val="1"/>
          <w:sz w:val="16"/>
        </w:rPr>
        <w:t xml:space="preserve"> </w:t>
      </w:r>
      <w:r>
        <w:rPr>
          <w:sz w:val="16"/>
        </w:rPr>
        <w:t>je</w:t>
      </w:r>
      <w:r>
        <w:rPr>
          <w:spacing w:val="1"/>
          <w:sz w:val="16"/>
        </w:rPr>
        <w:t xml:space="preserve"> </w:t>
      </w:r>
      <w:r>
        <w:rPr>
          <w:sz w:val="16"/>
        </w:rPr>
        <w:t>spracovaná</w:t>
      </w:r>
      <w:r>
        <w:rPr>
          <w:spacing w:val="1"/>
          <w:sz w:val="16"/>
        </w:rPr>
        <w:t xml:space="preserve"> </w:t>
      </w:r>
      <w:r>
        <w:rPr>
          <w:sz w:val="16"/>
        </w:rPr>
        <w:t>vykonávaná</w:t>
      </w:r>
      <w:r>
        <w:rPr>
          <w:spacing w:val="1"/>
          <w:sz w:val="16"/>
        </w:rPr>
        <w:t xml:space="preserve"> </w:t>
      </w:r>
      <w:r>
        <w:rPr>
          <w:sz w:val="16"/>
        </w:rPr>
        <w:t>odborne</w:t>
      </w:r>
      <w:r>
        <w:rPr>
          <w:spacing w:val="1"/>
          <w:sz w:val="16"/>
        </w:rPr>
        <w:t xml:space="preserve"> </w:t>
      </w:r>
      <w:r>
        <w:rPr>
          <w:sz w:val="16"/>
        </w:rPr>
        <w:t>spôsobilým</w:t>
      </w:r>
      <w:r>
        <w:rPr>
          <w:spacing w:val="1"/>
          <w:sz w:val="16"/>
        </w:rPr>
        <w:t xml:space="preserve"> </w:t>
      </w:r>
      <w:r>
        <w:rPr>
          <w:sz w:val="16"/>
        </w:rPr>
        <w:t>inžinierom</w:t>
      </w:r>
      <w:r>
        <w:rPr>
          <w:spacing w:val="1"/>
          <w:sz w:val="16"/>
        </w:rPr>
        <w:t xml:space="preserve"> </w:t>
      </w:r>
      <w:r>
        <w:rPr>
          <w:sz w:val="16"/>
        </w:rPr>
        <w:t>samostatne</w:t>
      </w:r>
      <w:r>
        <w:rPr>
          <w:spacing w:val="1"/>
          <w:sz w:val="16"/>
        </w:rPr>
        <w:t xml:space="preserve"> </w:t>
      </w:r>
      <w:r>
        <w:rPr>
          <w:sz w:val="16"/>
        </w:rPr>
        <w:t>vo</w:t>
      </w:r>
      <w:r>
        <w:rPr>
          <w:spacing w:val="42"/>
          <w:sz w:val="16"/>
        </w:rPr>
        <w:t xml:space="preserve"> </w:t>
      </w:r>
      <w:r>
        <w:rPr>
          <w:sz w:val="16"/>
        </w:rPr>
        <w:t>vlastnom</w:t>
      </w:r>
      <w:r>
        <w:rPr>
          <w:spacing w:val="43"/>
          <w:sz w:val="16"/>
        </w:rPr>
        <w:t xml:space="preserve"> </w:t>
      </w:r>
      <w:r>
        <w:rPr>
          <w:sz w:val="16"/>
        </w:rPr>
        <w:t>mene</w:t>
      </w:r>
      <w:r>
        <w:rPr>
          <w:spacing w:val="42"/>
          <w:sz w:val="16"/>
        </w:rPr>
        <w:t xml:space="preserve"> </w:t>
      </w:r>
      <w:r>
        <w:rPr>
          <w:sz w:val="16"/>
        </w:rPr>
        <w:t>a</w:t>
      </w:r>
      <w:r>
        <w:rPr>
          <w:spacing w:val="43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vlastnú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mene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42"/>
          <w:sz w:val="16"/>
        </w:rPr>
        <w:t xml:space="preserve"> </w:t>
      </w:r>
      <w:r>
        <w:rPr>
          <w:sz w:val="16"/>
        </w:rPr>
        <w:t>právnickej</w:t>
      </w:r>
      <w:r>
        <w:rPr>
          <w:spacing w:val="43"/>
          <w:sz w:val="16"/>
        </w:rPr>
        <w:t xml:space="preserve"> </w:t>
      </w:r>
      <w:r>
        <w:rPr>
          <w:sz w:val="16"/>
        </w:rPr>
        <w:t>osoby</w:t>
      </w:r>
      <w:r>
        <w:rPr>
          <w:spacing w:val="42"/>
          <w:sz w:val="16"/>
        </w:rPr>
        <w:t xml:space="preserve"> </w:t>
      </w:r>
      <w:r>
        <w:rPr>
          <w:sz w:val="16"/>
        </w:rPr>
        <w:t>alebo</w:t>
      </w:r>
      <w:r>
        <w:rPr>
          <w:spacing w:val="43"/>
          <w:sz w:val="16"/>
        </w:rPr>
        <w:t xml:space="preserve"> </w:t>
      </w:r>
      <w:r>
        <w:rPr>
          <w:sz w:val="16"/>
        </w:rPr>
        <w:t>fyzickej</w:t>
      </w:r>
      <w:r>
        <w:rPr>
          <w:spacing w:val="42"/>
          <w:sz w:val="16"/>
        </w:rPr>
        <w:t xml:space="preserve"> </w:t>
      </w:r>
      <w:r>
        <w:rPr>
          <w:sz w:val="16"/>
        </w:rPr>
        <w:t>osoby</w:t>
      </w:r>
      <w:r>
        <w:rPr>
          <w:spacing w:val="43"/>
          <w:sz w:val="16"/>
        </w:rPr>
        <w:t xml:space="preserve"> </w:t>
      </w:r>
      <w:r>
        <w:rPr>
          <w:sz w:val="16"/>
        </w:rPr>
        <w:t>oprávnenej</w:t>
      </w:r>
      <w:r>
        <w:rPr>
          <w:spacing w:val="42"/>
          <w:sz w:val="16"/>
        </w:rPr>
        <w:t xml:space="preserve"> </w:t>
      </w:r>
      <w:r>
        <w:rPr>
          <w:sz w:val="16"/>
        </w:rPr>
        <w:t>podnikať</w:t>
      </w:r>
      <w:r>
        <w:rPr>
          <w:spacing w:val="43"/>
          <w:sz w:val="16"/>
        </w:rPr>
        <w:t xml:space="preserve"> </w:t>
      </w:r>
      <w:r>
        <w:rPr>
          <w:sz w:val="16"/>
        </w:rPr>
        <w:t>vo</w:t>
      </w:r>
      <w:r>
        <w:rPr>
          <w:spacing w:val="1"/>
          <w:sz w:val="16"/>
        </w:rPr>
        <w:t xml:space="preserve"> </w:t>
      </w:r>
      <w:r>
        <w:rPr>
          <w:sz w:val="16"/>
        </w:rPr>
        <w:t>výstavbe.</w:t>
      </w:r>
    </w:p>
    <w:p w14:paraId="3A2799D4" w14:textId="77777777" w:rsidR="007127CB" w:rsidRDefault="007127CB" w:rsidP="007127CB">
      <w:pPr>
        <w:spacing w:line="244" w:lineRule="auto"/>
        <w:rPr>
          <w:sz w:val="16"/>
        </w:r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1C453355" w14:textId="77777777" w:rsidR="007127CB" w:rsidRDefault="007127CB" w:rsidP="007127CB">
      <w:pPr>
        <w:pStyle w:val="Zkladntext"/>
        <w:spacing w:before="3"/>
        <w:rPr>
          <w:sz w:val="15"/>
        </w:rPr>
      </w:pPr>
    </w:p>
    <w:p w14:paraId="25CF0B23" w14:textId="77777777"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preskúmanie</w:t>
      </w:r>
      <w:r>
        <w:rPr>
          <w:spacing w:val="59"/>
        </w:rPr>
        <w:t xml:space="preserve"> </w:t>
      </w:r>
      <w:r>
        <w:t>a/alebo</w:t>
      </w:r>
      <w:r>
        <w:rPr>
          <w:spacing w:val="1"/>
        </w:rPr>
        <w:t xml:space="preserve"> </w:t>
      </w:r>
      <w:r>
        <w:t>schválenie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oznámením.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preskúmania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schválenia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lehoty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preskúmanie</w:t>
      </w:r>
      <w:r>
        <w:rPr>
          <w:spacing w:val="19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uvedené</w:t>
      </w:r>
      <w:r>
        <w:rPr>
          <w:spacing w:val="20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Požiadavkách</w:t>
      </w:r>
      <w:r>
        <w:rPr>
          <w:spacing w:val="17"/>
        </w:rPr>
        <w:t xml:space="preserve"> </w:t>
      </w:r>
      <w:r>
        <w:t>Objednávateľa.</w:t>
      </w:r>
    </w:p>
    <w:p w14:paraId="12EB0D97" w14:textId="5C0578A8" w:rsidR="007127CB" w:rsidRDefault="007127CB" w:rsidP="003614B4">
      <w:pPr>
        <w:pStyle w:val="Bezriadkovania"/>
      </w:pPr>
      <w:r>
        <w:t>Technická</w:t>
      </w:r>
      <w:r w:rsidRPr="003614B4">
        <w:t xml:space="preserve"> </w:t>
      </w:r>
      <w:r>
        <w:t>dokumentácia</w:t>
      </w:r>
      <w:r w:rsidRPr="003614B4">
        <w:t xml:space="preserve"> </w:t>
      </w:r>
      <w:r>
        <w:t>ako</w:t>
      </w:r>
      <w:r w:rsidRPr="003614B4">
        <w:t xml:space="preserve"> </w:t>
      </w:r>
      <w:r>
        <w:t>súčasť</w:t>
      </w:r>
      <w:r w:rsidRPr="003614B4">
        <w:t xml:space="preserve"> </w:t>
      </w:r>
      <w:r>
        <w:t>Dokumentácie</w:t>
      </w:r>
      <w:r w:rsidRPr="003614B4">
        <w:t xml:space="preserve"> </w:t>
      </w:r>
      <w:r>
        <w:t>Zhotoviteľa</w:t>
      </w:r>
      <w:r w:rsidRPr="003614B4">
        <w:t xml:space="preserve"> </w:t>
      </w:r>
      <w:r>
        <w:t>predstavuje</w:t>
      </w:r>
      <w:r w:rsidR="005E4562">
        <w:t xml:space="preserve"> dokumentácia na vykonanie prác (DVP) a</w:t>
      </w:r>
      <w:r w:rsidR="003614B4" w:rsidRPr="003614B4">
        <w:t xml:space="preserve"> výrobno</w:t>
      </w:r>
      <w:r>
        <w:t>-technická</w:t>
      </w:r>
      <w:r w:rsidR="003614B4">
        <w:t xml:space="preserve"> </w:t>
      </w:r>
      <w:r>
        <w:t>dokumentácia</w:t>
      </w:r>
      <w:r w:rsidRPr="003614B4">
        <w:t xml:space="preserve"> </w:t>
      </w:r>
      <w:r>
        <w:t>(VTD).</w:t>
      </w:r>
    </w:p>
    <w:p w14:paraId="5E752575" w14:textId="77777777" w:rsidR="007127CB" w:rsidRDefault="007127CB" w:rsidP="0075520B">
      <w:pPr>
        <w:pStyle w:val="Nadpis3"/>
      </w:pPr>
      <w:bookmarkStart w:id="115" w:name="_TOC_250086"/>
      <w:bookmarkStart w:id="116" w:name="_Toc178188229"/>
      <w:bookmarkStart w:id="117" w:name="_GoBack"/>
      <w:bookmarkEnd w:id="117"/>
      <w:r>
        <w:t>Dokumentácia</w:t>
      </w:r>
      <w:r>
        <w:rPr>
          <w:spacing w:val="44"/>
        </w:rPr>
        <w:t xml:space="preserve"> </w:t>
      </w:r>
      <w:r w:rsidRPr="002B1092">
        <w:t>na</w:t>
      </w:r>
      <w:r>
        <w:rPr>
          <w:spacing w:val="1"/>
        </w:rPr>
        <w:t xml:space="preserve"> stavebné povolenie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7"/>
        </w:rPr>
        <w:t xml:space="preserve"> </w:t>
      </w:r>
      <w:r>
        <w:t>stavby</w:t>
      </w:r>
      <w:r>
        <w:rPr>
          <w:spacing w:val="42"/>
        </w:rPr>
        <w:t xml:space="preserve"> </w:t>
      </w:r>
      <w:bookmarkEnd w:id="115"/>
      <w:r>
        <w:t>(DSP v podrobnosti DRS)</w:t>
      </w:r>
      <w:bookmarkEnd w:id="116"/>
    </w:p>
    <w:p w14:paraId="3A8FF668" w14:textId="4C51379A" w:rsidR="007127CB" w:rsidRDefault="00A66113" w:rsidP="0075520B">
      <w:r w:rsidRPr="00A66113">
        <w:rPr>
          <w:bCs/>
        </w:rPr>
        <w:t>Dokumentácia na stavebné povolenie v podrobnostiach dokumentácie na realizáciu stavby (DSP</w:t>
      </w:r>
      <w:r w:rsidRPr="002F1E28">
        <w:rPr>
          <w:bCs/>
        </w:rPr>
        <w:t>(DRS)</w:t>
      </w:r>
      <w:r w:rsidR="00F951AF">
        <w:rPr>
          <w:bCs/>
        </w:rPr>
        <w:t>)</w:t>
      </w:r>
      <w:r>
        <w:rPr>
          <w:bCs/>
        </w:rPr>
        <w:t>, je súčasťou DPO a Zväzku č.5.</w:t>
      </w:r>
    </w:p>
    <w:p w14:paraId="79B048E8" w14:textId="77777777" w:rsidR="007127CB" w:rsidRDefault="007127CB" w:rsidP="0075520B">
      <w:pPr>
        <w:pStyle w:val="Nadpis3"/>
      </w:pPr>
      <w:bookmarkStart w:id="118" w:name="_TOC_250085"/>
      <w:bookmarkStart w:id="119" w:name="_Toc178188230"/>
      <w:r>
        <w:t>Výrobno-technická</w:t>
      </w:r>
      <w:r>
        <w:rPr>
          <w:spacing w:val="66"/>
        </w:rPr>
        <w:t xml:space="preserve"> </w:t>
      </w:r>
      <w:r>
        <w:t>dokumentácia</w:t>
      </w:r>
      <w:r>
        <w:rPr>
          <w:spacing w:val="75"/>
        </w:rPr>
        <w:t xml:space="preserve"> </w:t>
      </w:r>
      <w:bookmarkEnd w:id="118"/>
      <w:r>
        <w:t>(VTD)</w:t>
      </w:r>
      <w:bookmarkEnd w:id="119"/>
    </w:p>
    <w:p w14:paraId="7AE9E091" w14:textId="77777777" w:rsidR="007127CB" w:rsidRDefault="007127CB" w:rsidP="0075520B">
      <w:r>
        <w:t>Výrobno-technickú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tvorí</w:t>
      </w:r>
      <w:r>
        <w:rPr>
          <w:spacing w:val="59"/>
        </w:rPr>
        <w:t xml:space="preserve"> </w:t>
      </w:r>
      <w:r>
        <w:t>súbor</w:t>
      </w:r>
      <w:r>
        <w:rPr>
          <w:spacing w:val="59"/>
        </w:rPr>
        <w:t xml:space="preserve"> </w:t>
      </w:r>
      <w:r>
        <w:t>dokumentov,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konštrukcií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dielcov,</w:t>
      </w:r>
      <w:r>
        <w:rPr>
          <w:spacing w:val="59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druhov</w:t>
      </w:r>
      <w:r>
        <w:rPr>
          <w:spacing w:val="58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stavbe.</w:t>
      </w:r>
      <w:r>
        <w:rPr>
          <w:spacing w:val="1"/>
        </w:rPr>
        <w:t xml:space="preserve"> </w:t>
      </w:r>
      <w:r>
        <w:t>V praxi to znamená, že pri dodaní stavebného výrobku ktorý je zabudovaný do 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dokladu</w:t>
      </w:r>
      <w:r>
        <w:rPr>
          <w:spacing w:val="1"/>
        </w:rPr>
        <w:t xml:space="preserve"> </w:t>
      </w:r>
      <w:r>
        <w:t>vyhlásenia</w:t>
      </w:r>
      <w:r>
        <w:rPr>
          <w:spacing w:val="58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potrebný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technologický</w:t>
      </w:r>
      <w:r>
        <w:rPr>
          <w:spacing w:val="59"/>
        </w:rPr>
        <w:t xml:space="preserve"> </w:t>
      </w:r>
      <w:r>
        <w:t>predpis</w:t>
      </w:r>
      <w:r>
        <w:rPr>
          <w:spacing w:val="58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TchP</w:t>
      </w:r>
      <w:r>
        <w:rPr>
          <w:spacing w:val="1"/>
        </w:rPr>
        <w:t xml:space="preserve"> </w:t>
      </w:r>
      <w:r>
        <w:t>montáže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daného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jeho</w:t>
      </w:r>
      <w:r>
        <w:rPr>
          <w:spacing w:val="59"/>
        </w:rPr>
        <w:t xml:space="preserve"> </w:t>
      </w:r>
      <w:r>
        <w:t>ošetrovania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údržbu.</w:t>
      </w:r>
    </w:p>
    <w:p w14:paraId="79591747" w14:textId="77777777" w:rsidR="007127CB" w:rsidRDefault="007127CB" w:rsidP="0075520B">
      <w:r>
        <w:t>Výrobno-technická</w:t>
      </w:r>
      <w:r>
        <w:rPr>
          <w:spacing w:val="58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diely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kompletizačné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vyrábané</w:t>
      </w:r>
      <w:r>
        <w:rPr>
          <w:spacing w:val="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realizované</w:t>
      </w:r>
      <w:r>
        <w:rPr>
          <w:spacing w:val="26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objektoch</w:t>
      </w:r>
      <w:r>
        <w:rPr>
          <w:spacing w:val="22"/>
        </w:rPr>
        <w:t xml:space="preserve"> </w:t>
      </w:r>
      <w:r>
        <w:t>staveniska</w:t>
      </w:r>
      <w:r>
        <w:rPr>
          <w:spacing w:val="23"/>
        </w:rPr>
        <w:t xml:space="preserve"> </w:t>
      </w:r>
      <w:r>
        <w:t>či</w:t>
      </w:r>
      <w:r>
        <w:rPr>
          <w:spacing w:val="25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stavbe</w:t>
      </w:r>
      <w:r>
        <w:rPr>
          <w:spacing w:val="26"/>
        </w:rPr>
        <w:t xml:space="preserve"> </w:t>
      </w:r>
      <w:r>
        <w:t>priamo</w:t>
      </w:r>
      <w:r>
        <w:rPr>
          <w:spacing w:val="26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člení</w:t>
      </w:r>
      <w:r>
        <w:rPr>
          <w:spacing w:val="25"/>
        </w:rPr>
        <w:t xml:space="preserve"> </w:t>
      </w:r>
      <w:r>
        <w:t>nasledovne:</w:t>
      </w:r>
    </w:p>
    <w:p w14:paraId="69DF01B1" w14:textId="77777777" w:rsidR="007127CB" w:rsidRDefault="007127CB" w:rsidP="00F10DB0">
      <w:pPr>
        <w:pStyle w:val="Odsekzoznamu"/>
        <w:widowControl w:val="0"/>
        <w:numPr>
          <w:ilvl w:val="0"/>
          <w:numId w:val="25"/>
        </w:numPr>
        <w:tabs>
          <w:tab w:val="left" w:pos="973"/>
        </w:tabs>
        <w:autoSpaceDE w:val="0"/>
        <w:autoSpaceDN w:val="0"/>
        <w:spacing w:before="90" w:after="0"/>
        <w:ind w:left="975" w:hanging="363"/>
        <w:contextualSpacing w:val="0"/>
      </w:pPr>
      <w:r>
        <w:t>konštrukčná</w:t>
      </w:r>
      <w:r>
        <w:rPr>
          <w:spacing w:val="70"/>
        </w:rPr>
        <w:t xml:space="preserve"> </w:t>
      </w:r>
      <w:r>
        <w:t>dokumentácia:</w:t>
      </w:r>
    </w:p>
    <w:p w14:paraId="2B50C9BB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120" w:after="0"/>
        <w:contextualSpacing w:val="0"/>
        <w:jc w:val="left"/>
      </w:pPr>
      <w:r>
        <w:t>výrobné</w:t>
      </w:r>
      <w:r>
        <w:rPr>
          <w:spacing w:val="51"/>
        </w:rPr>
        <w:t xml:space="preserve"> </w:t>
      </w:r>
      <w:r>
        <w:t>(dielenské)</w:t>
      </w:r>
      <w:r>
        <w:rPr>
          <w:spacing w:val="57"/>
        </w:rPr>
        <w:t xml:space="preserve"> </w:t>
      </w:r>
      <w:r>
        <w:t>výkresy,</w:t>
      </w:r>
    </w:p>
    <w:p w14:paraId="5557CA06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statické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iné</w:t>
      </w:r>
      <w:r>
        <w:rPr>
          <w:spacing w:val="42"/>
        </w:rPr>
        <w:t xml:space="preserve"> </w:t>
      </w:r>
      <w:r>
        <w:t>výpočty</w:t>
      </w:r>
      <w:r>
        <w:rPr>
          <w:spacing w:val="35"/>
        </w:rPr>
        <w:t xml:space="preserve"> </w:t>
      </w:r>
      <w:r>
        <w:t>(napr.</w:t>
      </w:r>
      <w:r>
        <w:rPr>
          <w:spacing w:val="42"/>
        </w:rPr>
        <w:t xml:space="preserve"> </w:t>
      </w:r>
      <w:r>
        <w:t>výpočet</w:t>
      </w:r>
      <w:r>
        <w:rPr>
          <w:spacing w:val="43"/>
        </w:rPr>
        <w:t xml:space="preserve"> </w:t>
      </w:r>
      <w:r>
        <w:t>vozovky),</w:t>
      </w:r>
    </w:p>
    <w:p w14:paraId="23EE1FC6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výkaz</w:t>
      </w:r>
      <w:r>
        <w:rPr>
          <w:spacing w:val="87"/>
        </w:rPr>
        <w:t xml:space="preserve"> </w:t>
      </w:r>
      <w:r>
        <w:t>materiálov,</w:t>
      </w:r>
    </w:p>
    <w:p w14:paraId="0145AF5F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6" w:after="0"/>
        <w:contextualSpacing w:val="0"/>
        <w:jc w:val="left"/>
      </w:pPr>
      <w:r>
        <w:t>dielenský</w:t>
      </w:r>
      <w:r>
        <w:rPr>
          <w:spacing w:val="97"/>
        </w:rPr>
        <w:t xml:space="preserve"> </w:t>
      </w:r>
      <w:r>
        <w:t>denník,</w:t>
      </w:r>
    </w:p>
    <w:p w14:paraId="69658B14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technické</w:t>
      </w:r>
      <w:r>
        <w:rPr>
          <w:spacing w:val="61"/>
        </w:rPr>
        <w:t xml:space="preserve"> </w:t>
      </w:r>
      <w:r>
        <w:t>prijímacie</w:t>
      </w:r>
      <w:r>
        <w:rPr>
          <w:spacing w:val="62"/>
        </w:rPr>
        <w:t xml:space="preserve"> </w:t>
      </w:r>
      <w:r>
        <w:t>podmienky,</w:t>
      </w:r>
    </w:p>
    <w:p w14:paraId="7795679D" w14:textId="77777777" w:rsidR="007127CB" w:rsidRDefault="007127CB" w:rsidP="00F10DB0">
      <w:pPr>
        <w:pStyle w:val="Odsekzoznamu"/>
        <w:widowControl w:val="0"/>
        <w:numPr>
          <w:ilvl w:val="0"/>
          <w:numId w:val="25"/>
        </w:numPr>
        <w:tabs>
          <w:tab w:val="left" w:pos="972"/>
          <w:tab w:val="left" w:pos="973"/>
        </w:tabs>
        <w:autoSpaceDE w:val="0"/>
        <w:autoSpaceDN w:val="0"/>
        <w:spacing w:before="90" w:after="0"/>
        <w:ind w:left="975" w:hanging="363"/>
        <w:contextualSpacing w:val="0"/>
        <w:jc w:val="left"/>
      </w:pPr>
      <w:r>
        <w:t>technologická</w:t>
      </w:r>
      <w:r>
        <w:rPr>
          <w:spacing w:val="78"/>
        </w:rPr>
        <w:t xml:space="preserve"> </w:t>
      </w:r>
      <w:r>
        <w:t>dokumentácia:</w:t>
      </w:r>
    </w:p>
    <w:p w14:paraId="39B4E62D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118" w:after="0"/>
        <w:contextualSpacing w:val="0"/>
        <w:jc w:val="left"/>
      </w:pPr>
      <w:r>
        <w:t>technický</w:t>
      </w:r>
      <w:r>
        <w:rPr>
          <w:spacing w:val="45"/>
        </w:rPr>
        <w:t xml:space="preserve"> </w:t>
      </w:r>
      <w:r>
        <w:t>predpis</w:t>
      </w:r>
      <w:r>
        <w:rPr>
          <w:spacing w:val="53"/>
        </w:rPr>
        <w:t xml:space="preserve"> </w:t>
      </w:r>
      <w:r>
        <w:t>výroby</w:t>
      </w:r>
      <w:r>
        <w:rPr>
          <w:spacing w:val="51"/>
        </w:rPr>
        <w:t xml:space="preserve"> </w:t>
      </w:r>
      <w:r>
        <w:t>(výrobný</w:t>
      </w:r>
      <w:r>
        <w:rPr>
          <w:spacing w:val="50"/>
        </w:rPr>
        <w:t xml:space="preserve"> </w:t>
      </w:r>
      <w:r>
        <w:t>predpis),</w:t>
      </w:r>
    </w:p>
    <w:p w14:paraId="6BEF14CD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6" w:after="0"/>
        <w:contextualSpacing w:val="0"/>
        <w:jc w:val="left"/>
      </w:pPr>
      <w:r>
        <w:t>výkresy</w:t>
      </w:r>
      <w:r>
        <w:rPr>
          <w:spacing w:val="59"/>
        </w:rPr>
        <w:t xml:space="preserve"> </w:t>
      </w:r>
      <w:r>
        <w:t>výrobných</w:t>
      </w:r>
      <w:r>
        <w:rPr>
          <w:spacing w:val="63"/>
        </w:rPr>
        <w:t xml:space="preserve"> </w:t>
      </w:r>
      <w:r>
        <w:t>prípravkov,</w:t>
      </w:r>
    </w:p>
    <w:p w14:paraId="4DFDEF1D" w14:textId="77777777" w:rsidR="007127CB" w:rsidRDefault="007127CB" w:rsidP="00F10DB0">
      <w:pPr>
        <w:pStyle w:val="Odsekzoznamu"/>
        <w:widowControl w:val="0"/>
        <w:numPr>
          <w:ilvl w:val="0"/>
          <w:numId w:val="25"/>
        </w:numPr>
        <w:tabs>
          <w:tab w:val="left" w:pos="972"/>
          <w:tab w:val="left" w:pos="973"/>
        </w:tabs>
        <w:autoSpaceDE w:val="0"/>
        <w:autoSpaceDN w:val="0"/>
        <w:spacing w:before="90" w:after="0"/>
        <w:ind w:left="975" w:hanging="363"/>
        <w:contextualSpacing w:val="0"/>
        <w:jc w:val="left"/>
      </w:pPr>
      <w:r>
        <w:t>montážna</w:t>
      </w:r>
      <w:r>
        <w:rPr>
          <w:spacing w:val="60"/>
        </w:rPr>
        <w:t xml:space="preserve"> </w:t>
      </w:r>
      <w:r>
        <w:t>dokumentácia</w:t>
      </w:r>
    </w:p>
    <w:p w14:paraId="21CB0214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121" w:after="0"/>
        <w:contextualSpacing w:val="0"/>
        <w:jc w:val="left"/>
      </w:pPr>
      <w:r>
        <w:t>montážne</w:t>
      </w:r>
      <w:r>
        <w:rPr>
          <w:spacing w:val="52"/>
        </w:rPr>
        <w:t xml:space="preserve"> </w:t>
      </w:r>
      <w:r>
        <w:t>výkresy,</w:t>
      </w:r>
    </w:p>
    <w:p w14:paraId="041B8B3E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technologický</w:t>
      </w:r>
      <w:r>
        <w:rPr>
          <w:spacing w:val="52"/>
        </w:rPr>
        <w:t xml:space="preserve"> </w:t>
      </w:r>
      <w:r>
        <w:t>postup</w:t>
      </w:r>
      <w:r>
        <w:rPr>
          <w:spacing w:val="55"/>
        </w:rPr>
        <w:t xml:space="preserve"> </w:t>
      </w:r>
      <w:r>
        <w:t>montáže,</w:t>
      </w:r>
    </w:p>
    <w:p w14:paraId="2FB97210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montážny</w:t>
      </w:r>
      <w:r>
        <w:rPr>
          <w:spacing w:val="54"/>
        </w:rPr>
        <w:t xml:space="preserve"> </w:t>
      </w:r>
      <w:r>
        <w:t>denník,</w:t>
      </w:r>
    </w:p>
    <w:p w14:paraId="78598D8D" w14:textId="77777777" w:rsidR="007127CB" w:rsidRDefault="007127CB" w:rsidP="00F10DB0">
      <w:pPr>
        <w:pStyle w:val="Odsekzoznamu"/>
        <w:widowControl w:val="0"/>
        <w:numPr>
          <w:ilvl w:val="0"/>
          <w:numId w:val="25"/>
        </w:numPr>
        <w:tabs>
          <w:tab w:val="left" w:pos="972"/>
          <w:tab w:val="left" w:pos="973"/>
        </w:tabs>
        <w:autoSpaceDE w:val="0"/>
        <w:autoSpaceDN w:val="0"/>
        <w:spacing w:before="90" w:after="0"/>
        <w:ind w:left="975" w:hanging="363"/>
        <w:contextualSpacing w:val="0"/>
        <w:jc w:val="left"/>
      </w:pPr>
      <w:r>
        <w:t>technologický</w:t>
      </w:r>
      <w:r>
        <w:rPr>
          <w:spacing w:val="59"/>
        </w:rPr>
        <w:t xml:space="preserve"> </w:t>
      </w:r>
      <w:r>
        <w:t>predpis:</w:t>
      </w:r>
    </w:p>
    <w:p w14:paraId="1E984DD7" w14:textId="77777777"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119" w:after="0" w:line="244" w:lineRule="auto"/>
        <w:ind w:right="106" w:hanging="360"/>
        <w:contextualSpacing w:val="0"/>
        <w:jc w:val="left"/>
      </w:pPr>
      <w:r>
        <w:t>súbor</w:t>
      </w:r>
      <w:r>
        <w:rPr>
          <w:spacing w:val="37"/>
        </w:rPr>
        <w:t xml:space="preserve"> </w:t>
      </w:r>
      <w:r>
        <w:t>technologických</w:t>
      </w:r>
      <w:r>
        <w:rPr>
          <w:spacing w:val="38"/>
        </w:rPr>
        <w:t xml:space="preserve"> </w:t>
      </w:r>
      <w:r>
        <w:t>postupov,</w:t>
      </w:r>
      <w:r>
        <w:rPr>
          <w:spacing w:val="37"/>
        </w:rPr>
        <w:t xml:space="preserve"> </w:t>
      </w:r>
      <w:r>
        <w:t>metód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úloh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zhotovenie</w:t>
      </w:r>
      <w:r>
        <w:rPr>
          <w:spacing w:val="35"/>
        </w:rPr>
        <w:t xml:space="preserve"> </w:t>
      </w:r>
      <w:r>
        <w:t>alebo</w:t>
      </w:r>
      <w:r>
        <w:rPr>
          <w:spacing w:val="38"/>
        </w:rPr>
        <w:t xml:space="preserve"> </w:t>
      </w:r>
      <w:r>
        <w:t>montáž</w:t>
      </w:r>
      <w:r>
        <w:rPr>
          <w:spacing w:val="-56"/>
        </w:rPr>
        <w:t xml:space="preserve"> </w:t>
      </w:r>
      <w:r>
        <w:t>konštrukcie</w:t>
      </w:r>
      <w:r>
        <w:rPr>
          <w:spacing w:val="17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jednotlivých</w:t>
      </w:r>
      <w:r>
        <w:rPr>
          <w:spacing w:val="18"/>
        </w:rPr>
        <w:t xml:space="preserve"> </w:t>
      </w:r>
      <w:r>
        <w:t>prác.</w:t>
      </w:r>
    </w:p>
    <w:p w14:paraId="53EEEF12" w14:textId="77777777" w:rsidR="007127CB" w:rsidRDefault="007127CB" w:rsidP="0075520B">
      <w:r>
        <w:t>Výrobno-technická</w:t>
      </w:r>
      <w:r>
        <w:rPr>
          <w:spacing w:val="62"/>
        </w:rPr>
        <w:t xml:space="preserve"> </w:t>
      </w:r>
      <w:r>
        <w:t>dokumentácia</w:t>
      </w:r>
      <w:r>
        <w:rPr>
          <w:spacing w:val="67"/>
        </w:rPr>
        <w:t xml:space="preserve"> </w:t>
      </w:r>
      <w:r>
        <w:t>zahrňuje</w:t>
      </w:r>
      <w:r>
        <w:rPr>
          <w:spacing w:val="67"/>
        </w:rPr>
        <w:t xml:space="preserve"> </w:t>
      </w:r>
      <w:r>
        <w:t>najmä:</w:t>
      </w:r>
    </w:p>
    <w:p w14:paraId="105667B3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before="90" w:after="0" w:line="242" w:lineRule="auto"/>
        <w:ind w:left="896" w:right="108" w:hanging="357"/>
        <w:contextualSpacing w:val="0"/>
      </w:pPr>
      <w:r>
        <w:t>výrobné</w:t>
      </w:r>
      <w:r>
        <w:rPr>
          <w:spacing w:val="1"/>
        </w:rPr>
        <w:t xml:space="preserve"> </w:t>
      </w:r>
      <w:r>
        <w:t>(dielenské)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kovových,</w:t>
      </w:r>
      <w:r>
        <w:rPr>
          <w:spacing w:val="1"/>
        </w:rPr>
        <w:t xml:space="preserve"> </w:t>
      </w:r>
      <w:r>
        <w:t>drevených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(montážne</w:t>
      </w:r>
      <w:r>
        <w:rPr>
          <w:spacing w:val="58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mostných</w:t>
      </w:r>
      <w:r>
        <w:rPr>
          <w:spacing w:val="59"/>
        </w:rPr>
        <w:t xml:space="preserve"> </w:t>
      </w:r>
      <w:r>
        <w:t>záverov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ložísk),</w:t>
      </w:r>
      <w:r>
        <w:rPr>
          <w:spacing w:val="58"/>
        </w:rPr>
        <w:t xml:space="preserve"> </w:t>
      </w:r>
      <w:r>
        <w:t>atypických</w:t>
      </w:r>
      <w:r>
        <w:rPr>
          <w:spacing w:val="59"/>
        </w:rPr>
        <w:t xml:space="preserve"> </w:t>
      </w:r>
      <w:r>
        <w:t>prefabrikátov</w:t>
      </w:r>
      <w:r>
        <w:rPr>
          <w:spacing w:val="-5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zámočníckych,</w:t>
      </w:r>
      <w:r>
        <w:rPr>
          <w:spacing w:val="22"/>
        </w:rPr>
        <w:t xml:space="preserve"> </w:t>
      </w:r>
      <w:r>
        <w:t>stolárskych,</w:t>
      </w:r>
      <w:r>
        <w:rPr>
          <w:spacing w:val="20"/>
        </w:rPr>
        <w:t xml:space="preserve"> </w:t>
      </w:r>
      <w:r>
        <w:t>tesárskych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pod.</w:t>
      </w:r>
      <w:r>
        <w:rPr>
          <w:spacing w:val="22"/>
        </w:rPr>
        <w:t xml:space="preserve"> </w:t>
      </w:r>
      <w:r>
        <w:t>výrobkov,</w:t>
      </w:r>
    </w:p>
    <w:p w14:paraId="396AA701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before="101" w:after="0"/>
        <w:ind w:right="107" w:hanging="360"/>
        <w:contextualSpacing w:val="0"/>
      </w:pPr>
      <w:r>
        <w:t>podrobné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debnenia,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betonáže</w:t>
      </w:r>
      <w:r>
        <w:rPr>
          <w:spacing w:val="1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betónové,</w:t>
      </w:r>
      <w:r>
        <w:rPr>
          <w:spacing w:val="1"/>
        </w:rPr>
        <w:t xml:space="preserve"> </w:t>
      </w:r>
      <w:r>
        <w:t>železobetónové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predpäté</w:t>
      </w:r>
      <w:r>
        <w:rPr>
          <w:spacing w:val="31"/>
        </w:rPr>
        <w:t xml:space="preserve"> </w:t>
      </w:r>
      <w:r>
        <w:t>konštrukcie,</w:t>
      </w:r>
      <w:r>
        <w:rPr>
          <w:spacing w:val="37"/>
        </w:rPr>
        <w:t xml:space="preserve"> </w:t>
      </w:r>
      <w:r>
        <w:t>vrátane</w:t>
      </w:r>
      <w:r>
        <w:rPr>
          <w:spacing w:val="31"/>
        </w:rPr>
        <w:t xml:space="preserve"> </w:t>
      </w:r>
      <w:r>
        <w:t>nutných</w:t>
      </w:r>
      <w:r>
        <w:rPr>
          <w:spacing w:val="31"/>
        </w:rPr>
        <w:t xml:space="preserve"> </w:t>
      </w:r>
      <w:r>
        <w:t>statických</w:t>
      </w:r>
      <w:r>
        <w:rPr>
          <w:spacing w:val="35"/>
        </w:rPr>
        <w:t xml:space="preserve"> </w:t>
      </w:r>
      <w:r>
        <w:t>výpočtov,</w:t>
      </w:r>
    </w:p>
    <w:p w14:paraId="4B9595D9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before="2" w:after="0" w:line="242" w:lineRule="auto"/>
        <w:ind w:right="108" w:hanging="360"/>
        <w:contextualSpacing w:val="0"/>
      </w:pPr>
      <w:r>
        <w:t>dokumentácia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pomocné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zariadenia a paženia, pre rozopretie či iné zaistenie rýh, stavebných jám a ohrádzok</w:t>
      </w:r>
      <w:r>
        <w:rPr>
          <w:spacing w:val="1"/>
        </w:rPr>
        <w:t xml:space="preserve"> </w:t>
      </w:r>
      <w:r>
        <w:t>(štetové</w:t>
      </w:r>
      <w:r>
        <w:rPr>
          <w:spacing w:val="14"/>
        </w:rPr>
        <w:t xml:space="preserve"> </w:t>
      </w:r>
      <w:r>
        <w:t>steny,</w:t>
      </w:r>
      <w:r>
        <w:rPr>
          <w:spacing w:val="16"/>
        </w:rPr>
        <w:t xml:space="preserve"> </w:t>
      </w:r>
      <w:r>
        <w:t>mikropiloty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pod.),</w:t>
      </w:r>
    </w:p>
    <w:p w14:paraId="44A2806C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after="0"/>
        <w:ind w:right="108" w:hanging="360"/>
        <w:contextualSpacing w:val="0"/>
        <w:jc w:val="left"/>
      </w:pPr>
      <w:r>
        <w:t>výkresy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špecifikáciu</w:t>
      </w:r>
      <w:r>
        <w:rPr>
          <w:spacing w:val="33"/>
        </w:rPr>
        <w:t xml:space="preserve"> </w:t>
      </w:r>
      <w:r>
        <w:t>prvkov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spojovacieho</w:t>
      </w:r>
      <w:r>
        <w:rPr>
          <w:spacing w:val="34"/>
        </w:rPr>
        <w:t xml:space="preserve"> </w:t>
      </w:r>
      <w:r>
        <w:t>materiálu</w:t>
      </w:r>
      <w:r>
        <w:rPr>
          <w:spacing w:val="33"/>
        </w:rPr>
        <w:t xml:space="preserve"> </w:t>
      </w:r>
      <w:r>
        <w:t>ľahkej</w:t>
      </w:r>
      <w:r>
        <w:rPr>
          <w:spacing w:val="37"/>
        </w:rPr>
        <w:t xml:space="preserve"> </w:t>
      </w:r>
      <w:r>
        <w:t>prefabrikácie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drobných</w:t>
      </w:r>
      <w:r>
        <w:rPr>
          <w:spacing w:val="16"/>
        </w:rPr>
        <w:t xml:space="preserve"> </w:t>
      </w:r>
      <w:r>
        <w:t>častí</w:t>
      </w:r>
      <w:r>
        <w:rPr>
          <w:spacing w:val="19"/>
        </w:rPr>
        <w:t xml:space="preserve"> </w:t>
      </w:r>
      <w:r>
        <w:t>stavby,</w:t>
      </w:r>
      <w:r>
        <w:rPr>
          <w:spacing w:val="19"/>
        </w:rPr>
        <w:t xml:space="preserve"> </w:t>
      </w:r>
      <w:r>
        <w:t>stykov</w:t>
      </w:r>
      <w:r>
        <w:rPr>
          <w:spacing w:val="17"/>
        </w:rPr>
        <w:t xml:space="preserve"> </w:t>
      </w:r>
      <w:r>
        <w:t>prefabrikátov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pod.,</w:t>
      </w:r>
    </w:p>
    <w:p w14:paraId="292579DD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06" w:hanging="360"/>
        <w:contextualSpacing w:val="0"/>
        <w:jc w:val="left"/>
      </w:pPr>
      <w:r>
        <w:t>výkresy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podporovacích</w:t>
      </w:r>
      <w:r>
        <w:rPr>
          <w:spacing w:val="1"/>
        </w:rPr>
        <w:t xml:space="preserve"> </w:t>
      </w:r>
      <w:r>
        <w:t>lešení,</w:t>
      </w:r>
      <w:r>
        <w:rPr>
          <w:spacing w:val="1"/>
        </w:rPr>
        <w:t xml:space="preserve"> </w:t>
      </w:r>
      <w:r>
        <w:t>skruží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konštrukcií a</w:t>
      </w:r>
      <w:r>
        <w:rPr>
          <w:spacing w:val="-56"/>
        </w:rPr>
        <w:t xml:space="preserve"> </w:t>
      </w:r>
      <w:r>
        <w:t>pomocné</w:t>
      </w:r>
      <w:r>
        <w:rPr>
          <w:spacing w:val="14"/>
        </w:rPr>
        <w:t xml:space="preserve"> </w:t>
      </w:r>
      <w:r>
        <w:t>konštrukcie</w:t>
      </w:r>
      <w:r>
        <w:rPr>
          <w:spacing w:val="15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zakladanie,</w:t>
      </w:r>
    </w:p>
    <w:p w14:paraId="1DC0E9D4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08" w:hanging="360"/>
        <w:contextualSpacing w:val="0"/>
        <w:jc w:val="left"/>
      </w:pPr>
      <w:r>
        <w:lastRenderedPageBreak/>
        <w:t>dokumentáciu</w:t>
      </w:r>
      <w:r>
        <w:rPr>
          <w:spacing w:val="39"/>
        </w:rPr>
        <w:t xml:space="preserve"> </w:t>
      </w:r>
      <w:r>
        <w:t>pomocných</w:t>
      </w:r>
      <w:r>
        <w:rPr>
          <w:spacing w:val="39"/>
        </w:rPr>
        <w:t xml:space="preserve"> </w:t>
      </w:r>
      <w:r>
        <w:t>ciest</w:t>
      </w:r>
      <w:r>
        <w:rPr>
          <w:spacing w:val="43"/>
        </w:rPr>
        <w:t xml:space="preserve"> </w:t>
      </w:r>
      <w:r>
        <w:t>(pre</w:t>
      </w:r>
      <w:r>
        <w:rPr>
          <w:spacing w:val="44"/>
        </w:rPr>
        <w:t xml:space="preserve"> </w:t>
      </w:r>
      <w:r>
        <w:t>dopravu)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zabezpečenie</w:t>
      </w:r>
      <w:r>
        <w:rPr>
          <w:spacing w:val="44"/>
        </w:rPr>
        <w:t xml:space="preserve"> </w:t>
      </w:r>
      <w:r>
        <w:t>verejnej</w:t>
      </w:r>
      <w:r>
        <w:rPr>
          <w:spacing w:val="43"/>
        </w:rPr>
        <w:t xml:space="preserve"> </w:t>
      </w:r>
      <w:r>
        <w:t>premávky</w:t>
      </w:r>
      <w:r>
        <w:rPr>
          <w:spacing w:val="40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cestách,</w:t>
      </w:r>
    </w:p>
    <w:p w14:paraId="0CD73BFE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before="3" w:after="0" w:line="242" w:lineRule="auto"/>
        <w:ind w:right="106" w:hanging="360"/>
        <w:contextualSpacing w:val="0"/>
      </w:pPr>
      <w:r>
        <w:t>technické predpisy výroby (výroba stavebných zmesí a dielcov, zhutňovacie pokusy,</w:t>
      </w:r>
      <w:r>
        <w:rPr>
          <w:spacing w:val="1"/>
        </w:rPr>
        <w:t xml:space="preserve"> </w:t>
      </w:r>
      <w:r>
        <w:t>spôsob a postup zvárania, atď.) a technologické predpisy (zabudovanie stavebných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zárezových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násypových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telesa,</w:t>
      </w:r>
      <w:r>
        <w:rPr>
          <w:spacing w:val="1"/>
        </w:rPr>
        <w:t xml:space="preserve"> </w:t>
      </w:r>
      <w:r>
        <w:t>vybudovanie</w:t>
      </w:r>
      <w:r>
        <w:rPr>
          <w:spacing w:val="1"/>
        </w:rPr>
        <w:t xml:space="preserve"> </w:t>
      </w:r>
      <w:r>
        <w:t>izolačných</w:t>
      </w:r>
      <w:r>
        <w:rPr>
          <w:spacing w:val="13"/>
        </w:rPr>
        <w:t xml:space="preserve"> </w:t>
      </w:r>
      <w:r>
        <w:t>systémov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pod.),</w:t>
      </w:r>
    </w:p>
    <w:p w14:paraId="382527CF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after="0"/>
        <w:ind w:right="110" w:hanging="360"/>
        <w:contextualSpacing w:val="0"/>
      </w:pPr>
      <w:r>
        <w:t>výkresy podrobného vytýčenia stavby zhotoviteľom na základe vytýčenia priestorovej</w:t>
      </w:r>
      <w:r>
        <w:rPr>
          <w:spacing w:val="1"/>
        </w:rPr>
        <w:t xml:space="preserve"> </w:t>
      </w:r>
      <w:r>
        <w:t>polohy</w:t>
      </w:r>
      <w:r>
        <w:rPr>
          <w:spacing w:val="12"/>
        </w:rPr>
        <w:t xml:space="preserve"> </w:t>
      </w:r>
      <w:r>
        <w:t>stavby</w:t>
      </w:r>
      <w:r>
        <w:rPr>
          <w:spacing w:val="15"/>
        </w:rPr>
        <w:t xml:space="preserve"> </w:t>
      </w:r>
      <w:r>
        <w:t>objednávateľom.</w:t>
      </w:r>
    </w:p>
    <w:p w14:paraId="0475144F" w14:textId="77777777" w:rsidR="007127CB" w:rsidRDefault="007127CB" w:rsidP="0075520B">
      <w:r>
        <w:t>Rozmery,</w:t>
      </w:r>
      <w:r>
        <w:rPr>
          <w:spacing w:val="36"/>
        </w:rPr>
        <w:t xml:space="preserve"> </w:t>
      </w:r>
      <w:r>
        <w:t>umiestnenie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druhy</w:t>
      </w:r>
      <w:r>
        <w:rPr>
          <w:spacing w:val="32"/>
        </w:rPr>
        <w:t xml:space="preserve"> </w:t>
      </w:r>
      <w:r>
        <w:t>konštrukcií</w:t>
      </w:r>
      <w:r>
        <w:rPr>
          <w:spacing w:val="34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vykonajú</w:t>
      </w:r>
      <w:r>
        <w:rPr>
          <w:spacing w:val="35"/>
        </w:rPr>
        <w:t xml:space="preserve"> </w:t>
      </w:r>
      <w:r>
        <w:t>tak,</w:t>
      </w:r>
      <w:r>
        <w:rPr>
          <w:spacing w:val="37"/>
        </w:rPr>
        <w:t xml:space="preserve"> </w:t>
      </w:r>
      <w:r>
        <w:t>ako</w:t>
      </w:r>
      <w:r>
        <w:rPr>
          <w:spacing w:val="35"/>
        </w:rPr>
        <w:t xml:space="preserve"> </w:t>
      </w:r>
      <w:r>
        <w:t>určuje</w:t>
      </w:r>
      <w:r>
        <w:rPr>
          <w:spacing w:val="3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rozhodnutí</w:t>
      </w:r>
      <w:r>
        <w:rPr>
          <w:spacing w:val="14"/>
        </w:rPr>
        <w:t xml:space="preserve"> </w:t>
      </w:r>
      <w:r>
        <w:t>objednávateľa.</w:t>
      </w:r>
    </w:p>
    <w:p w14:paraId="1A98C197" w14:textId="77777777" w:rsidR="007127CB" w:rsidRDefault="007127CB" w:rsidP="0075520B">
      <w:pPr>
        <w:pStyle w:val="Nadpis3"/>
      </w:pPr>
      <w:bookmarkStart w:id="120" w:name="_TOC_250084"/>
      <w:bookmarkStart w:id="121" w:name="_Toc178188231"/>
      <w:r>
        <w:t>Zmeny</w:t>
      </w:r>
      <w:r>
        <w:rPr>
          <w:spacing w:val="43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doplnky</w:t>
      </w:r>
      <w:r>
        <w:rPr>
          <w:spacing w:val="43"/>
        </w:rPr>
        <w:t xml:space="preserve"> </w:t>
      </w:r>
      <w:r>
        <w:t>projektovej</w:t>
      </w:r>
      <w:r>
        <w:rPr>
          <w:spacing w:val="46"/>
        </w:rPr>
        <w:t xml:space="preserve"> </w:t>
      </w:r>
      <w:r>
        <w:t>dokumentácie</w:t>
      </w:r>
      <w:r>
        <w:rPr>
          <w:spacing w:val="46"/>
        </w:rPr>
        <w:t xml:space="preserve"> </w:t>
      </w:r>
      <w:bookmarkEnd w:id="120"/>
      <w:r>
        <w:t>stavby</w:t>
      </w:r>
      <w:bookmarkEnd w:id="121"/>
    </w:p>
    <w:p w14:paraId="71477BBE" w14:textId="77777777" w:rsidR="007127CB" w:rsidRDefault="007127CB" w:rsidP="0075520B">
      <w:r>
        <w:t>Ak</w:t>
      </w:r>
      <w:r>
        <w:rPr>
          <w:spacing w:val="34"/>
        </w:rPr>
        <w:t xml:space="preserve"> </w:t>
      </w:r>
      <w:r>
        <w:t>Stavebný</w:t>
      </w:r>
      <w:r>
        <w:rPr>
          <w:spacing w:val="29"/>
        </w:rPr>
        <w:t xml:space="preserve"> </w:t>
      </w:r>
      <w:r>
        <w:t>dozor</w:t>
      </w:r>
      <w:r>
        <w:rPr>
          <w:spacing w:val="33"/>
        </w:rPr>
        <w:t xml:space="preserve"> </w:t>
      </w:r>
      <w:r>
        <w:t>vydá</w:t>
      </w:r>
      <w:r>
        <w:rPr>
          <w:spacing w:val="31"/>
        </w:rPr>
        <w:t xml:space="preserve"> </w:t>
      </w:r>
      <w:r>
        <w:t>pokyn,</w:t>
      </w:r>
      <w:r>
        <w:rPr>
          <w:spacing w:val="33"/>
        </w:rPr>
        <w:t xml:space="preserve"> </w:t>
      </w:r>
      <w:r>
        <w:t>že</w:t>
      </w:r>
      <w:r>
        <w:rPr>
          <w:spacing w:val="32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vyžaduje</w:t>
      </w:r>
      <w:r>
        <w:rPr>
          <w:spacing w:val="27"/>
        </w:rPr>
        <w:t xml:space="preserve"> </w:t>
      </w:r>
      <w:r>
        <w:t>ďalšia</w:t>
      </w:r>
      <w:r>
        <w:rPr>
          <w:spacing w:val="31"/>
        </w:rPr>
        <w:t xml:space="preserve"> </w:t>
      </w:r>
      <w:r>
        <w:t>Dokumentácia</w:t>
      </w:r>
      <w:r>
        <w:rPr>
          <w:spacing w:val="32"/>
        </w:rPr>
        <w:t xml:space="preserve"> </w:t>
      </w:r>
      <w:r>
        <w:t>Zhotoviteľa,</w:t>
      </w:r>
      <w:r>
        <w:rPr>
          <w:spacing w:val="30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ju</w:t>
      </w:r>
      <w:r>
        <w:rPr>
          <w:spacing w:val="16"/>
        </w:rPr>
        <w:t xml:space="preserve"> </w:t>
      </w:r>
      <w:r>
        <w:t>bez</w:t>
      </w:r>
      <w:r>
        <w:rPr>
          <w:spacing w:val="15"/>
        </w:rPr>
        <w:t xml:space="preserve"> </w:t>
      </w:r>
      <w:r>
        <w:t>odkladu</w:t>
      </w:r>
      <w:r>
        <w:rPr>
          <w:spacing w:val="16"/>
        </w:rPr>
        <w:t xml:space="preserve"> </w:t>
      </w:r>
      <w:r>
        <w:t>vypracuje.</w:t>
      </w:r>
    </w:p>
    <w:p w14:paraId="5E632993" w14:textId="77777777" w:rsidR="007127CB" w:rsidRDefault="007127CB" w:rsidP="0075520B"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želá</w:t>
      </w:r>
      <w:r>
        <w:rPr>
          <w:spacing w:val="1"/>
        </w:rPr>
        <w:t xml:space="preserve"> </w:t>
      </w:r>
      <w:r>
        <w:t>pozmeniť</w:t>
      </w:r>
      <w:r>
        <w:rPr>
          <w:spacing w:val="1"/>
        </w:rPr>
        <w:t xml:space="preserve"> </w:t>
      </w:r>
      <w:r>
        <w:t>ktorýkoľvek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dokument,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predtým</w:t>
      </w:r>
      <w:r>
        <w:rPr>
          <w:spacing w:val="1"/>
        </w:rPr>
        <w:t xml:space="preserve"> </w:t>
      </w:r>
      <w:r>
        <w:t>predložený na preskúmanie a schválenie, zhotoviteľ vydá okamžite oznámenie stavebnému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Následne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spôsobom,</w:t>
      </w:r>
      <w:r>
        <w:rPr>
          <w:spacing w:val="17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bol</w:t>
      </w:r>
      <w:r>
        <w:rPr>
          <w:spacing w:val="14"/>
        </w:rPr>
        <w:t xml:space="preserve"> </w:t>
      </w:r>
      <w:r>
        <w:t>predložený</w:t>
      </w:r>
      <w:r>
        <w:rPr>
          <w:spacing w:val="17"/>
        </w:rPr>
        <w:t xml:space="preserve"> </w:t>
      </w:r>
      <w:r>
        <w:t>pôvodný</w:t>
      </w:r>
      <w:r>
        <w:rPr>
          <w:spacing w:val="16"/>
        </w:rPr>
        <w:t xml:space="preserve"> </w:t>
      </w:r>
      <w:r>
        <w:t>dokument.</w:t>
      </w:r>
    </w:p>
    <w:p w14:paraId="1D3EC87E" w14:textId="77777777" w:rsidR="007127CB" w:rsidRDefault="007127CB" w:rsidP="0075520B">
      <w:pPr>
        <w:pStyle w:val="Nadpis3"/>
      </w:pPr>
      <w:bookmarkStart w:id="122" w:name="_TOC_250083"/>
      <w:bookmarkStart w:id="123" w:name="_Toc178188232"/>
      <w:r>
        <w:t>Dokumentácia</w:t>
      </w:r>
      <w:r>
        <w:rPr>
          <w:spacing w:val="64"/>
        </w:rPr>
        <w:t xml:space="preserve"> </w:t>
      </w:r>
      <w:r>
        <w:t>skutočného</w:t>
      </w:r>
      <w:r>
        <w:rPr>
          <w:spacing w:val="69"/>
        </w:rPr>
        <w:t xml:space="preserve"> </w:t>
      </w:r>
      <w:bookmarkEnd w:id="122"/>
      <w:r>
        <w:t>vyhotovenia</w:t>
      </w:r>
      <w:bookmarkEnd w:id="123"/>
    </w:p>
    <w:p w14:paraId="0C9E4652" w14:textId="77777777" w:rsidR="007127CB" w:rsidRDefault="007127CB" w:rsidP="0075520B"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9"/>
        </w:rPr>
        <w:t xml:space="preserve"> </w:t>
      </w:r>
      <w:r>
        <w:t>kompletná</w:t>
      </w:r>
      <w:r>
        <w:rPr>
          <w:spacing w:val="59"/>
        </w:rPr>
        <w:t xml:space="preserve"> </w:t>
      </w:r>
      <w:r>
        <w:t>súprava</w:t>
      </w:r>
      <w:r>
        <w:rPr>
          <w:spacing w:val="59"/>
        </w:rPr>
        <w:t xml:space="preserve"> </w:t>
      </w:r>
      <w:r>
        <w:t>záznamov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obsahovať</w:t>
      </w:r>
      <w:r>
        <w:rPr>
          <w:spacing w:val="58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polohy, rozmery a podrobnosti prác tak, ako boli vykonané. Tieto záznamy budú držané na</w:t>
      </w:r>
      <w:r>
        <w:rPr>
          <w:spacing w:val="1"/>
        </w:rPr>
        <w:t xml:space="preserve"> </w:t>
      </w:r>
      <w:r>
        <w:t>stavenisku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budú</w:t>
      </w:r>
      <w:r>
        <w:rPr>
          <w:spacing w:val="38"/>
        </w:rPr>
        <w:t xml:space="preserve"> </w:t>
      </w:r>
      <w:r>
        <w:t>použité</w:t>
      </w:r>
      <w:r>
        <w:rPr>
          <w:spacing w:val="38"/>
        </w:rPr>
        <w:t xml:space="preserve"> </w:t>
      </w:r>
      <w:r>
        <w:t>výlučne</w:t>
      </w:r>
      <w:r>
        <w:rPr>
          <w:spacing w:val="34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potreby</w:t>
      </w:r>
      <w:r>
        <w:rPr>
          <w:spacing w:val="31"/>
        </w:rPr>
        <w:t xml:space="preserve"> </w:t>
      </w:r>
      <w:r>
        <w:t>dokumentácie</w:t>
      </w:r>
      <w:r>
        <w:rPr>
          <w:spacing w:val="34"/>
        </w:rPr>
        <w:t xml:space="preserve"> </w:t>
      </w:r>
      <w:r>
        <w:t>skutočného</w:t>
      </w:r>
      <w:r>
        <w:rPr>
          <w:spacing w:val="38"/>
        </w:rPr>
        <w:t xml:space="preserve"> </w:t>
      </w:r>
      <w:r>
        <w:t>vyhotovenia.</w:t>
      </w:r>
    </w:p>
    <w:p w14:paraId="2EFC6246" w14:textId="77777777" w:rsidR="007127CB" w:rsidRDefault="007127CB" w:rsidP="0075520B"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skutočného</w:t>
      </w:r>
      <w:r>
        <w:rPr>
          <w:spacing w:val="59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(DSRS).</w:t>
      </w:r>
      <w:r>
        <w:rPr>
          <w:spacing w:val="58"/>
        </w:rPr>
        <w:t xml:space="preserve"> </w:t>
      </w:r>
      <w:r>
        <w:t>Skutočné</w:t>
      </w:r>
      <w:r>
        <w:rPr>
          <w:spacing w:val="59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priebežne</w:t>
      </w:r>
      <w:r>
        <w:rPr>
          <w:spacing w:val="59"/>
        </w:rPr>
        <w:t xml:space="preserve"> </w:t>
      </w:r>
      <w:r>
        <w:t>zaznačované</w:t>
      </w:r>
      <w:r>
        <w:rPr>
          <w:spacing w:val="58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do jednej súpravy DSP v podrobnosti DRS, ktorá bude na stavenisku a bude slúžiť ako jeden z podkladov na</w:t>
      </w:r>
      <w:r>
        <w:rPr>
          <w:spacing w:val="1"/>
        </w:rPr>
        <w:t xml:space="preserve"> </w:t>
      </w:r>
      <w:r>
        <w:t>vyhotovenie</w:t>
      </w:r>
      <w:r>
        <w:rPr>
          <w:spacing w:val="13"/>
        </w:rPr>
        <w:t xml:space="preserve"> </w:t>
      </w:r>
      <w:r>
        <w:t>DSRS.</w:t>
      </w:r>
    </w:p>
    <w:p w14:paraId="2352F0E5" w14:textId="77777777" w:rsidR="007127CB" w:rsidRDefault="007127CB" w:rsidP="0075520B">
      <w:pPr>
        <w:pStyle w:val="Nadpis3"/>
      </w:pPr>
      <w:bookmarkStart w:id="124" w:name="_TOC_250082"/>
      <w:bookmarkStart w:id="125" w:name="_Toc178188233"/>
      <w:r>
        <w:t>Dokumentácia</w:t>
      </w:r>
      <w:r>
        <w:rPr>
          <w:spacing w:val="57"/>
        </w:rPr>
        <w:t xml:space="preserve"> </w:t>
      </w:r>
      <w:r>
        <w:t>skutočného</w:t>
      </w:r>
      <w:r>
        <w:rPr>
          <w:spacing w:val="60"/>
        </w:rPr>
        <w:t xml:space="preserve"> </w:t>
      </w:r>
      <w:r>
        <w:t>realizovania</w:t>
      </w:r>
      <w:r>
        <w:rPr>
          <w:spacing w:val="57"/>
        </w:rPr>
        <w:t xml:space="preserve"> </w:t>
      </w:r>
      <w:r>
        <w:t>stavby</w:t>
      </w:r>
      <w:r>
        <w:rPr>
          <w:spacing w:val="54"/>
        </w:rPr>
        <w:t xml:space="preserve"> </w:t>
      </w:r>
      <w:bookmarkEnd w:id="124"/>
      <w:r>
        <w:t>(DSRS)</w:t>
      </w:r>
      <w:bookmarkEnd w:id="125"/>
    </w:p>
    <w:p w14:paraId="3FF05663" w14:textId="77777777" w:rsidR="007127CB" w:rsidRDefault="007127CB" w:rsidP="0075520B"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8"/>
        </w:rPr>
        <w:t xml:space="preserve"> </w:t>
      </w:r>
      <w:r>
        <w:t>dokumentácia,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ktorej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83"/>
        </w:rPr>
        <w:t xml:space="preserve"> </w:t>
      </w:r>
      <w:r>
        <w:t>všetky</w:t>
      </w:r>
      <w:r>
        <w:rPr>
          <w:spacing w:val="82"/>
        </w:rPr>
        <w:t xml:space="preserve"> </w:t>
      </w:r>
      <w:r>
        <w:t>zmeny,</w:t>
      </w:r>
      <w:r>
        <w:rPr>
          <w:spacing w:val="82"/>
        </w:rPr>
        <w:t xml:space="preserve"> </w:t>
      </w:r>
      <w:r>
        <w:t>ku</w:t>
      </w:r>
      <w:r>
        <w:rPr>
          <w:spacing w:val="81"/>
        </w:rPr>
        <w:t xml:space="preserve"> </w:t>
      </w:r>
      <w:r>
        <w:t>ktorým</w:t>
      </w:r>
      <w:r>
        <w:rPr>
          <w:spacing w:val="87"/>
        </w:rPr>
        <w:t xml:space="preserve"> </w:t>
      </w:r>
      <w:r>
        <w:t>došlo</w:t>
      </w:r>
      <w:r>
        <w:rPr>
          <w:spacing w:val="81"/>
        </w:rPr>
        <w:t xml:space="preserve"> </w:t>
      </w:r>
      <w:r>
        <w:t>pri</w:t>
      </w:r>
      <w:r>
        <w:rPr>
          <w:spacing w:val="80"/>
        </w:rPr>
        <w:t xml:space="preserve"> </w:t>
      </w:r>
      <w:r>
        <w:t>realizácii</w:t>
      </w:r>
      <w:r>
        <w:rPr>
          <w:spacing w:val="80"/>
        </w:rPr>
        <w:t xml:space="preserve"> </w:t>
      </w:r>
      <w:r>
        <w:t>stavby.</w:t>
      </w:r>
      <w:r>
        <w:rPr>
          <w:spacing w:val="82"/>
        </w:rPr>
        <w:t xml:space="preserve"> </w:t>
      </w:r>
      <w:r>
        <w:t>DSRS</w:t>
      </w:r>
      <w:r>
        <w:rPr>
          <w:spacing w:val="84"/>
        </w:rPr>
        <w:t xml:space="preserve"> </w:t>
      </w:r>
      <w:r>
        <w:t>bude</w:t>
      </w:r>
      <w:r>
        <w:rPr>
          <w:spacing w:val="84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 rozsahu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slúžila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výkresov</w:t>
      </w:r>
      <w:r>
        <w:rPr>
          <w:spacing w:val="1"/>
        </w:rPr>
        <w:t xml:space="preserve"> </w:t>
      </w:r>
      <w:r>
        <w:t>písomností</w:t>
      </w:r>
      <w:r>
        <w:rPr>
          <w:spacing w:val="14"/>
        </w:rPr>
        <w:t xml:space="preserve"> </w:t>
      </w:r>
      <w:r>
        <w:t>(technická</w:t>
      </w:r>
      <w:r>
        <w:rPr>
          <w:spacing w:val="15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výkaz</w:t>
      </w:r>
      <w:r>
        <w:rPr>
          <w:spacing w:val="17"/>
        </w:rPr>
        <w:t xml:space="preserve"> </w:t>
      </w:r>
      <w:r>
        <w:t>výmer).</w:t>
      </w:r>
    </w:p>
    <w:p w14:paraId="022EDB9A" w14:textId="77777777" w:rsidR="007127CB" w:rsidRDefault="007127CB" w:rsidP="0075520B">
      <w:r>
        <w:t>Súčasťou DSRS budú aj DSRS – geodetická časť, výpočty, statický výpočet, hydrotechnické</w:t>
      </w:r>
      <w:r>
        <w:rPr>
          <w:spacing w:val="1"/>
        </w:rPr>
        <w:t xml:space="preserve"> </w:t>
      </w:r>
      <w:r>
        <w:rPr>
          <w:w w:val="105"/>
        </w:rPr>
        <w:t>výpočty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iné</w:t>
      </w:r>
      <w:r>
        <w:rPr>
          <w:spacing w:val="11"/>
          <w:w w:val="105"/>
        </w:rPr>
        <w:t xml:space="preserve"> </w:t>
      </w:r>
      <w:r>
        <w:rPr>
          <w:w w:val="105"/>
        </w:rPr>
        <w:t>výpočty,</w:t>
      </w:r>
      <w:r>
        <w:rPr>
          <w:spacing w:val="11"/>
          <w:w w:val="105"/>
        </w:rPr>
        <w:t xml:space="preserve"> </w:t>
      </w:r>
      <w:r>
        <w:rPr>
          <w:w w:val="105"/>
        </w:rPr>
        <w:t>ktoré</w:t>
      </w:r>
      <w:r>
        <w:rPr>
          <w:spacing w:val="11"/>
          <w:w w:val="105"/>
        </w:rPr>
        <w:t xml:space="preserve"> </w:t>
      </w:r>
      <w:r>
        <w:rPr>
          <w:w w:val="105"/>
        </w:rPr>
        <w:t>boli</w:t>
      </w:r>
      <w:r>
        <w:rPr>
          <w:spacing w:val="10"/>
          <w:w w:val="105"/>
        </w:rPr>
        <w:t xml:space="preserve"> </w:t>
      </w:r>
      <w:r>
        <w:rPr>
          <w:w w:val="105"/>
        </w:rPr>
        <w:t>vyhotovené</w:t>
      </w:r>
      <w:r>
        <w:rPr>
          <w:spacing w:val="9"/>
          <w:w w:val="105"/>
        </w:rPr>
        <w:t xml:space="preserve"> </w:t>
      </w:r>
      <w:r>
        <w:rPr>
          <w:w w:val="105"/>
        </w:rPr>
        <w:t>ako</w:t>
      </w:r>
      <w:r>
        <w:rPr>
          <w:spacing w:val="8"/>
          <w:w w:val="105"/>
        </w:rPr>
        <w:t xml:space="preserve"> </w:t>
      </w:r>
      <w:r>
        <w:rPr>
          <w:w w:val="105"/>
        </w:rPr>
        <w:t>súčasť</w:t>
      </w:r>
      <w:r>
        <w:rPr>
          <w:spacing w:val="10"/>
          <w:w w:val="105"/>
        </w:rPr>
        <w:t xml:space="preserve"> </w:t>
      </w:r>
      <w:r>
        <w:rPr>
          <w:w w:val="105"/>
        </w:rPr>
        <w:t>dokumentácie.</w:t>
      </w:r>
    </w:p>
    <w:p w14:paraId="5AAB48EF" w14:textId="77777777"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digitálnej</w:t>
      </w:r>
      <w:r>
        <w:rPr>
          <w:spacing w:val="1"/>
        </w:rPr>
        <w:t xml:space="preserve"> </w:t>
      </w:r>
      <w:r>
        <w:t>forme,</w:t>
      </w:r>
      <w:r>
        <w:rPr>
          <w:spacing w:val="1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formáte</w:t>
      </w:r>
      <w:r>
        <w:rPr>
          <w:spacing w:val="59"/>
        </w:rPr>
        <w:t xml:space="preserve"> </w:t>
      </w:r>
      <w:r>
        <w:t>PDF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DGN,</w:t>
      </w:r>
      <w:r>
        <w:rPr>
          <w:spacing w:val="1"/>
        </w:rPr>
        <w:t xml:space="preserve"> </w:t>
      </w:r>
      <w:r>
        <w:t>písomnosti vo formáte PDF, DOC a XLS, vrátane výpočtov, ktoré budú dodané aj vo formáte</w:t>
      </w:r>
      <w:r>
        <w:rPr>
          <w:spacing w:val="1"/>
        </w:rPr>
        <w:t xml:space="preserve"> </w:t>
      </w:r>
      <w:r>
        <w:t>PDF.</w:t>
      </w:r>
    </w:p>
    <w:p w14:paraId="7819D62F" w14:textId="77777777" w:rsidR="007127CB" w:rsidRDefault="007127CB" w:rsidP="0075520B">
      <w:r>
        <w:t>Vypracovanú DSRS 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 odovzdať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pri prevzatí prác,</w:t>
      </w:r>
      <w:r>
        <w:rPr>
          <w:spacing w:val="59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inak.</w:t>
      </w:r>
    </w:p>
    <w:p w14:paraId="57776A3A" w14:textId="24F90626" w:rsidR="007127CB" w:rsidRDefault="007127CB" w:rsidP="00E21C07">
      <w:r>
        <w:t>Zhotoviteľ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odborný</w:t>
      </w:r>
      <w:r>
        <w:rPr>
          <w:spacing w:val="58"/>
        </w:rPr>
        <w:t xml:space="preserve"> </w:t>
      </w:r>
      <w:r>
        <w:t>výkon</w:t>
      </w:r>
      <w:r>
        <w:rPr>
          <w:spacing w:val="59"/>
        </w:rPr>
        <w:t xml:space="preserve"> </w:t>
      </w:r>
      <w:r>
        <w:t>súvisiaci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nevyhnutnými</w:t>
      </w:r>
      <w:r>
        <w:rPr>
          <w:spacing w:val="58"/>
        </w:rPr>
        <w:t xml:space="preserve"> </w:t>
      </w:r>
      <w:r>
        <w:t>geodetickými</w:t>
      </w:r>
      <w:r>
        <w:rPr>
          <w:spacing w:val="59"/>
        </w:rPr>
        <w:t xml:space="preserve"> </w:t>
      </w:r>
      <w:r>
        <w:t>prácami</w:t>
      </w:r>
      <w:r>
        <w:rPr>
          <w:spacing w:val="1"/>
        </w:rPr>
        <w:t xml:space="preserve"> </w:t>
      </w:r>
      <w:r>
        <w:t>podľa</w:t>
      </w:r>
      <w:r>
        <w:rPr>
          <w:spacing w:val="44"/>
        </w:rPr>
        <w:t xml:space="preserve"> </w:t>
      </w:r>
      <w:r>
        <w:t>zákona</w:t>
      </w:r>
      <w:r>
        <w:rPr>
          <w:spacing w:val="41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215/1995</w:t>
      </w:r>
      <w:r>
        <w:rPr>
          <w:spacing w:val="41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geodézii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kartografii</w:t>
      </w:r>
      <w:r>
        <w:rPr>
          <w:spacing w:val="43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znení</w:t>
      </w:r>
      <w:r>
        <w:rPr>
          <w:spacing w:val="40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TP</w:t>
      </w:r>
      <w:r>
        <w:rPr>
          <w:spacing w:val="1"/>
        </w:rPr>
        <w:t xml:space="preserve"> </w:t>
      </w:r>
      <w:r>
        <w:t>038</w:t>
      </w:r>
      <w:r>
        <w:rPr>
          <w:spacing w:val="13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Základná</w:t>
      </w:r>
      <w:r>
        <w:rPr>
          <w:spacing w:val="9"/>
        </w:rPr>
        <w:t xml:space="preserve"> </w:t>
      </w:r>
      <w:r>
        <w:t>mapa</w:t>
      </w:r>
      <w:r>
        <w:rPr>
          <w:spacing w:val="13"/>
        </w:rPr>
        <w:t xml:space="preserve"> </w:t>
      </w:r>
      <w:r>
        <w:t>diaľnice.</w:t>
      </w:r>
      <w:r>
        <w:rPr>
          <w:spacing w:val="14"/>
        </w:rPr>
        <w:t xml:space="preserve"> </w:t>
      </w:r>
      <w:r>
        <w:t>Vyhotovenie,</w:t>
      </w:r>
      <w:r>
        <w:rPr>
          <w:spacing w:val="14"/>
        </w:rPr>
        <w:t xml:space="preserve"> </w:t>
      </w:r>
      <w:r>
        <w:t>údržba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obnova.</w:t>
      </w:r>
      <w:r>
        <w:rPr>
          <w:spacing w:val="14"/>
        </w:rPr>
        <w:t xml:space="preserve"> </w:t>
      </w:r>
      <w:r>
        <w:t>V</w:t>
      </w:r>
      <w:r>
        <w:rPr>
          <w:spacing w:val="9"/>
        </w:rPr>
        <w:t xml:space="preserve"> </w:t>
      </w:r>
      <w:r>
        <w:t>súlade</w:t>
      </w:r>
      <w:r>
        <w:rPr>
          <w:spacing w:val="13"/>
        </w:rPr>
        <w:t xml:space="preserve"> </w:t>
      </w:r>
      <w:r>
        <w:t>s</w:t>
      </w:r>
      <w:r w:rsidR="00E21C07">
        <w:rPr>
          <w:spacing w:val="11"/>
        </w:rPr>
        <w:t> </w:t>
      </w:r>
      <w:r>
        <w:t>týmito</w:t>
      </w:r>
      <w:r w:rsidR="00E21C07">
        <w:t xml:space="preserve"> </w:t>
      </w:r>
      <w:r>
        <w:t xml:space="preserve">požiadavkami  </w:t>
      </w:r>
      <w:r>
        <w:rPr>
          <w:spacing w:val="29"/>
        </w:rPr>
        <w:t xml:space="preserve"> </w:t>
      </w:r>
      <w:r>
        <w:t xml:space="preserve">vykonáva   </w:t>
      </w:r>
      <w:r>
        <w:rPr>
          <w:spacing w:val="32"/>
        </w:rPr>
        <w:t xml:space="preserve"> </w:t>
      </w:r>
      <w:r>
        <w:t xml:space="preserve">zhotoviteľ   </w:t>
      </w:r>
      <w:r>
        <w:rPr>
          <w:spacing w:val="26"/>
        </w:rPr>
        <w:t xml:space="preserve"> </w:t>
      </w:r>
      <w:r>
        <w:t xml:space="preserve">prostredníctvom   </w:t>
      </w:r>
      <w:r>
        <w:rPr>
          <w:spacing w:val="29"/>
        </w:rPr>
        <w:t xml:space="preserve"> </w:t>
      </w:r>
      <w:r>
        <w:t xml:space="preserve">svojho   </w:t>
      </w:r>
      <w:r>
        <w:rPr>
          <w:spacing w:val="25"/>
        </w:rPr>
        <w:t xml:space="preserve"> </w:t>
      </w:r>
      <w:r>
        <w:t xml:space="preserve">autorizovaného   </w:t>
      </w:r>
      <w:r>
        <w:rPr>
          <w:spacing w:val="26"/>
        </w:rPr>
        <w:t xml:space="preserve"> </w:t>
      </w:r>
      <w:r>
        <w:t>geodeta</w:t>
      </w:r>
      <w:r>
        <w:rPr>
          <w:spacing w:val="1"/>
        </w:rPr>
        <w:t xml:space="preserve"> </w:t>
      </w:r>
      <w:r>
        <w:t>a kartografa</w:t>
      </w:r>
      <w:r>
        <w:rPr>
          <w:spacing w:val="1"/>
        </w:rPr>
        <w:t xml:space="preserve"> </w:t>
      </w:r>
      <w:r>
        <w:t>zameriavanie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objektu,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S-JTSK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telesa</w:t>
      </w:r>
      <w:r>
        <w:rPr>
          <w:spacing w:val="1"/>
        </w:rPr>
        <w:t xml:space="preserve"> </w:t>
      </w:r>
      <w:r>
        <w:t>cestnej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vyvolaných</w:t>
      </w:r>
      <w:r>
        <w:rPr>
          <w:spacing w:val="59"/>
        </w:rPr>
        <w:t xml:space="preserve"> </w:t>
      </w:r>
      <w:r>
        <w:t>investícií.</w:t>
      </w:r>
      <w:r>
        <w:rPr>
          <w:spacing w:val="59"/>
        </w:rPr>
        <w:t xml:space="preserve"> </w:t>
      </w:r>
      <w:r>
        <w:t>Toto</w:t>
      </w:r>
      <w:r>
        <w:rPr>
          <w:spacing w:val="59"/>
        </w:rPr>
        <w:t xml:space="preserve"> </w:t>
      </w:r>
      <w:r>
        <w:t>meranie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rozsahu,</w:t>
      </w:r>
      <w:r>
        <w:rPr>
          <w:spacing w:val="1"/>
        </w:rPr>
        <w:t xml:space="preserve"> </w:t>
      </w:r>
      <w:r>
        <w:t>uvedenom</w:t>
      </w:r>
      <w:r>
        <w:rPr>
          <w:spacing w:val="79"/>
        </w:rPr>
        <w:t xml:space="preserve"> </w:t>
      </w:r>
      <w:r>
        <w:t xml:space="preserve">v  </w:t>
      </w:r>
      <w:r>
        <w:rPr>
          <w:spacing w:val="18"/>
        </w:rPr>
        <w:t xml:space="preserve"> </w:t>
      </w:r>
      <w:r>
        <w:t xml:space="preserve">zmluve  </w:t>
      </w:r>
      <w:r>
        <w:rPr>
          <w:spacing w:val="18"/>
        </w:rPr>
        <w:t xml:space="preserve"> </w:t>
      </w:r>
      <w:r>
        <w:t xml:space="preserve">o  </w:t>
      </w:r>
      <w:r>
        <w:rPr>
          <w:spacing w:val="18"/>
        </w:rPr>
        <w:t xml:space="preserve"> </w:t>
      </w:r>
      <w:r>
        <w:t xml:space="preserve">dielo.  </w:t>
      </w:r>
      <w:r>
        <w:rPr>
          <w:spacing w:val="20"/>
        </w:rPr>
        <w:t xml:space="preserve"> </w:t>
      </w:r>
      <w:r>
        <w:t xml:space="preserve">Výsledky  </w:t>
      </w:r>
      <w:r>
        <w:rPr>
          <w:spacing w:val="13"/>
        </w:rPr>
        <w:t xml:space="preserve"> </w:t>
      </w:r>
      <w:r>
        <w:t xml:space="preserve">týchto  </w:t>
      </w:r>
      <w:r>
        <w:rPr>
          <w:spacing w:val="15"/>
        </w:rPr>
        <w:t xml:space="preserve"> </w:t>
      </w:r>
      <w:r>
        <w:t xml:space="preserve">meraní  </w:t>
      </w:r>
      <w:r>
        <w:rPr>
          <w:spacing w:val="14"/>
        </w:rPr>
        <w:t xml:space="preserve"> </w:t>
      </w:r>
      <w:r>
        <w:t xml:space="preserve">odovzdá  </w:t>
      </w:r>
      <w:r>
        <w:rPr>
          <w:spacing w:val="15"/>
        </w:rPr>
        <w:t xml:space="preserve"> </w:t>
      </w:r>
      <w:r>
        <w:t xml:space="preserve">autorizovaný  </w:t>
      </w:r>
      <w:r>
        <w:rPr>
          <w:spacing w:val="16"/>
        </w:rPr>
        <w:t xml:space="preserve"> </w:t>
      </w:r>
      <w:r>
        <w:t>geodet</w:t>
      </w:r>
      <w:r>
        <w:rPr>
          <w:spacing w:val="-57"/>
        </w:rPr>
        <w:t xml:space="preserve"> </w:t>
      </w:r>
      <w:r>
        <w:t>a kartograf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autorizovanému</w:t>
      </w:r>
      <w:r>
        <w:rPr>
          <w:spacing w:val="1"/>
        </w:rPr>
        <w:t xml:space="preserve"> </w:t>
      </w:r>
      <w:r>
        <w:t>geodetovi</w:t>
      </w:r>
      <w:r>
        <w:rPr>
          <w:spacing w:val="1"/>
        </w:rPr>
        <w:t xml:space="preserve"> </w:t>
      </w:r>
      <w:r>
        <w:t>a kartografovi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kontrole</w:t>
      </w:r>
      <w:r>
        <w:rPr>
          <w:spacing w:val="17"/>
        </w:rPr>
        <w:t xml:space="preserve"> </w:t>
      </w:r>
      <w:r>
        <w:t>správnosti</w:t>
      </w:r>
      <w:r>
        <w:rPr>
          <w:spacing w:val="17"/>
        </w:rPr>
        <w:t xml:space="preserve"> </w:t>
      </w:r>
      <w:r>
        <w:t>odovzdá</w:t>
      </w:r>
      <w:r>
        <w:rPr>
          <w:spacing w:val="21"/>
        </w:rPr>
        <w:t xml:space="preserve"> </w:t>
      </w:r>
      <w:r>
        <w:t>dokumentáciu</w:t>
      </w:r>
      <w:r>
        <w:rPr>
          <w:spacing w:val="21"/>
        </w:rPr>
        <w:t xml:space="preserve"> </w:t>
      </w:r>
      <w:r>
        <w:t>objednávateľovi.</w:t>
      </w:r>
    </w:p>
    <w:p w14:paraId="1B332304" w14:textId="77777777" w:rsidR="007127CB" w:rsidRDefault="007127CB" w:rsidP="00E21C07">
      <w:r>
        <w:t>Pred</w:t>
      </w:r>
      <w:r>
        <w:rPr>
          <w:spacing w:val="1"/>
        </w:rPr>
        <w:t xml:space="preserve"> </w:t>
      </w:r>
      <w:r>
        <w:t>zakrytím</w:t>
      </w:r>
      <w:r>
        <w:rPr>
          <w:spacing w:val="1"/>
        </w:rPr>
        <w:t xml:space="preserve"> </w:t>
      </w:r>
      <w:r>
        <w:t>ďalšou</w:t>
      </w:r>
      <w:r>
        <w:rPr>
          <w:spacing w:val="1"/>
        </w:rPr>
        <w:t xml:space="preserve"> </w:t>
      </w:r>
      <w:r>
        <w:t>vrstvou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pokračovaním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objednávateľovi</w:t>
      </w:r>
      <w:r>
        <w:rPr>
          <w:spacing w:val="18"/>
        </w:rPr>
        <w:t xml:space="preserve"> </w:t>
      </w:r>
      <w:r>
        <w:t>porealizačné</w:t>
      </w:r>
      <w:r>
        <w:rPr>
          <w:spacing w:val="23"/>
        </w:rPr>
        <w:t xml:space="preserve"> </w:t>
      </w:r>
      <w:r>
        <w:t>polohopisné</w:t>
      </w:r>
      <w:r>
        <w:rPr>
          <w:spacing w:val="3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výškopisné</w:t>
      </w:r>
      <w:r>
        <w:rPr>
          <w:spacing w:val="23"/>
        </w:rPr>
        <w:t xml:space="preserve"> </w:t>
      </w:r>
      <w:r>
        <w:t>zameranie:</w:t>
      </w:r>
    </w:p>
    <w:p w14:paraId="13D3122B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before="120" w:after="0" w:line="269" w:lineRule="exact"/>
        <w:contextualSpacing w:val="0"/>
        <w:jc w:val="left"/>
      </w:pPr>
      <w:r>
        <w:lastRenderedPageBreak/>
        <w:t>jednotlivých</w:t>
      </w:r>
      <w:r>
        <w:rPr>
          <w:spacing w:val="67"/>
        </w:rPr>
        <w:t xml:space="preserve"> </w:t>
      </w:r>
      <w:r>
        <w:t>inžinierskych</w:t>
      </w:r>
      <w:r>
        <w:rPr>
          <w:spacing w:val="63"/>
        </w:rPr>
        <w:t xml:space="preserve"> </w:t>
      </w:r>
      <w:r>
        <w:t>sietí,</w:t>
      </w:r>
    </w:p>
    <w:p w14:paraId="236CBA90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after="0"/>
        <w:ind w:right="106" w:hanging="360"/>
        <w:contextualSpacing w:val="0"/>
        <w:jc w:val="left"/>
      </w:pPr>
      <w:r>
        <w:t>základov</w:t>
      </w:r>
      <w:r>
        <w:rPr>
          <w:spacing w:val="14"/>
        </w:rPr>
        <w:t xml:space="preserve"> </w:t>
      </w:r>
      <w:r>
        <w:t>podpier,</w:t>
      </w:r>
      <w:r>
        <w:rPr>
          <w:spacing w:val="15"/>
        </w:rPr>
        <w:t xml:space="preserve"> </w:t>
      </w:r>
      <w:r>
        <w:t>úložných</w:t>
      </w:r>
      <w:r>
        <w:rPr>
          <w:spacing w:val="14"/>
        </w:rPr>
        <w:t xml:space="preserve"> </w:t>
      </w:r>
      <w:r>
        <w:t>prahov,</w:t>
      </w:r>
      <w:r>
        <w:rPr>
          <w:spacing w:val="15"/>
        </w:rPr>
        <w:t xml:space="preserve"> </w:t>
      </w:r>
      <w:r>
        <w:t>ložísk,</w:t>
      </w:r>
      <w:r>
        <w:rPr>
          <w:spacing w:val="15"/>
        </w:rPr>
        <w:t xml:space="preserve"> </w:t>
      </w:r>
      <w:r>
        <w:t>pilót,</w:t>
      </w:r>
      <w:r>
        <w:rPr>
          <w:spacing w:val="19"/>
        </w:rPr>
        <w:t xml:space="preserve"> </w:t>
      </w:r>
      <w:r>
        <w:t>nosných</w:t>
      </w:r>
      <w:r>
        <w:rPr>
          <w:spacing w:val="14"/>
        </w:rPr>
        <w:t xml:space="preserve"> </w:t>
      </w:r>
      <w:r>
        <w:t>konštrukcií</w:t>
      </w:r>
      <w:r>
        <w:rPr>
          <w:spacing w:val="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mostných</w:t>
      </w:r>
      <w:r>
        <w:rPr>
          <w:spacing w:val="1"/>
        </w:rPr>
        <w:t xml:space="preserve"> </w:t>
      </w:r>
      <w:r>
        <w:t>objektoch,</w:t>
      </w:r>
    </w:p>
    <w:p w14:paraId="1D3DEFF8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before="1" w:after="0" w:line="269" w:lineRule="exact"/>
        <w:contextualSpacing w:val="0"/>
        <w:jc w:val="left"/>
      </w:pPr>
      <w:r>
        <w:t>pláne,</w:t>
      </w:r>
      <w:r>
        <w:rPr>
          <w:spacing w:val="47"/>
        </w:rPr>
        <w:t xml:space="preserve"> </w:t>
      </w:r>
      <w:r>
        <w:t>konštrukčných</w:t>
      </w:r>
      <w:r>
        <w:rPr>
          <w:spacing w:val="49"/>
        </w:rPr>
        <w:t xml:space="preserve"> </w:t>
      </w:r>
      <w:r>
        <w:t>vrstiev</w:t>
      </w:r>
      <w:r>
        <w:rPr>
          <w:spacing w:val="41"/>
        </w:rPr>
        <w:t xml:space="preserve"> </w:t>
      </w:r>
      <w:r>
        <w:t>krytov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vozoviek,</w:t>
      </w:r>
    </w:p>
    <w:p w14:paraId="6C2BC5C6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oporných</w:t>
      </w:r>
      <w:r>
        <w:rPr>
          <w:spacing w:val="48"/>
        </w:rPr>
        <w:t xml:space="preserve"> </w:t>
      </w:r>
      <w:r>
        <w:t>múrov,</w:t>
      </w:r>
      <w:r>
        <w:rPr>
          <w:spacing w:val="55"/>
        </w:rPr>
        <w:t xml:space="preserve"> </w:t>
      </w:r>
      <w:r>
        <w:t>prípadne</w:t>
      </w:r>
      <w:r>
        <w:rPr>
          <w:spacing w:val="48"/>
        </w:rPr>
        <w:t xml:space="preserve"> </w:t>
      </w:r>
      <w:r>
        <w:t>drobných</w:t>
      </w:r>
      <w:r>
        <w:rPr>
          <w:spacing w:val="53"/>
        </w:rPr>
        <w:t xml:space="preserve"> </w:t>
      </w:r>
      <w:r>
        <w:t>objektov</w:t>
      </w:r>
      <w:r>
        <w:rPr>
          <w:spacing w:val="51"/>
        </w:rPr>
        <w:t xml:space="preserve"> </w:t>
      </w:r>
      <w:r>
        <w:t>stavby,</w:t>
      </w:r>
    </w:p>
    <w:p w14:paraId="664F1E1C" w14:textId="77777777"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ďalších</w:t>
      </w:r>
      <w:r>
        <w:rPr>
          <w:spacing w:val="51"/>
        </w:rPr>
        <w:t xml:space="preserve"> </w:t>
      </w:r>
      <w:r>
        <w:t>prác</w:t>
      </w:r>
      <w:r>
        <w:rPr>
          <w:spacing w:val="49"/>
        </w:rPr>
        <w:t xml:space="preserve"> </w:t>
      </w:r>
      <w:r>
        <w:t>podľa</w:t>
      </w:r>
      <w:r>
        <w:rPr>
          <w:spacing w:val="48"/>
        </w:rPr>
        <w:t xml:space="preserve"> </w:t>
      </w:r>
      <w:r>
        <w:t>pokynov</w:t>
      </w:r>
      <w:r>
        <w:rPr>
          <w:spacing w:val="49"/>
        </w:rPr>
        <w:t xml:space="preserve"> </w:t>
      </w:r>
      <w:r>
        <w:t>objednávateľa.</w:t>
      </w:r>
    </w:p>
    <w:p w14:paraId="044308A5" w14:textId="77777777" w:rsidR="007127CB" w:rsidRDefault="007127CB" w:rsidP="007127CB">
      <w:pPr>
        <w:pStyle w:val="Zkladntext"/>
        <w:spacing w:before="3"/>
        <w:rPr>
          <w:sz w:val="21"/>
        </w:rPr>
      </w:pPr>
    </w:p>
    <w:p w14:paraId="1AAF47B5" w14:textId="77777777" w:rsidR="007127CB" w:rsidRDefault="007127CB" w:rsidP="00E21C07">
      <w:r>
        <w:t>DSRS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13,</w:t>
      </w:r>
      <w:r>
        <w:rPr>
          <w:spacing w:val="58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019</w:t>
      </w:r>
      <w:r>
        <w:rPr>
          <w:spacing w:val="59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stavieb</w:t>
      </w:r>
      <w:r>
        <w:rPr>
          <w:spacing w:val="59"/>
        </w:rPr>
        <w:t xml:space="preserve"> </w:t>
      </w:r>
      <w:r>
        <w:t>ciest,</w:t>
      </w:r>
      <w:r>
        <w:rPr>
          <w:spacing w:val="58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stavebník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zhode</w:t>
      </w:r>
      <w:r>
        <w:rPr>
          <w:spacing w:val="29"/>
        </w:rPr>
        <w:t xml:space="preserve"> </w:t>
      </w:r>
      <w:r>
        <w:t>s</w:t>
      </w:r>
      <w:r>
        <w:rPr>
          <w:spacing w:val="28"/>
        </w:rPr>
        <w:t xml:space="preserve"> </w:t>
      </w:r>
      <w:r>
        <w:t>platnými</w:t>
      </w:r>
      <w:r>
        <w:rPr>
          <w:spacing w:val="26"/>
        </w:rPr>
        <w:t xml:space="preserve"> </w:t>
      </w:r>
      <w:r>
        <w:t>predpismi</w:t>
      </w:r>
      <w:r>
        <w:rPr>
          <w:spacing w:val="30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dokumentácie</w:t>
      </w:r>
      <w:r>
        <w:rPr>
          <w:spacing w:val="28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diaľnic.</w:t>
      </w:r>
    </w:p>
    <w:p w14:paraId="515EB335" w14:textId="77777777" w:rsidR="007127CB" w:rsidRDefault="007127CB" w:rsidP="00E21C07">
      <w:pPr>
        <w:pStyle w:val="Nadpis3"/>
      </w:pPr>
      <w:bookmarkStart w:id="126" w:name="_TOC_250081"/>
      <w:bookmarkStart w:id="127" w:name="_Toc178188234"/>
      <w:r>
        <w:t>Fotografická</w:t>
      </w:r>
      <w:r>
        <w:rPr>
          <w:spacing w:val="61"/>
        </w:rPr>
        <w:t xml:space="preserve"> </w:t>
      </w:r>
      <w:r>
        <w:t>dokumentácia</w:t>
      </w:r>
      <w:r>
        <w:rPr>
          <w:spacing w:val="61"/>
        </w:rPr>
        <w:t xml:space="preserve"> </w:t>
      </w:r>
      <w:r>
        <w:t>stavebných</w:t>
      </w:r>
      <w:r>
        <w:rPr>
          <w:spacing w:val="59"/>
        </w:rPr>
        <w:t xml:space="preserve"> </w:t>
      </w:r>
      <w:bookmarkEnd w:id="126"/>
      <w:r>
        <w:t>prác</w:t>
      </w:r>
      <w:bookmarkEnd w:id="127"/>
    </w:p>
    <w:p w14:paraId="390DEAE5" w14:textId="77777777" w:rsidR="007127CB" w:rsidRDefault="007127CB" w:rsidP="00E21C07">
      <w:r>
        <w:t>Keď 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dohodnuté</w:t>
      </w:r>
      <w:r>
        <w:rPr>
          <w:spacing w:val="58"/>
        </w:rPr>
        <w:t xml:space="preserve"> </w:t>
      </w:r>
      <w:r>
        <w:t>zhotovenie fotodokumentácie,</w:t>
      </w:r>
      <w:r>
        <w:rPr>
          <w:spacing w:val="59"/>
        </w:rPr>
        <w:t xml:space="preserve"> </w:t>
      </w:r>
      <w:r>
        <w:t>potom</w:t>
      </w:r>
      <w:r>
        <w:rPr>
          <w:spacing w:val="58"/>
        </w:rPr>
        <w:t xml:space="preserve"> </w:t>
      </w:r>
      <w:r>
        <w:t>zachytí 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fotografiách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mesiac,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dokumentujú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dokončené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konštrukcie, ktoré budú predmetom ďalšieho postupu prác. Náklady spojené s vyhotovením</w:t>
      </w:r>
      <w:r>
        <w:rPr>
          <w:spacing w:val="1"/>
        </w:rPr>
        <w:t xml:space="preserve"> </w:t>
      </w:r>
      <w:r>
        <w:t>fotografickej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objednávateľ,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nebolo</w:t>
      </w:r>
      <w:r>
        <w:rPr>
          <w:spacing w:val="58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inak.</w:t>
      </w:r>
    </w:p>
    <w:p w14:paraId="65F92995" w14:textId="77777777" w:rsidR="007127CB" w:rsidRDefault="007127CB" w:rsidP="00E21C07"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nepredvídaných</w:t>
      </w:r>
      <w:r>
        <w:rPr>
          <w:spacing w:val="1"/>
        </w:rPr>
        <w:t xml:space="preserve"> </w:t>
      </w:r>
      <w:r>
        <w:t>udalostí,</w:t>
      </w:r>
      <w:r>
        <w:rPr>
          <w:spacing w:val="1"/>
        </w:rPr>
        <w:t xml:space="preserve"> </w:t>
      </w:r>
      <w:r>
        <w:t>havárií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poškodenia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sietí,</w:t>
      </w:r>
      <w:r>
        <w:rPr>
          <w:spacing w:val="59"/>
        </w:rPr>
        <w:t xml:space="preserve"> </w:t>
      </w:r>
      <w:r>
        <w:t>vyhotovujú</w:t>
      </w:r>
      <w:r>
        <w:rPr>
          <w:spacing w:val="59"/>
        </w:rPr>
        <w:t xml:space="preserve"> </w:t>
      </w:r>
      <w:r>
        <w:t>fotografickú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vlastné náklady. Táto fotografická dokumentácia slúži ako podklad pre riešenie prípadných</w:t>
      </w:r>
      <w:r>
        <w:rPr>
          <w:spacing w:val="1"/>
        </w:rPr>
        <w:t xml:space="preserve"> </w:t>
      </w:r>
      <w:r>
        <w:t>sporov a miery</w:t>
      </w:r>
      <w:r>
        <w:rPr>
          <w:spacing w:val="1"/>
        </w:rPr>
        <w:t xml:space="preserve"> </w:t>
      </w:r>
      <w:r>
        <w:t>zavinenia.</w:t>
      </w:r>
      <w:r>
        <w:rPr>
          <w:spacing w:val="1"/>
        </w:rPr>
        <w:t xml:space="preserve"> </w:t>
      </w:r>
      <w:r>
        <w:t>V prípade,</w:t>
      </w:r>
      <w:r>
        <w:rPr>
          <w:spacing w:val="1"/>
        </w:rPr>
        <w:t xml:space="preserve"> </w:t>
      </w:r>
      <w:r>
        <w:t>že 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konajú</w:t>
      </w:r>
      <w:r>
        <w:rPr>
          <w:spacing w:val="59"/>
        </w:rPr>
        <w:t xml:space="preserve"> </w:t>
      </w:r>
      <w:r>
        <w:t>v blízkosti budov alebo</w:t>
      </w:r>
      <w:r>
        <w:rPr>
          <w:spacing w:val="1"/>
        </w:rPr>
        <w:t xml:space="preserve"> </w:t>
      </w:r>
      <w:r>
        <w:t>okolo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budov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prebiehať</w:t>
      </w:r>
      <w:r>
        <w:rPr>
          <w:spacing w:val="1"/>
        </w:rPr>
        <w:t xml:space="preserve"> </w:t>
      </w:r>
      <w:r>
        <w:t>premávka</w:t>
      </w:r>
      <w:r>
        <w:rPr>
          <w:spacing w:val="1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zaistí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(zhotoviteľ)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vlastný náklad</w:t>
      </w:r>
      <w:r>
        <w:rPr>
          <w:spacing w:val="1"/>
        </w:rPr>
        <w:t xml:space="preserve"> </w:t>
      </w:r>
      <w:r>
        <w:t>fotografickú</w:t>
      </w:r>
      <w:r>
        <w:rPr>
          <w:spacing w:val="1"/>
        </w:rPr>
        <w:t xml:space="preserve"> </w:t>
      </w:r>
      <w:r>
        <w:t>dokumentáciu</w:t>
      </w:r>
      <w:r>
        <w:rPr>
          <w:spacing w:val="58"/>
        </w:rPr>
        <w:t xml:space="preserve"> </w:t>
      </w:r>
      <w:r>
        <w:t>pôvodného</w:t>
      </w:r>
      <w:r>
        <w:rPr>
          <w:spacing w:val="58"/>
        </w:rPr>
        <w:t xml:space="preserve"> </w:t>
      </w:r>
      <w:r>
        <w:t>stavu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ako doklad k prípadnému riešeniu nárokov majiteľov budov uplatňujúcich nárok na náhradu</w:t>
      </w:r>
      <w:r>
        <w:rPr>
          <w:spacing w:val="1"/>
        </w:rPr>
        <w:t xml:space="preserve"> </w:t>
      </w:r>
      <w:r>
        <w:t>škody,</w:t>
      </w:r>
      <w:r>
        <w:rPr>
          <w:spacing w:val="26"/>
        </w:rPr>
        <w:t xml:space="preserve"> </w:t>
      </w:r>
      <w:r>
        <w:t>spôsobenej</w:t>
      </w:r>
      <w:r>
        <w:rPr>
          <w:spacing w:val="26"/>
        </w:rPr>
        <w:t xml:space="preserve"> </w:t>
      </w:r>
      <w:r>
        <w:t>prevádzkou</w:t>
      </w:r>
      <w:r>
        <w:rPr>
          <w:spacing w:val="24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strojov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motorových</w:t>
      </w:r>
      <w:r>
        <w:rPr>
          <w:spacing w:val="28"/>
        </w:rPr>
        <w:t xml:space="preserve"> </w:t>
      </w:r>
      <w:r>
        <w:t>vozidiel.</w:t>
      </w:r>
    </w:p>
    <w:p w14:paraId="22BD2387" w14:textId="77777777" w:rsidR="007127CB" w:rsidRDefault="007127CB" w:rsidP="00E21C07">
      <w:pPr>
        <w:pStyle w:val="Nadpis3"/>
      </w:pPr>
      <w:bookmarkStart w:id="128" w:name="_TOC_250080"/>
      <w:bookmarkStart w:id="129" w:name="_Toc178188235"/>
      <w:r>
        <w:t>Geodetická</w:t>
      </w:r>
      <w:r>
        <w:rPr>
          <w:spacing w:val="68"/>
        </w:rPr>
        <w:t xml:space="preserve"> </w:t>
      </w:r>
      <w:bookmarkEnd w:id="128"/>
      <w:r>
        <w:t>dokumentácia</w:t>
      </w:r>
      <w:bookmarkEnd w:id="129"/>
    </w:p>
    <w:p w14:paraId="4D08C92F" w14:textId="77777777" w:rsidR="007127CB" w:rsidRDefault="007127CB" w:rsidP="0028706A">
      <w:pPr>
        <w:pStyle w:val="Odsekzoznamu"/>
        <w:widowControl w:val="0"/>
        <w:numPr>
          <w:ilvl w:val="3"/>
          <w:numId w:val="23"/>
        </w:numPr>
        <w:tabs>
          <w:tab w:val="left" w:pos="2446"/>
          <w:tab w:val="left" w:pos="2447"/>
        </w:tabs>
        <w:autoSpaceDE w:val="0"/>
        <w:autoSpaceDN w:val="0"/>
        <w:spacing w:before="123" w:after="0"/>
        <w:ind w:hanging="1703"/>
        <w:contextualSpacing w:val="0"/>
        <w:rPr>
          <w:sz w:val="24"/>
        </w:rPr>
      </w:pPr>
      <w:r>
        <w:rPr>
          <w:sz w:val="24"/>
        </w:rPr>
        <w:t>Pôvodný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východiskový</w:t>
      </w:r>
      <w:r>
        <w:rPr>
          <w:spacing w:val="43"/>
          <w:sz w:val="24"/>
        </w:rPr>
        <w:t xml:space="preserve"> </w:t>
      </w:r>
      <w:r>
        <w:rPr>
          <w:sz w:val="24"/>
        </w:rPr>
        <w:t>stav</w:t>
      </w:r>
    </w:p>
    <w:p w14:paraId="651AF36D" w14:textId="77777777" w:rsidR="007127CB" w:rsidRDefault="007127CB" w:rsidP="00920A9E">
      <w:r>
        <w:t>Zameranie</w:t>
      </w:r>
      <w:r>
        <w:rPr>
          <w:spacing w:val="1"/>
        </w:rPr>
        <w:t xml:space="preserve"> </w:t>
      </w:r>
      <w:r>
        <w:t>jestvujúceho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východiskovým</w:t>
      </w:r>
      <w:r>
        <w:rPr>
          <w:spacing w:val="17"/>
        </w:rPr>
        <w:t xml:space="preserve"> </w:t>
      </w:r>
      <w:r>
        <w:t>podkladom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spracovanie</w:t>
      </w:r>
      <w:r w:rsidRPr="008706F5">
        <w:t xml:space="preserve"> DSP v podrobnosti </w:t>
      </w:r>
      <w:r>
        <w:t>DRS.</w:t>
      </w:r>
    </w:p>
    <w:p w14:paraId="55F99741" w14:textId="77777777" w:rsidR="007127CB" w:rsidRDefault="007127CB" w:rsidP="0028706A">
      <w:pPr>
        <w:pStyle w:val="Odsekzoznamu"/>
        <w:widowControl w:val="0"/>
        <w:numPr>
          <w:ilvl w:val="3"/>
          <w:numId w:val="23"/>
        </w:numPr>
        <w:tabs>
          <w:tab w:val="left" w:pos="2446"/>
          <w:tab w:val="left" w:pos="2447"/>
        </w:tabs>
        <w:autoSpaceDE w:val="0"/>
        <w:autoSpaceDN w:val="0"/>
        <w:spacing w:before="122" w:after="0"/>
        <w:ind w:hanging="1703"/>
        <w:contextualSpacing w:val="0"/>
        <w:rPr>
          <w:sz w:val="24"/>
        </w:rPr>
      </w:pPr>
      <w:r>
        <w:rPr>
          <w:sz w:val="24"/>
        </w:rPr>
        <w:t>Vytyčovacie</w:t>
      </w:r>
      <w:r>
        <w:rPr>
          <w:spacing w:val="50"/>
          <w:sz w:val="24"/>
        </w:rPr>
        <w:t xml:space="preserve"> </w:t>
      </w:r>
      <w:r>
        <w:rPr>
          <w:sz w:val="24"/>
        </w:rPr>
        <w:t>práce</w:t>
      </w:r>
    </w:p>
    <w:p w14:paraId="632C7FB6" w14:textId="77777777" w:rsidR="007127CB" w:rsidRDefault="007127CB" w:rsidP="00920A9E"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správnosť</w:t>
      </w:r>
      <w:r>
        <w:rPr>
          <w:spacing w:val="1"/>
        </w:rPr>
        <w:t xml:space="preserve"> </w:t>
      </w:r>
      <w:r>
        <w:t>polohy,</w:t>
      </w:r>
      <w:r>
        <w:rPr>
          <w:spacing w:val="58"/>
        </w:rPr>
        <w:t xml:space="preserve"> </w:t>
      </w:r>
      <w:r>
        <w:t>výšok,</w:t>
      </w:r>
      <w:r>
        <w:rPr>
          <w:spacing w:val="1"/>
        </w:rPr>
        <w:t xml:space="preserve"> </w:t>
      </w:r>
      <w:r>
        <w:t>rozmerov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umiestnení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budúcich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Zodpovednosti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zhotoviteľa</w:t>
      </w:r>
      <w:r>
        <w:rPr>
          <w:spacing w:val="40"/>
        </w:rPr>
        <w:t xml:space="preserve"> </w:t>
      </w:r>
      <w:r>
        <w:t>pri</w:t>
      </w:r>
      <w:r>
        <w:rPr>
          <w:spacing w:val="39"/>
        </w:rPr>
        <w:t xml:space="preserve"> </w:t>
      </w:r>
      <w:r>
        <w:t>vytyčovacích</w:t>
      </w:r>
      <w:r>
        <w:rPr>
          <w:spacing w:val="41"/>
        </w:rPr>
        <w:t xml:space="preserve"> </w:t>
      </w:r>
      <w:r>
        <w:t>prácach</w:t>
      </w:r>
      <w:r>
        <w:rPr>
          <w:spacing w:val="36"/>
        </w:rPr>
        <w:t xml:space="preserve"> </w:t>
      </w:r>
      <w:r>
        <w:t>sú</w:t>
      </w:r>
      <w:r>
        <w:rPr>
          <w:spacing w:val="37"/>
        </w:rPr>
        <w:t xml:space="preserve"> </w:t>
      </w:r>
      <w:r>
        <w:t>podrobne</w:t>
      </w:r>
      <w:r>
        <w:rPr>
          <w:spacing w:val="36"/>
        </w:rPr>
        <w:t xml:space="preserve"> </w:t>
      </w:r>
      <w:r>
        <w:t>popísané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zmluvných</w:t>
      </w:r>
      <w:r>
        <w:rPr>
          <w:spacing w:val="36"/>
        </w:rPr>
        <w:t xml:space="preserve"> </w:t>
      </w:r>
      <w:r>
        <w:t>podmienkach.</w:t>
      </w:r>
    </w:p>
    <w:p w14:paraId="3D2C66EC" w14:textId="77777777" w:rsidR="007127CB" w:rsidRDefault="007127CB" w:rsidP="0028706A">
      <w:pPr>
        <w:pStyle w:val="Odsekzoznamu"/>
        <w:widowControl w:val="0"/>
        <w:numPr>
          <w:ilvl w:val="3"/>
          <w:numId w:val="23"/>
        </w:numPr>
        <w:tabs>
          <w:tab w:val="left" w:pos="2446"/>
          <w:tab w:val="left" w:pos="2447"/>
        </w:tabs>
        <w:autoSpaceDE w:val="0"/>
        <w:autoSpaceDN w:val="0"/>
        <w:spacing w:before="120" w:after="0"/>
        <w:ind w:hanging="1703"/>
        <w:contextualSpacing w:val="0"/>
        <w:rPr>
          <w:sz w:val="24"/>
        </w:rPr>
      </w:pPr>
      <w:r>
        <w:rPr>
          <w:sz w:val="24"/>
        </w:rPr>
        <w:t>Meranie</w:t>
      </w:r>
      <w:r>
        <w:rPr>
          <w:spacing w:val="42"/>
          <w:sz w:val="24"/>
        </w:rPr>
        <w:t xml:space="preserve"> </w:t>
      </w:r>
      <w:r>
        <w:rPr>
          <w:sz w:val="24"/>
        </w:rPr>
        <w:t>množstva</w:t>
      </w:r>
      <w:r>
        <w:rPr>
          <w:spacing w:val="43"/>
          <w:sz w:val="24"/>
        </w:rPr>
        <w:t xml:space="preserve"> </w:t>
      </w:r>
      <w:r>
        <w:rPr>
          <w:sz w:val="24"/>
        </w:rPr>
        <w:t>prác</w:t>
      </w:r>
    </w:p>
    <w:p w14:paraId="6B754499" w14:textId="77777777" w:rsidR="007127CB" w:rsidRDefault="007127CB" w:rsidP="00920A9E">
      <w:r>
        <w:t>Zameranie východiskového stavu zabezpečí zhotoviteľ</w:t>
      </w:r>
      <w:r>
        <w:rPr>
          <w:spacing w:val="1"/>
        </w:rPr>
        <w:t xml:space="preserve"> </w:t>
      </w:r>
      <w:r>
        <w:t>za účasti objednávateľa. Zameranie</w:t>
      </w:r>
      <w:r>
        <w:rPr>
          <w:spacing w:val="1"/>
        </w:rPr>
        <w:t xml:space="preserve"> </w:t>
      </w:r>
      <w:r>
        <w:t>množstiev</w:t>
      </w:r>
      <w:r>
        <w:rPr>
          <w:spacing w:val="36"/>
        </w:rPr>
        <w:t xml:space="preserve"> </w:t>
      </w:r>
      <w:r>
        <w:t>vykonaných</w:t>
      </w:r>
      <w:r>
        <w:rPr>
          <w:spacing w:val="36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fakturáciu</w:t>
      </w:r>
      <w:r>
        <w:rPr>
          <w:spacing w:val="35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byť</w:t>
      </w:r>
      <w:r>
        <w:rPr>
          <w:spacing w:val="38"/>
        </w:rPr>
        <w:t xml:space="preserve"> </w:t>
      </w:r>
      <w:r>
        <w:t>skontrolované</w:t>
      </w:r>
      <w:r>
        <w:rPr>
          <w:spacing w:val="36"/>
        </w:rPr>
        <w:t xml:space="preserve"> </w:t>
      </w:r>
      <w:r>
        <w:t>stavebným</w:t>
      </w:r>
      <w:r>
        <w:rPr>
          <w:spacing w:val="36"/>
        </w:rPr>
        <w:t xml:space="preserve"> </w:t>
      </w:r>
      <w:r>
        <w:t>dozorom.</w:t>
      </w:r>
    </w:p>
    <w:p w14:paraId="0CD58BC2" w14:textId="77777777" w:rsidR="007127CB" w:rsidRDefault="007127CB" w:rsidP="0028706A">
      <w:pPr>
        <w:pStyle w:val="Odsekzoznamu"/>
        <w:widowControl w:val="0"/>
        <w:numPr>
          <w:ilvl w:val="3"/>
          <w:numId w:val="23"/>
        </w:numPr>
        <w:autoSpaceDE w:val="0"/>
        <w:autoSpaceDN w:val="0"/>
        <w:spacing w:before="120" w:after="0"/>
        <w:ind w:left="2444" w:hanging="1701"/>
        <w:contextualSpacing w:val="0"/>
        <w:jc w:val="left"/>
        <w:rPr>
          <w:sz w:val="24"/>
        </w:rPr>
      </w:pPr>
      <w:r w:rsidRPr="00F21F32">
        <w:rPr>
          <w:sz w:val="24"/>
        </w:rPr>
        <w:t>Meranie posunov</w:t>
      </w:r>
    </w:p>
    <w:p w14:paraId="775F53C9" w14:textId="77777777" w:rsidR="007127CB" w:rsidRPr="00BF4691" w:rsidRDefault="007127CB" w:rsidP="00920A9E">
      <w:pPr>
        <w:rPr>
          <w:strike/>
        </w:rPr>
      </w:pPr>
      <w:r w:rsidRPr="00D54AD2">
        <w:t xml:space="preserve">Účel merania posunov a pretvorení stavebných objektov a ich častí je popísaný v </w:t>
      </w:r>
      <w:r>
        <w:t>dokumentácii</w:t>
      </w:r>
      <w:r w:rsidRPr="00D54AD2">
        <w:t>. Ak sa počas výstavby objavia známky porušenia objektu alebo jeho časti a objednávateľ nariadi sledovať jeho stav, funkciu a bezpečnosť, je zhotoviteľ taktiež povinný tieto práce zabezpečiť. Náklady na toto meranie hradí zhotoviteľ</w:t>
      </w:r>
      <w:r>
        <w:t>.</w:t>
      </w:r>
    </w:p>
    <w:p w14:paraId="660BBACD" w14:textId="77777777" w:rsidR="007127CB" w:rsidRPr="00F21F32" w:rsidRDefault="007127CB" w:rsidP="007127CB">
      <w:pPr>
        <w:spacing w:before="120"/>
        <w:rPr>
          <w:sz w:val="15"/>
          <w:szCs w:val="15"/>
        </w:rPr>
      </w:pPr>
    </w:p>
    <w:p w14:paraId="6B0A3C83" w14:textId="77777777" w:rsidR="007127CB" w:rsidRDefault="007127CB" w:rsidP="0028706A">
      <w:pPr>
        <w:pStyle w:val="Odsekzoznamu"/>
        <w:widowControl w:val="0"/>
        <w:numPr>
          <w:ilvl w:val="3"/>
          <w:numId w:val="23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rPr>
          <w:sz w:val="24"/>
        </w:rPr>
      </w:pPr>
      <w:r>
        <w:rPr>
          <w:sz w:val="24"/>
        </w:rPr>
        <w:t>Meranie</w:t>
      </w:r>
      <w:r>
        <w:rPr>
          <w:spacing w:val="38"/>
          <w:sz w:val="24"/>
        </w:rPr>
        <w:t xml:space="preserve"> </w:t>
      </w:r>
      <w:r>
        <w:rPr>
          <w:sz w:val="24"/>
        </w:rPr>
        <w:t>stavu</w:t>
      </w:r>
      <w:r>
        <w:rPr>
          <w:spacing w:val="39"/>
          <w:sz w:val="24"/>
        </w:rPr>
        <w:t xml:space="preserve"> </w:t>
      </w:r>
      <w:r>
        <w:rPr>
          <w:sz w:val="24"/>
        </w:rPr>
        <w:t>vody</w:t>
      </w:r>
      <w:r>
        <w:rPr>
          <w:spacing w:val="34"/>
          <w:sz w:val="24"/>
        </w:rPr>
        <w:t xml:space="preserve"> </w:t>
      </w:r>
      <w:r>
        <w:rPr>
          <w:sz w:val="24"/>
        </w:rPr>
        <w:t>v</w:t>
      </w:r>
      <w:r>
        <w:rPr>
          <w:spacing w:val="37"/>
          <w:sz w:val="24"/>
        </w:rPr>
        <w:t xml:space="preserve"> </w:t>
      </w:r>
      <w:r>
        <w:rPr>
          <w:sz w:val="24"/>
        </w:rPr>
        <w:t>studniach</w:t>
      </w:r>
    </w:p>
    <w:p w14:paraId="02C058F7" w14:textId="77777777" w:rsidR="007127CB" w:rsidRDefault="007127CB" w:rsidP="00920A9E">
      <w:pPr>
        <w:rPr>
          <w:sz w:val="15"/>
        </w:rPr>
      </w:pPr>
      <w:r>
        <w:t>Počas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popíše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hydrogeologického</w:t>
      </w:r>
      <w:r>
        <w:rPr>
          <w:spacing w:val="1"/>
        </w:rPr>
        <w:t xml:space="preserve"> </w:t>
      </w:r>
      <w:r>
        <w:t>prieskumu</w:t>
      </w:r>
      <w:r>
        <w:rPr>
          <w:spacing w:val="1"/>
        </w:rPr>
        <w:t xml:space="preserve"> </w:t>
      </w:r>
      <w:r>
        <w:t>lokality,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mohla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stavebnou</w:t>
      </w:r>
      <w:r>
        <w:rPr>
          <w:spacing w:val="58"/>
        </w:rPr>
        <w:t xml:space="preserve"> </w:t>
      </w:r>
      <w:r>
        <w:t>činnosťou</w:t>
      </w:r>
      <w:r>
        <w:rPr>
          <w:spacing w:val="59"/>
        </w:rPr>
        <w:t xml:space="preserve"> </w:t>
      </w:r>
      <w:r>
        <w:t>ohrozená</w:t>
      </w:r>
      <w:r>
        <w:rPr>
          <w:spacing w:val="1"/>
        </w:rPr>
        <w:t xml:space="preserve"> </w:t>
      </w:r>
      <w:r>
        <w:t>hladina spodných vôd v studniach. Zhotoviteľ zadá spracovanie dokumentácie meraní stavu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studniach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počas</w:t>
      </w:r>
      <w:r>
        <w:rPr>
          <w:spacing w:val="59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odbornej</w:t>
      </w:r>
      <w:r>
        <w:rPr>
          <w:spacing w:val="59"/>
        </w:rPr>
        <w:t xml:space="preserve"> </w:t>
      </w:r>
      <w:r>
        <w:t>firme,</w:t>
      </w:r>
      <w:r>
        <w:rPr>
          <w:spacing w:val="59"/>
        </w:rPr>
        <w:t xml:space="preserve"> </w:t>
      </w:r>
      <w:r>
        <w:t>buď</w:t>
      </w:r>
      <w:r>
        <w:rPr>
          <w:spacing w:val="1"/>
        </w:rPr>
        <w:t xml:space="preserve"> </w:t>
      </w:r>
      <w:r>
        <w:t>prostredníctvom</w:t>
      </w:r>
      <w:r>
        <w:rPr>
          <w:spacing w:val="18"/>
        </w:rPr>
        <w:t xml:space="preserve"> </w:t>
      </w:r>
      <w:r>
        <w:t>projektanta</w:t>
      </w:r>
      <w:r>
        <w:rPr>
          <w:spacing w:val="21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svoju</w:t>
      </w:r>
      <w:r>
        <w:rPr>
          <w:spacing w:val="18"/>
        </w:rPr>
        <w:t xml:space="preserve"> </w:t>
      </w:r>
      <w:r>
        <w:t>priamu</w:t>
      </w:r>
      <w:r>
        <w:rPr>
          <w:spacing w:val="18"/>
        </w:rPr>
        <w:t xml:space="preserve"> </w:t>
      </w:r>
      <w:r>
        <w:t>dodávku.</w:t>
      </w:r>
    </w:p>
    <w:p w14:paraId="2821BA72" w14:textId="77777777" w:rsidR="007127CB" w:rsidRDefault="007127CB" w:rsidP="00920A9E">
      <w:r>
        <w:t>Pokiaľ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sledovania</w:t>
      </w:r>
      <w:r>
        <w:rPr>
          <w:spacing w:val="1"/>
        </w:rPr>
        <w:t xml:space="preserve"> </w:t>
      </w:r>
      <w:r>
        <w:t>hladín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studniach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34"/>
        </w:rPr>
        <w:t xml:space="preserve"> </w:t>
      </w:r>
      <w:r>
        <w:t>DPO</w:t>
      </w:r>
      <w:r>
        <w:rPr>
          <w:spacing w:val="34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uvedená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ZTKP,</w:t>
      </w:r>
      <w:r>
        <w:rPr>
          <w:spacing w:val="32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zhotoviteľ</w:t>
      </w:r>
      <w:r>
        <w:rPr>
          <w:spacing w:val="32"/>
        </w:rPr>
        <w:t xml:space="preserve"> </w:t>
      </w:r>
      <w:r>
        <w:t>povinný</w:t>
      </w:r>
      <w:r>
        <w:rPr>
          <w:spacing w:val="28"/>
        </w:rPr>
        <w:t xml:space="preserve"> </w:t>
      </w:r>
      <w:r>
        <w:t>túto</w:t>
      </w:r>
      <w:r>
        <w:rPr>
          <w:spacing w:val="31"/>
        </w:rPr>
        <w:t xml:space="preserve"> </w:t>
      </w:r>
      <w:r>
        <w:t>činnosť</w:t>
      </w:r>
      <w:r>
        <w:rPr>
          <w:spacing w:val="36"/>
        </w:rPr>
        <w:t xml:space="preserve"> </w:t>
      </w:r>
      <w:r>
        <w:t>zabezpečiť.</w:t>
      </w:r>
    </w:p>
    <w:p w14:paraId="30FA8288" w14:textId="77777777" w:rsidR="007127CB" w:rsidRDefault="007127CB" w:rsidP="00920A9E">
      <w:pPr>
        <w:pStyle w:val="Nadpis3"/>
      </w:pPr>
      <w:bookmarkStart w:id="130" w:name="_TOC_250079"/>
      <w:bookmarkStart w:id="131" w:name="_Toc178188236"/>
      <w:r>
        <w:lastRenderedPageBreak/>
        <w:t>Environmentálny</w:t>
      </w:r>
      <w:r>
        <w:rPr>
          <w:spacing w:val="53"/>
        </w:rPr>
        <w:t xml:space="preserve"> </w:t>
      </w:r>
      <w:r>
        <w:t>plán</w:t>
      </w:r>
      <w:r>
        <w:rPr>
          <w:spacing w:val="61"/>
        </w:rPr>
        <w:t xml:space="preserve"> </w:t>
      </w:r>
      <w:bookmarkEnd w:id="130"/>
      <w:r>
        <w:t>výstavby</w:t>
      </w:r>
      <w:bookmarkEnd w:id="131"/>
    </w:p>
    <w:p w14:paraId="156E6118" w14:textId="77777777" w:rsidR="007127CB" w:rsidRDefault="007127CB" w:rsidP="00920A9E"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59"/>
        </w:rPr>
        <w:t xml:space="preserve"> </w:t>
      </w:r>
      <w:r>
        <w:t>vypracovať</w:t>
      </w:r>
      <w:r>
        <w:rPr>
          <w:spacing w:val="59"/>
        </w:rPr>
        <w:t xml:space="preserve"> </w:t>
      </w:r>
      <w:r>
        <w:t>environmentálny</w:t>
      </w:r>
      <w:r>
        <w:rPr>
          <w:spacing w:val="59"/>
        </w:rPr>
        <w:t xml:space="preserve"> </w:t>
      </w:r>
      <w:r>
        <w:t>plán</w:t>
      </w:r>
      <w:r>
        <w:rPr>
          <w:spacing w:val="59"/>
        </w:rPr>
        <w:t xml:space="preserve"> </w:t>
      </w:r>
      <w:r>
        <w:t>výstavby</w:t>
      </w:r>
      <w:r>
        <w:rPr>
          <w:spacing w:val="59"/>
        </w:rPr>
        <w:t xml:space="preserve"> </w:t>
      </w:r>
      <w:r>
        <w:t>(ďalej aj „EPV“),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zahrňuje</w:t>
      </w:r>
      <w:r>
        <w:rPr>
          <w:spacing w:val="32"/>
        </w:rPr>
        <w:t xml:space="preserve"> </w:t>
      </w:r>
      <w:r>
        <w:t>zásady</w:t>
      </w:r>
      <w:r>
        <w:rPr>
          <w:spacing w:val="29"/>
        </w:rPr>
        <w:t xml:space="preserve"> </w:t>
      </w:r>
      <w:r>
        <w:t>výstavby</w:t>
      </w:r>
      <w:r>
        <w:rPr>
          <w:spacing w:val="34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9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životnému</w:t>
      </w:r>
      <w:r>
        <w:rPr>
          <w:spacing w:val="33"/>
        </w:rPr>
        <w:t xml:space="preserve"> </w:t>
      </w:r>
      <w:r>
        <w:t>prostrediu,</w:t>
      </w:r>
      <w:r>
        <w:rPr>
          <w:spacing w:val="31"/>
        </w:rPr>
        <w:t xml:space="preserve"> </w:t>
      </w:r>
      <w:r>
        <w:t>chráneným</w:t>
      </w:r>
      <w:r>
        <w:rPr>
          <w:spacing w:val="31"/>
        </w:rPr>
        <w:t xml:space="preserve"> </w:t>
      </w:r>
      <w:r>
        <w:t>krajinným</w:t>
      </w:r>
      <w:r>
        <w:rPr>
          <w:spacing w:val="31"/>
        </w:rPr>
        <w:t xml:space="preserve"> </w:t>
      </w:r>
      <w:r>
        <w:t>územiam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kontroly</w:t>
      </w:r>
      <w:r>
        <w:rPr>
          <w:spacing w:val="15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dodržiavania.</w:t>
      </w:r>
    </w:p>
    <w:p w14:paraId="468F8659" w14:textId="77777777" w:rsidR="007127CB" w:rsidRDefault="007127CB" w:rsidP="00920A9E">
      <w:r>
        <w:t>EPV</w:t>
      </w:r>
      <w:r>
        <w:rPr>
          <w:spacing w:val="34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obsahovať</w:t>
      </w:r>
      <w:r>
        <w:rPr>
          <w:spacing w:val="37"/>
        </w:rPr>
        <w:t xml:space="preserve"> </w:t>
      </w:r>
      <w:r>
        <w:t>:</w:t>
      </w:r>
    </w:p>
    <w:p w14:paraId="0B21D9C1" w14:textId="77777777"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Zásadné</w:t>
      </w:r>
      <w:r>
        <w:rPr>
          <w:spacing w:val="48"/>
        </w:rPr>
        <w:t xml:space="preserve"> </w:t>
      </w:r>
      <w:r>
        <w:t>spôsoby</w:t>
      </w:r>
      <w:r>
        <w:rPr>
          <w:spacing w:val="45"/>
        </w:rPr>
        <w:t xml:space="preserve"> </w:t>
      </w:r>
      <w:r>
        <w:t>akými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zabezpečí</w:t>
      </w:r>
      <w:r>
        <w:rPr>
          <w:spacing w:val="43"/>
        </w:rPr>
        <w:t xml:space="preserve"> </w:t>
      </w:r>
      <w:r>
        <w:t>nezhoršenie</w:t>
      </w:r>
      <w:r>
        <w:rPr>
          <w:spacing w:val="48"/>
        </w:rPr>
        <w:t xml:space="preserve"> </w:t>
      </w:r>
      <w:r>
        <w:t>súčasného</w:t>
      </w:r>
      <w:r>
        <w:rPr>
          <w:spacing w:val="48"/>
        </w:rPr>
        <w:t xml:space="preserve"> </w:t>
      </w:r>
      <w:r>
        <w:t>stavu</w:t>
      </w:r>
      <w:r>
        <w:rPr>
          <w:spacing w:val="44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výstavby:</w:t>
      </w:r>
    </w:p>
    <w:p w14:paraId="2CAB774A" w14:textId="77777777" w:rsidR="007127CB" w:rsidRDefault="007127CB" w:rsidP="0028706A">
      <w:pPr>
        <w:pStyle w:val="Odsekzoznamu"/>
        <w:widowControl w:val="0"/>
        <w:numPr>
          <w:ilvl w:val="1"/>
          <w:numId w:val="22"/>
        </w:numPr>
        <w:tabs>
          <w:tab w:val="left" w:pos="898"/>
          <w:tab w:val="left" w:pos="899"/>
        </w:tabs>
        <w:autoSpaceDE w:val="0"/>
        <w:autoSpaceDN w:val="0"/>
        <w:spacing w:before="121" w:after="0" w:line="269" w:lineRule="exact"/>
        <w:contextualSpacing w:val="0"/>
        <w:jc w:val="left"/>
      </w:pPr>
      <w:r>
        <w:t>podmienok</w:t>
      </w:r>
      <w:r>
        <w:rPr>
          <w:spacing w:val="48"/>
        </w:rPr>
        <w:t xml:space="preserve"> </w:t>
      </w:r>
      <w:r>
        <w:t>života</w:t>
      </w:r>
      <w:r>
        <w:rPr>
          <w:spacing w:val="49"/>
        </w:rPr>
        <w:t xml:space="preserve"> </w:t>
      </w:r>
      <w:r>
        <w:t>obyvateľov</w:t>
      </w:r>
      <w:r>
        <w:rPr>
          <w:spacing w:val="45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sídlach,</w:t>
      </w:r>
    </w:p>
    <w:p w14:paraId="490C11DF" w14:textId="77777777" w:rsidR="007127CB" w:rsidRDefault="007127CB" w:rsidP="0028706A">
      <w:pPr>
        <w:pStyle w:val="Odsekzoznamu"/>
        <w:widowControl w:val="0"/>
        <w:numPr>
          <w:ilvl w:val="1"/>
          <w:numId w:val="2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podzemných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povrchových</w:t>
      </w:r>
      <w:r>
        <w:rPr>
          <w:spacing w:val="46"/>
        </w:rPr>
        <w:t xml:space="preserve"> </w:t>
      </w:r>
      <w:r>
        <w:t>vôd,</w:t>
      </w:r>
    </w:p>
    <w:p w14:paraId="6F16767E" w14:textId="77777777" w:rsidR="007127CB" w:rsidRDefault="007127CB" w:rsidP="0028706A">
      <w:pPr>
        <w:pStyle w:val="Odsekzoznamu"/>
        <w:widowControl w:val="0"/>
        <w:numPr>
          <w:ilvl w:val="1"/>
          <w:numId w:val="2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ovzdušia,</w:t>
      </w:r>
    </w:p>
    <w:p w14:paraId="4BCCC1D9" w14:textId="77777777" w:rsidR="007127CB" w:rsidRDefault="007127CB" w:rsidP="0028706A">
      <w:pPr>
        <w:pStyle w:val="Odsekzoznamu"/>
        <w:widowControl w:val="0"/>
        <w:numPr>
          <w:ilvl w:val="1"/>
          <w:numId w:val="22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geologického</w:t>
      </w:r>
      <w:r>
        <w:rPr>
          <w:spacing w:val="69"/>
        </w:rPr>
        <w:t xml:space="preserve"> </w:t>
      </w:r>
      <w:r>
        <w:t>prostredia</w:t>
      </w:r>
      <w:r>
        <w:rPr>
          <w:spacing w:val="64"/>
        </w:rPr>
        <w:t xml:space="preserve"> </w:t>
      </w:r>
      <w:r>
        <w:t>(stabilita).</w:t>
      </w:r>
    </w:p>
    <w:p w14:paraId="09358843" w14:textId="77777777"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0" w:after="0" w:line="242" w:lineRule="auto"/>
        <w:ind w:left="601" w:right="108" w:hanging="357"/>
        <w:contextualSpacing w:val="0"/>
        <w:jc w:val="left"/>
      </w:pPr>
      <w:r>
        <w:t>Návrh</w:t>
      </w:r>
      <w:r>
        <w:rPr>
          <w:spacing w:val="15"/>
        </w:rPr>
        <w:t xml:space="preserve"> </w:t>
      </w:r>
      <w:r>
        <w:t>technických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organizačných</w:t>
      </w:r>
      <w:r>
        <w:rPr>
          <w:spacing w:val="15"/>
        </w:rPr>
        <w:t xml:space="preserve"> </w:t>
      </w:r>
      <w:r>
        <w:t>opatrení</w:t>
      </w:r>
      <w:r>
        <w:rPr>
          <w:spacing w:val="17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ochranu</w:t>
      </w:r>
      <w:r>
        <w:rPr>
          <w:spacing w:val="77"/>
        </w:rPr>
        <w:t xml:space="preserve"> </w:t>
      </w:r>
      <w:r>
        <w:t>životného</w:t>
      </w:r>
      <w:r>
        <w:rPr>
          <w:spacing w:val="73"/>
        </w:rPr>
        <w:t xml:space="preserve"> </w:t>
      </w:r>
      <w:r>
        <w:t>prostredia.</w:t>
      </w:r>
    </w:p>
    <w:p w14:paraId="65B9316D" w14:textId="77777777"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0" w:after="0"/>
        <w:ind w:left="607" w:hanging="363"/>
        <w:contextualSpacing w:val="0"/>
        <w:jc w:val="left"/>
      </w:pPr>
      <w:r>
        <w:t>Návrh</w:t>
      </w:r>
      <w:r>
        <w:rPr>
          <w:spacing w:val="48"/>
        </w:rPr>
        <w:t xml:space="preserve"> </w:t>
      </w:r>
      <w:r>
        <w:t>opatrení</w:t>
      </w:r>
      <w:r>
        <w:rPr>
          <w:spacing w:val="5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riešenie</w:t>
      </w:r>
      <w:r>
        <w:rPr>
          <w:spacing w:val="48"/>
        </w:rPr>
        <w:t xml:space="preserve"> </w:t>
      </w:r>
      <w:r>
        <w:t>krátkodobých</w:t>
      </w:r>
      <w:r>
        <w:rPr>
          <w:spacing w:val="53"/>
        </w:rPr>
        <w:t xml:space="preserve"> </w:t>
      </w:r>
      <w:r>
        <w:t>zhoršení</w:t>
      </w:r>
      <w:r>
        <w:rPr>
          <w:spacing w:val="47"/>
        </w:rPr>
        <w:t xml:space="preserve"> </w:t>
      </w:r>
      <w:r>
        <w:t>stavu</w:t>
      </w:r>
      <w:r>
        <w:rPr>
          <w:spacing w:val="53"/>
        </w:rPr>
        <w:t xml:space="preserve"> </w:t>
      </w:r>
      <w:r>
        <w:t>zložiek</w:t>
      </w:r>
      <w:r>
        <w:rPr>
          <w:spacing w:val="56"/>
        </w:rPr>
        <w:t xml:space="preserve"> </w:t>
      </w:r>
      <w:r>
        <w:t>životného</w:t>
      </w:r>
      <w:r>
        <w:rPr>
          <w:spacing w:val="53"/>
        </w:rPr>
        <w:t xml:space="preserve"> </w:t>
      </w:r>
      <w:r>
        <w:t>prostredia.</w:t>
      </w:r>
    </w:p>
    <w:p w14:paraId="0CAA208E" w14:textId="77777777"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3" w:after="0" w:line="242" w:lineRule="auto"/>
        <w:ind w:right="106" w:hanging="360"/>
        <w:contextualSpacing w:val="0"/>
        <w:jc w:val="left"/>
      </w:pPr>
      <w:r>
        <w:t>Plán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havárií,</w:t>
      </w:r>
      <w:r>
        <w:rPr>
          <w:spacing w:val="1"/>
        </w:rPr>
        <w:t xml:space="preserve"> </w:t>
      </w:r>
      <w:r>
        <w:t>nehôd,</w:t>
      </w:r>
      <w:r>
        <w:rPr>
          <w:spacing w:val="1"/>
        </w:rPr>
        <w:t xml:space="preserve"> </w:t>
      </w:r>
      <w:r>
        <w:t>požiarov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postupu</w:t>
      </w:r>
      <w:r>
        <w:rPr>
          <w:spacing w:val="1"/>
        </w:rPr>
        <w:t xml:space="preserve"> </w:t>
      </w:r>
      <w:r>
        <w:t>sanácie</w:t>
      </w:r>
      <w:r>
        <w:rPr>
          <w:spacing w:val="-56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škôd.</w:t>
      </w:r>
    </w:p>
    <w:p w14:paraId="75AFA805" w14:textId="77777777"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3" w:after="0" w:line="242" w:lineRule="auto"/>
        <w:ind w:right="106" w:hanging="360"/>
        <w:contextualSpacing w:val="0"/>
        <w:jc w:val="left"/>
      </w:pPr>
      <w:r>
        <w:t>Povodňový</w:t>
      </w:r>
      <w:r>
        <w:rPr>
          <w:spacing w:val="1"/>
        </w:rPr>
        <w:t xml:space="preserve"> </w:t>
      </w:r>
      <w:r>
        <w:t>plán 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obdobným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 predchádzajúcom</w:t>
      </w:r>
      <w:r>
        <w:rPr>
          <w:spacing w:val="1"/>
        </w:rPr>
        <w:t xml:space="preserve"> </w:t>
      </w:r>
      <w:r>
        <w:t>bode,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 stavenisko</w:t>
      </w:r>
      <w:r>
        <w:rPr>
          <w:spacing w:val="-56"/>
        </w:rPr>
        <w:t xml:space="preserve"> </w:t>
      </w:r>
      <w:r>
        <w:t>nachádza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inundačnom</w:t>
      </w:r>
      <w:r>
        <w:rPr>
          <w:spacing w:val="15"/>
        </w:rPr>
        <w:t xml:space="preserve"> </w:t>
      </w:r>
      <w:r>
        <w:t>území.</w:t>
      </w:r>
    </w:p>
    <w:p w14:paraId="6ECDD01C" w14:textId="77777777"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4" w:after="0"/>
        <w:contextualSpacing w:val="0"/>
        <w:jc w:val="left"/>
      </w:pPr>
      <w:r>
        <w:t>Nakladanie</w:t>
      </w:r>
      <w:r>
        <w:rPr>
          <w:spacing w:val="44"/>
        </w:rPr>
        <w:t xml:space="preserve"> </w:t>
      </w:r>
      <w:r>
        <w:t>s</w:t>
      </w:r>
      <w:r>
        <w:rPr>
          <w:spacing w:val="46"/>
        </w:rPr>
        <w:t xml:space="preserve"> </w:t>
      </w:r>
      <w:r>
        <w:t>odpadmi</w:t>
      </w:r>
      <w:r>
        <w:rPr>
          <w:spacing w:val="43"/>
        </w:rPr>
        <w:t xml:space="preserve"> </w:t>
      </w:r>
      <w:r>
        <w:t>vzniknutými</w:t>
      </w:r>
      <w:r>
        <w:rPr>
          <w:spacing w:val="47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výstavby.</w:t>
      </w:r>
    </w:p>
    <w:p w14:paraId="68B5AB98" w14:textId="77777777"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3" w:after="0" w:line="242" w:lineRule="auto"/>
        <w:ind w:right="106" w:hanging="360"/>
        <w:contextualSpacing w:val="0"/>
        <w:jc w:val="left"/>
      </w:pPr>
      <w:r>
        <w:t>Zakreslenie</w:t>
      </w:r>
      <w:r>
        <w:rPr>
          <w:spacing w:val="7"/>
        </w:rPr>
        <w:t xml:space="preserve"> </w:t>
      </w:r>
      <w:r>
        <w:t>významných</w:t>
      </w:r>
      <w:r>
        <w:rPr>
          <w:spacing w:val="5"/>
        </w:rPr>
        <w:t xml:space="preserve"> </w:t>
      </w:r>
      <w:r>
        <w:t>biotopov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genofondových</w:t>
      </w:r>
      <w:r>
        <w:rPr>
          <w:spacing w:val="5"/>
        </w:rPr>
        <w:t xml:space="preserve"> </w:t>
      </w:r>
      <w:r>
        <w:t>lokalít,</w:t>
      </w:r>
      <w:r>
        <w:rPr>
          <w:spacing w:val="6"/>
        </w:rPr>
        <w:t xml:space="preserve"> </w:t>
      </w:r>
      <w:r>
        <w:t>ktoré</w:t>
      </w:r>
      <w:r>
        <w:rPr>
          <w:spacing w:val="5"/>
        </w:rPr>
        <w:t xml:space="preserve"> </w:t>
      </w:r>
      <w:r>
        <w:t>môžu</w:t>
      </w:r>
      <w:r>
        <w:rPr>
          <w:spacing w:val="7"/>
        </w:rPr>
        <w:t xml:space="preserve"> </w:t>
      </w:r>
      <w:r>
        <w:t>byť</w:t>
      </w:r>
      <w:r>
        <w:rPr>
          <w:spacing w:val="10"/>
        </w:rPr>
        <w:t xml:space="preserve"> </w:t>
      </w:r>
      <w:r>
        <w:t>výstavbou</w:t>
      </w:r>
      <w:r>
        <w:rPr>
          <w:spacing w:val="1"/>
        </w:rPr>
        <w:t xml:space="preserve"> </w:t>
      </w:r>
      <w:r>
        <w:t>ohrozené,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opatrení.</w:t>
      </w:r>
    </w:p>
    <w:p w14:paraId="2F102B5C" w14:textId="77777777" w:rsidR="007127CB" w:rsidRDefault="007127CB" w:rsidP="003D17C3">
      <w:pPr>
        <w:tabs>
          <w:tab w:val="left" w:pos="606"/>
        </w:tabs>
        <w:spacing w:before="123"/>
      </w:pPr>
      <w:r>
        <w:t>Okrem uvedeného sa pre EPV ďalej požaduje:</w:t>
      </w:r>
    </w:p>
    <w:p w14:paraId="1A5C33BA" w14:textId="6206AAA6"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 xml:space="preserve">Požaduje sa, aby dokument obsahoval uvedenie všetkých záväzných podmienok zo stanovísk a rozhodnutí, ktoré boli alebo budú vydané k predmetnému úseku/stavbe (napr. Záverečné stanovisko, rozhodnutia zo zisťovacieho konania 8a, ÚR, SP, atď.). Zohľadnené a premietnuté do dokumentu by mali byť minimálne všetky záväzné podmienky, ktoré majú dôležitosť pre obdobie výstavby, a ktoré budú určené v rámci stavebného povolenia. </w:t>
      </w:r>
    </w:p>
    <w:p w14:paraId="5E392F19" w14:textId="77777777"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V prvej fáze spracovania EPV sa požaduje zhromaždiť všetky relevantné dokumenty obsahujúce podmienky, ktoré musia byť v rámci prípravy, realizácie a prevádzky stavby splnené pre nadobudnutie ich platnosti.</w:t>
      </w:r>
    </w:p>
    <w:p w14:paraId="52D0CBB1" w14:textId="13CB3B60"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bookmarkStart w:id="132" w:name="_Hlk179380109"/>
      <w:r>
        <w:t>Požaduje sa, aby EPV obsahovalo návrh monitoringu zložiek životného prostredia</w:t>
      </w:r>
      <w:r w:rsidR="001D4094">
        <w:t xml:space="preserve"> rešpektujúc aktuálnu Projektovú dokumentáciu (aktuálny projekt monitoringu a operatívny monitoring)</w:t>
      </w:r>
      <w:r>
        <w:t>.</w:t>
      </w:r>
    </w:p>
    <w:bookmarkEnd w:id="132"/>
    <w:p w14:paraId="2F231793" w14:textId="77777777"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 xml:space="preserve">V rámci spracovania EPV sa požaduje zohľadniť všetky štúdie, ktoré boli, resp. budú spracované v rámci projektovania ako napr. hluková štúdia, emisná štúdia, hydrogeologický prieskum, inventarizácia biotopov a drevín, primerané posúdenie vplyvov na územia Natura 2000, Migračná štúdia a pod. </w:t>
      </w:r>
    </w:p>
    <w:p w14:paraId="704C26CF" w14:textId="77777777"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V EPV musia byť uvedené aj všetky opatrenia na ochranu zložiek životného prostredia počas výstavby.</w:t>
      </w:r>
    </w:p>
    <w:p w14:paraId="3479CD2F" w14:textId="77777777"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EPV musí obsahovať tabuľkové spracovanie matice zodpovednosti, aby bolo z EPV jasné, komu prislúchajú aké povinnosti a kompetencie pri kontrole jeho dodržiavania,</w:t>
      </w:r>
    </w:p>
    <w:p w14:paraId="3FC152D3" w14:textId="77777777" w:rsidR="007127CB" w:rsidRPr="00BC79F7" w:rsidRDefault="007127CB" w:rsidP="007127CB">
      <w:pPr>
        <w:pStyle w:val="Odsekzoznamu"/>
        <w:tabs>
          <w:tab w:val="left" w:pos="606"/>
        </w:tabs>
        <w:ind w:left="964"/>
        <w:rPr>
          <w:sz w:val="15"/>
          <w:szCs w:val="15"/>
        </w:rPr>
      </w:pPr>
    </w:p>
    <w:p w14:paraId="76933ED1" w14:textId="14299A59" w:rsidR="007127CB" w:rsidRPr="00BC79F7" w:rsidDel="00A161E0" w:rsidRDefault="007127CB" w:rsidP="007127CB">
      <w:pPr>
        <w:pStyle w:val="Odsekzoznamu"/>
        <w:tabs>
          <w:tab w:val="left" w:pos="606"/>
        </w:tabs>
        <w:ind w:left="964"/>
        <w:rPr>
          <w:del w:id="133" w:author="Agócsová Ágnes" w:date="2024-10-09T14:34:00Z"/>
          <w:sz w:val="15"/>
          <w:szCs w:val="15"/>
        </w:rPr>
      </w:pPr>
    </w:p>
    <w:p w14:paraId="09DDD3C9" w14:textId="77777777"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Požaduje sa pravidelná aktualizácia EPV. Pri aktualizácii a kontrole jeho dodržiavania je potrebné vychádzať z aktuálneho stavu podkladov o stavbe, vydaných vyjadrení a stanovísk, z aktuálneho stavu životného prostredia v plánovanom území umiestnenia stavby a aktuálne platných právnych predpisov, tzn. že pri zmenách v rámci realizácie stavby a pri nových podmienkach, ktoré budú záväzné pre zhotoviteľa stavby bude potrebné EPV vždy aktualizovať.</w:t>
      </w:r>
    </w:p>
    <w:p w14:paraId="1E12833D" w14:textId="77777777" w:rsidR="007127CB" w:rsidRDefault="007127CB" w:rsidP="007127CB">
      <w:pPr>
        <w:pStyle w:val="Zkladntext"/>
        <w:spacing w:before="9"/>
        <w:rPr>
          <w:sz w:val="31"/>
        </w:rPr>
      </w:pPr>
    </w:p>
    <w:p w14:paraId="47417DFF" w14:textId="77777777" w:rsidR="007127CB" w:rsidRPr="00920A9E" w:rsidRDefault="007127CB" w:rsidP="00920A9E">
      <w:pPr>
        <w:pStyle w:val="Nadpis2"/>
      </w:pPr>
      <w:bookmarkStart w:id="134" w:name="_TOC_250078"/>
      <w:bookmarkStart w:id="135" w:name="_Toc178188237"/>
      <w:r w:rsidRPr="00920A9E">
        <w:t xml:space="preserve">ŽIVOTNÉ </w:t>
      </w:r>
      <w:bookmarkEnd w:id="134"/>
      <w:r w:rsidRPr="00920A9E">
        <w:t>PROSTREDIE</w:t>
      </w:r>
      <w:bookmarkEnd w:id="135"/>
    </w:p>
    <w:p w14:paraId="368B7A60" w14:textId="77777777" w:rsidR="007127CB" w:rsidRDefault="007127CB" w:rsidP="007127CB">
      <w:pPr>
        <w:pStyle w:val="Zkladntext"/>
        <w:spacing w:before="2"/>
        <w:rPr>
          <w:b/>
          <w:sz w:val="21"/>
        </w:rPr>
      </w:pPr>
    </w:p>
    <w:p w14:paraId="1FE28D71" w14:textId="5FC7CB84" w:rsidR="007127CB" w:rsidRDefault="007127CB" w:rsidP="00920A9E">
      <w:r>
        <w:t>Túto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rieši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celok</w:t>
      </w:r>
      <w:r>
        <w:rPr>
          <w:spacing w:val="1"/>
        </w:rPr>
        <w:t xml:space="preserve"> </w:t>
      </w:r>
      <w:r w:rsidRPr="003D4830">
        <w:t>zákon</w:t>
      </w:r>
      <w:r w:rsidRPr="003D4830">
        <w:rPr>
          <w:spacing w:val="58"/>
        </w:rPr>
        <w:t xml:space="preserve"> </w:t>
      </w:r>
      <w:r w:rsidRPr="003D17C3">
        <w:t>č.</w:t>
      </w:r>
      <w:r w:rsidRPr="003D17C3">
        <w:rPr>
          <w:spacing w:val="59"/>
        </w:rPr>
        <w:t xml:space="preserve"> </w:t>
      </w:r>
      <w:r w:rsidRPr="003D17C3">
        <w:t>17/1992</w:t>
      </w:r>
      <w:r w:rsidRPr="003D17C3">
        <w:rPr>
          <w:spacing w:val="58"/>
        </w:rPr>
        <w:t xml:space="preserve"> </w:t>
      </w:r>
      <w:r w:rsidRPr="003D17C3">
        <w:t>Zb.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životnom</w:t>
      </w:r>
      <w:r>
        <w:rPr>
          <w:spacing w:val="59"/>
        </w:rPr>
        <w:t xml:space="preserve"> </w:t>
      </w:r>
      <w:r>
        <w:t>prostredí,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vymedzuje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pojmy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účastníkov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zlepšovaní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využívaní</w:t>
      </w:r>
      <w:r>
        <w:rPr>
          <w:spacing w:val="1"/>
        </w:rPr>
        <w:t xml:space="preserve"> </w:t>
      </w:r>
      <w:r>
        <w:t>prírodných</w:t>
      </w:r>
      <w:r>
        <w:rPr>
          <w:spacing w:val="1"/>
        </w:rPr>
        <w:t xml:space="preserve"> </w:t>
      </w:r>
      <w:r>
        <w:t>zdrojov.</w:t>
      </w:r>
      <w:r>
        <w:rPr>
          <w:spacing w:val="1"/>
        </w:rPr>
        <w:t xml:space="preserve"> </w:t>
      </w:r>
      <w:r>
        <w:t xml:space="preserve">Obecne je potrebné riadiť sa príslušným právnym predpisom, v súčasnosti je to zákon </w:t>
      </w:r>
      <w:r w:rsidRPr="003D17C3">
        <w:t>č. 543/2002 Z. z.</w:t>
      </w:r>
      <w:r w:rsidRPr="003D4830">
        <w:t xml:space="preserve"> o</w:t>
      </w:r>
      <w:r>
        <w:rPr>
          <w:spacing w:val="1"/>
        </w:rPr>
        <w:t xml:space="preserve"> </w:t>
      </w:r>
      <w:r>
        <w:t>ochrane prírody a krajiny v znení neskorších predpisov. Vplyv</w:t>
      </w:r>
      <w:r>
        <w:rPr>
          <w:spacing w:val="58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činnosti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technológie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posudzuje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období</w:t>
      </w:r>
      <w:r>
        <w:rPr>
          <w:spacing w:val="23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prípravy,</w:t>
      </w:r>
      <w:r>
        <w:rPr>
          <w:spacing w:val="27"/>
        </w:rPr>
        <w:t xml:space="preserve"> </w:t>
      </w:r>
      <w:r>
        <w:t>počas</w:t>
      </w:r>
      <w:r>
        <w:rPr>
          <w:spacing w:val="28"/>
        </w:rPr>
        <w:t xml:space="preserve"> </w:t>
      </w:r>
      <w:r>
        <w:t>výstavby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pri</w:t>
      </w:r>
      <w:r>
        <w:rPr>
          <w:spacing w:val="23"/>
        </w:rPr>
        <w:t xml:space="preserve"> </w:t>
      </w:r>
      <w:r>
        <w:t>jej</w:t>
      </w:r>
      <w:r>
        <w:rPr>
          <w:spacing w:val="27"/>
        </w:rPr>
        <w:t xml:space="preserve"> </w:t>
      </w:r>
      <w:r>
        <w:t>užívaní</w:t>
      </w:r>
      <w:r>
        <w:rPr>
          <w:spacing w:val="27"/>
        </w:rPr>
        <w:t xml:space="preserve"> </w:t>
      </w:r>
      <w:r>
        <w:t>podľa</w:t>
      </w:r>
      <w:r>
        <w:rPr>
          <w:spacing w:val="27"/>
        </w:rPr>
        <w:t xml:space="preserve"> </w:t>
      </w:r>
      <w:r>
        <w:t>zákona</w:t>
      </w:r>
      <w:r>
        <w:rPr>
          <w:spacing w:val="25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24/2006</w:t>
      </w:r>
      <w:r>
        <w:rPr>
          <w:spacing w:val="28"/>
        </w:rPr>
        <w:t xml:space="preserve"> </w:t>
      </w:r>
      <w:r>
        <w:t>Z.</w:t>
      </w:r>
      <w:r>
        <w:rPr>
          <w:spacing w:val="29"/>
        </w:rPr>
        <w:t xml:space="preserve"> </w:t>
      </w:r>
      <w:r>
        <w:t>z</w:t>
      </w:r>
      <w:r w:rsidR="005C6DC5">
        <w:t xml:space="preserve"> </w:t>
      </w:r>
      <w:r w:rsidR="005C6DC5" w:rsidRPr="005C6DC5">
        <w:t>o posudzovaní vplyvov na životné prostredie a o zmene a doplnení niektorých zákonov</w:t>
      </w:r>
      <w:r>
        <w:t>.</w:t>
      </w:r>
    </w:p>
    <w:p w14:paraId="5CEFAD6A" w14:textId="77777777" w:rsidR="007127CB" w:rsidRDefault="007127CB" w:rsidP="00920A9E">
      <w:r>
        <w:t>Všetky požiadavky na zhotoviteľa súvisiace so životným prostredím sú súčasne okrem nižšie uvedeného podrobnejšie špecifikované v príslušných zväzkoch, častiach a ich prílohách týchto súťažných podkladov.</w:t>
      </w:r>
    </w:p>
    <w:p w14:paraId="71DCA9BA" w14:textId="77777777" w:rsidR="007127CB" w:rsidRPr="00920A9E" w:rsidRDefault="007127CB" w:rsidP="00920A9E">
      <w:pPr>
        <w:pStyle w:val="Nadpis3"/>
      </w:pPr>
      <w:bookmarkStart w:id="136" w:name="_TOC_250077"/>
      <w:bookmarkStart w:id="137" w:name="_Toc178188238"/>
      <w:r w:rsidRPr="00920A9E">
        <w:t xml:space="preserve">Hluk a </w:t>
      </w:r>
      <w:bookmarkEnd w:id="136"/>
      <w:r w:rsidRPr="00920A9E">
        <w:t>vibrácie</w:t>
      </w:r>
      <w:bookmarkEnd w:id="137"/>
    </w:p>
    <w:p w14:paraId="396825D4" w14:textId="501775D1" w:rsidR="007127CB" w:rsidRPr="00695E33" w:rsidRDefault="007127CB" w:rsidP="00920A9E">
      <w:pPr>
        <w:rPr>
          <w:sz w:val="15"/>
          <w:szCs w:val="15"/>
        </w:rPr>
      </w:pPr>
      <w:r>
        <w:t xml:space="preserve">Vykonávacím predpisom je zákon č. 355/2007 Z.z. </w:t>
      </w:r>
      <w:r w:rsidRPr="00BA22D5">
        <w:t>o ochrane, podpore a rozvoji verejného zdravia a o zmene a doplnení niektorých</w:t>
      </w:r>
      <w:r>
        <w:t xml:space="preserve"> zákonov</w:t>
      </w:r>
      <w:r w:rsidR="004E7561">
        <w:t xml:space="preserve"> v znení neskorších predpisov</w:t>
      </w:r>
      <w:r>
        <w:t>.</w:t>
      </w:r>
      <w:r>
        <w:rPr>
          <w:spacing w:val="1"/>
        </w:rPr>
        <w:t xml:space="preserve"> Príslušnými </w:t>
      </w:r>
      <w:r>
        <w:t>nariadeniami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59"/>
        </w:rPr>
        <w:t xml:space="preserve"> </w:t>
      </w:r>
      <w:r>
        <w:t>nepriaznivých</w:t>
      </w:r>
      <w:r>
        <w:rPr>
          <w:spacing w:val="59"/>
        </w:rPr>
        <w:t xml:space="preserve"> </w:t>
      </w:r>
      <w:r>
        <w:t>účinkov hluku a vibrácií,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rešpektovaní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orgánom</w:t>
      </w:r>
      <w:r>
        <w:rPr>
          <w:spacing w:val="59"/>
        </w:rPr>
        <w:t xml:space="preserve"> </w:t>
      </w:r>
      <w:r>
        <w:t>hygienickej</w:t>
      </w:r>
      <w:r>
        <w:rPr>
          <w:spacing w:val="59"/>
        </w:rPr>
        <w:t xml:space="preserve"> </w:t>
      </w:r>
      <w:r>
        <w:t>služby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realizáciu</w:t>
      </w:r>
      <w:r>
        <w:rPr>
          <w:spacing w:val="59"/>
        </w:rPr>
        <w:t xml:space="preserve"> </w:t>
      </w:r>
      <w:r>
        <w:t>konkrétnej</w:t>
      </w:r>
      <w:r>
        <w:rPr>
          <w:spacing w:val="59"/>
        </w:rPr>
        <w:t xml:space="preserve"> </w:t>
      </w:r>
      <w:r>
        <w:t>stavby.</w:t>
      </w:r>
      <w:r>
        <w:rPr>
          <w:spacing w:val="59"/>
        </w:rPr>
        <w:t xml:space="preserve"> </w:t>
      </w:r>
      <w:r w:rsidRPr="005F4D11">
        <w:t xml:space="preserve">Zhotoviteľ je povinný </w:t>
      </w:r>
      <w:r>
        <w:t>riadiť sa v rámci projektovania a realizácie diela aktuálne platnými príslušnými normami.</w:t>
      </w:r>
    </w:p>
    <w:p w14:paraId="6B800729" w14:textId="77777777" w:rsidR="007127CB" w:rsidRDefault="007127CB" w:rsidP="00920A9E">
      <w:r>
        <w:t>Zhotoviteľ je povinný vyžadovať od výrobcov stavebných strojov údaje o výške hladiny hluku počas ich prevádzky a vykonávať opatrenia na ochranu proti škodlivému pôsobeniu hluku. Zhotoviteľ je povinný vybaviť pracovníkov pracujúcich so strojmi ochrannými pomôckami znižujúcimi hladinu hluku, prípadne prerušovať prácu v hlučnom prostredí.</w:t>
      </w:r>
    </w:p>
    <w:p w14:paraId="299FA53C" w14:textId="77777777" w:rsidR="007127CB" w:rsidRDefault="007127CB" w:rsidP="00920A9E">
      <w:r>
        <w:t>Zhotoviteľ je povinný zabezpečiť, aby počas výstavby Diela expozícia obyvateľov a ich prostredia hlukom a vibráciami bola čo najnižšia a neprekročila prípustné hodnoty pre deň, večer a noc ustanovené príslušnými právnymi predpismi. Je povinnosťou a zodpovednosťou Zhotoviteľa použiť pri stavbe iba také stoje a zariadenia, ktoré nemajú nepriaznivé účinky na budovy nachádzajúce sa v blízkosti realizovanej stavby.</w:t>
      </w:r>
    </w:p>
    <w:p w14:paraId="6C92B3A7" w14:textId="77777777" w:rsidR="007127CB" w:rsidRDefault="007127CB" w:rsidP="00920A9E">
      <w:r>
        <w:t>Zhotoviteľ je/bude zodpovedný za primeranosť, stabilitu a bezpečnosť všetkých úkonov na Stavenisku, všetkých stavebných postupov a za celé Dielo.</w:t>
      </w:r>
    </w:p>
    <w:p w14:paraId="53030B19" w14:textId="77777777" w:rsidR="007127CB" w:rsidRDefault="007127CB" w:rsidP="00920A9E">
      <w:pPr>
        <w:pStyle w:val="Nadpis3"/>
      </w:pPr>
      <w:bookmarkStart w:id="138" w:name="_TOC_250076"/>
      <w:bookmarkStart w:id="139" w:name="_Toc178188239"/>
      <w:bookmarkEnd w:id="138"/>
      <w:r>
        <w:t>Emisie</w:t>
      </w:r>
      <w:bookmarkEnd w:id="139"/>
    </w:p>
    <w:p w14:paraId="36CD9A9F" w14:textId="77777777" w:rsidR="007127CB" w:rsidRDefault="007127CB" w:rsidP="00920A9E">
      <w:r>
        <w:t>Problematiku</w:t>
      </w:r>
      <w:r>
        <w:rPr>
          <w:spacing w:val="38"/>
        </w:rPr>
        <w:t xml:space="preserve"> </w:t>
      </w:r>
      <w:r>
        <w:t>emisií</w:t>
      </w:r>
      <w:r>
        <w:rPr>
          <w:spacing w:val="37"/>
        </w:rPr>
        <w:t xml:space="preserve"> </w:t>
      </w:r>
      <w:r>
        <w:t>rieši</w:t>
      </w:r>
      <w:r>
        <w:rPr>
          <w:spacing w:val="42"/>
        </w:rPr>
        <w:t xml:space="preserve"> </w:t>
      </w:r>
      <w:r>
        <w:t>zákon</w:t>
      </w:r>
      <w:r>
        <w:rPr>
          <w:spacing w:val="42"/>
        </w:rPr>
        <w:t xml:space="preserve"> </w:t>
      </w:r>
      <w:r>
        <w:t>č.</w:t>
      </w:r>
      <w:r>
        <w:rPr>
          <w:spacing w:val="42"/>
        </w:rPr>
        <w:t xml:space="preserve"> </w:t>
      </w:r>
      <w:r w:rsidRPr="00644E42">
        <w:t xml:space="preserve">146/2023 Z. z. </w:t>
      </w:r>
      <w:r>
        <w:t xml:space="preserve">o </w:t>
      </w:r>
      <w:r w:rsidRPr="008C2BE4">
        <w:t xml:space="preserve">ochrane ovzdušia </w:t>
      </w:r>
      <w:r>
        <w:t>a o zmene a doplnení niektorých zákonov a príslušné vykonávacie predpisy v ich neskoršom znení.</w:t>
      </w:r>
    </w:p>
    <w:p w14:paraId="08B185C1" w14:textId="77777777" w:rsidR="007127CB" w:rsidRDefault="007127CB" w:rsidP="00920A9E">
      <w:pPr>
        <w:pStyle w:val="Nadpis3"/>
      </w:pPr>
      <w:bookmarkStart w:id="140" w:name="_Toc169087816"/>
      <w:bookmarkStart w:id="141" w:name="_Toc169087817"/>
      <w:bookmarkStart w:id="142" w:name="_Toc169087818"/>
      <w:bookmarkStart w:id="143" w:name="_Toc169087819"/>
      <w:bookmarkStart w:id="144" w:name="_Toc169087820"/>
      <w:bookmarkStart w:id="145" w:name="_TOC_250075"/>
      <w:bookmarkStart w:id="146" w:name="_Toc178188240"/>
      <w:bookmarkEnd w:id="140"/>
      <w:bookmarkEnd w:id="141"/>
      <w:bookmarkEnd w:id="142"/>
      <w:bookmarkEnd w:id="143"/>
      <w:bookmarkEnd w:id="144"/>
      <w:bookmarkEnd w:id="145"/>
      <w:r>
        <w:t>Prašnosť</w:t>
      </w:r>
      <w:bookmarkEnd w:id="146"/>
    </w:p>
    <w:p w14:paraId="1D64F53D" w14:textId="77777777" w:rsidR="007127CB" w:rsidRDefault="007127CB" w:rsidP="00920A9E"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robiť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prašnosti,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čistenie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verejných</w:t>
      </w:r>
      <w:r>
        <w:rPr>
          <w:spacing w:val="1"/>
        </w:rPr>
        <w:t xml:space="preserve"> </w:t>
      </w:r>
      <w:r>
        <w:t>komunikácií,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vedená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doprava.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povinnosť</w:t>
      </w:r>
      <w:r>
        <w:rPr>
          <w:spacing w:val="58"/>
        </w:rPr>
        <w:t xml:space="preserve"> </w:t>
      </w:r>
      <w:r>
        <w:t>stanovuje</w:t>
      </w:r>
      <w:r>
        <w:rPr>
          <w:spacing w:val="58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stavebný</w:t>
      </w:r>
      <w:r>
        <w:rPr>
          <w:spacing w:val="11"/>
        </w:rPr>
        <w:t xml:space="preserve"> </w:t>
      </w:r>
      <w:r>
        <w:t>úrad.</w:t>
      </w:r>
    </w:p>
    <w:p w14:paraId="4520DA82" w14:textId="77777777" w:rsidR="007127CB" w:rsidRDefault="007127CB" w:rsidP="003D17C3">
      <w:pPr>
        <w:pStyle w:val="Nadpis3"/>
        <w:ind w:left="2127" w:hanging="1418"/>
      </w:pPr>
      <w:bookmarkStart w:id="147" w:name="_TOC_250074"/>
      <w:bookmarkStart w:id="148" w:name="_Toc178188241"/>
      <w:r>
        <w:t>Zabezpečenie</w:t>
      </w:r>
      <w:r>
        <w:rPr>
          <w:spacing w:val="47"/>
        </w:rPr>
        <w:t xml:space="preserve"> </w:t>
      </w:r>
      <w:r>
        <w:t>chránených</w:t>
      </w:r>
      <w:r>
        <w:rPr>
          <w:spacing w:val="52"/>
        </w:rPr>
        <w:t xml:space="preserve"> </w:t>
      </w:r>
      <w:r>
        <w:t>porastov,</w:t>
      </w:r>
      <w:r>
        <w:rPr>
          <w:spacing w:val="49"/>
        </w:rPr>
        <w:t xml:space="preserve"> </w:t>
      </w:r>
      <w:r>
        <w:t>území,</w:t>
      </w:r>
      <w:r>
        <w:rPr>
          <w:spacing w:val="47"/>
        </w:rPr>
        <w:t xml:space="preserve"> </w:t>
      </w:r>
      <w:r>
        <w:t>objektov</w:t>
      </w:r>
      <w:r>
        <w:rPr>
          <w:spacing w:val="4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ochranných</w:t>
      </w:r>
      <w:r>
        <w:rPr>
          <w:spacing w:val="15"/>
        </w:rPr>
        <w:t xml:space="preserve"> </w:t>
      </w:r>
      <w:bookmarkEnd w:id="147"/>
      <w:r>
        <w:t>pásiem</w:t>
      </w:r>
      <w:bookmarkEnd w:id="148"/>
    </w:p>
    <w:p w14:paraId="5DDDA3DA" w14:textId="5691017F" w:rsidR="007127CB" w:rsidRDefault="007127CB" w:rsidP="00920A9E">
      <w:r>
        <w:t>Aj</w:t>
      </w:r>
      <w:r>
        <w:rPr>
          <w:spacing w:val="1"/>
        </w:rPr>
        <w:t xml:space="preserve"> </w:t>
      </w:r>
      <w:r>
        <w:t>pre túto oblasť</w:t>
      </w:r>
      <w:r>
        <w:rPr>
          <w:spacing w:val="1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vychádzajú</w:t>
      </w:r>
      <w:r>
        <w:rPr>
          <w:spacing w:val="58"/>
        </w:rPr>
        <w:t xml:space="preserve"> </w:t>
      </w:r>
      <w:r>
        <w:t>zo</w:t>
      </w:r>
      <w:r>
        <w:rPr>
          <w:spacing w:val="59"/>
        </w:rPr>
        <w:t xml:space="preserve"> </w:t>
      </w:r>
      <w:r>
        <w:t>základného právneho dokumentu,</w:t>
      </w:r>
      <w:r>
        <w:rPr>
          <w:spacing w:val="58"/>
        </w:rPr>
        <w:t xml:space="preserve"> a </w:t>
      </w:r>
      <w:r w:rsidRPr="00DF720D">
        <w:t>to</w:t>
      </w:r>
      <w:r>
        <w:t xml:space="preserve"> </w:t>
      </w:r>
      <w:r w:rsidRPr="00DF720D">
        <w:t>zákona  č.</w:t>
      </w:r>
      <w:r w:rsidRPr="003D17C3">
        <w:rPr>
          <w:spacing w:val="43"/>
        </w:rPr>
        <w:t xml:space="preserve"> </w:t>
      </w:r>
      <w:r w:rsidRPr="00DF720D">
        <w:t>543/2002</w:t>
      </w:r>
      <w:r w:rsidRPr="00DF720D">
        <w:rPr>
          <w:spacing w:val="41"/>
        </w:rPr>
        <w:t xml:space="preserve"> </w:t>
      </w:r>
      <w:r w:rsidRPr="00DF720D">
        <w:t>Z.</w:t>
      </w:r>
      <w:r w:rsidRPr="00DF720D">
        <w:rPr>
          <w:spacing w:val="43"/>
        </w:rPr>
        <w:t xml:space="preserve"> </w:t>
      </w:r>
      <w:r w:rsidRPr="00DF720D">
        <w:t>z.</w:t>
      </w:r>
      <w:r>
        <w:rPr>
          <w:spacing w:val="43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ochrane</w:t>
      </w:r>
      <w:r>
        <w:rPr>
          <w:spacing w:val="41"/>
        </w:rPr>
        <w:t xml:space="preserve"> </w:t>
      </w:r>
      <w:r>
        <w:t>prírody</w:t>
      </w:r>
      <w:r>
        <w:rPr>
          <w:spacing w:val="38"/>
        </w:rPr>
        <w:t xml:space="preserve"> </w:t>
      </w:r>
      <w:r>
        <w:t>a</w:t>
      </w:r>
      <w:r>
        <w:rPr>
          <w:spacing w:val="39"/>
        </w:rPr>
        <w:t> </w:t>
      </w:r>
      <w:r>
        <w:t>krajiny v znení neskorších predpisov.</w:t>
      </w:r>
      <w:r>
        <w:rPr>
          <w:spacing w:val="39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prípade,</w:t>
      </w:r>
      <w:r>
        <w:rPr>
          <w:spacing w:val="43"/>
        </w:rPr>
        <w:t xml:space="preserve"> </w:t>
      </w:r>
      <w:r>
        <w:t>že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súvislosti</w:t>
      </w:r>
      <w:r>
        <w:rPr>
          <w:spacing w:val="41"/>
        </w:rPr>
        <w:t xml:space="preserve"> </w:t>
      </w:r>
      <w:r>
        <w:t>s</w:t>
      </w:r>
      <w:r>
        <w:rPr>
          <w:spacing w:val="38"/>
        </w:rPr>
        <w:t xml:space="preserve"> </w:t>
      </w:r>
      <w:r>
        <w:t>prípravou</w:t>
      </w:r>
      <w:r>
        <w:rPr>
          <w:spacing w:val="3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realizáciou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styku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chráneným</w:t>
      </w:r>
      <w:r>
        <w:rPr>
          <w:spacing w:val="59"/>
        </w:rPr>
        <w:t xml:space="preserve"> </w:t>
      </w:r>
      <w:r>
        <w:t>územím,</w:t>
      </w:r>
      <w:r>
        <w:rPr>
          <w:spacing w:val="58"/>
        </w:rPr>
        <w:t xml:space="preserve"> </w:t>
      </w:r>
      <w:r>
        <w:t>pamiatkovo</w:t>
      </w:r>
      <w:r>
        <w:rPr>
          <w:spacing w:val="59"/>
        </w:rPr>
        <w:t xml:space="preserve"> </w:t>
      </w:r>
      <w:r>
        <w:t>chráneným</w:t>
      </w:r>
      <w:r>
        <w:rPr>
          <w:spacing w:val="58"/>
        </w:rPr>
        <w:t xml:space="preserve"> </w:t>
      </w:r>
      <w:r>
        <w:t>objektom</w:t>
      </w:r>
      <w:r>
        <w:rPr>
          <w:spacing w:val="1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ochranným</w:t>
      </w:r>
      <w:r>
        <w:rPr>
          <w:spacing w:val="34"/>
        </w:rPr>
        <w:t xml:space="preserve"> </w:t>
      </w:r>
      <w:r>
        <w:t>pásmom,</w:t>
      </w:r>
      <w:r>
        <w:rPr>
          <w:spacing w:val="35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zhotoviteľ</w:t>
      </w:r>
      <w:r>
        <w:rPr>
          <w:spacing w:val="33"/>
        </w:rPr>
        <w:t xml:space="preserve"> </w:t>
      </w:r>
      <w:r>
        <w:t>dodržať</w:t>
      </w:r>
      <w:r>
        <w:rPr>
          <w:spacing w:val="35"/>
        </w:rPr>
        <w:t xml:space="preserve"> </w:t>
      </w:r>
      <w:r>
        <w:t>všetky</w:t>
      </w:r>
      <w:r>
        <w:rPr>
          <w:spacing w:val="30"/>
        </w:rPr>
        <w:t xml:space="preserve"> </w:t>
      </w:r>
      <w:r>
        <w:t>opatrenia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ochrane</w:t>
      </w:r>
      <w:r>
        <w:rPr>
          <w:spacing w:val="33"/>
        </w:rPr>
        <w:t xml:space="preserve"> </w:t>
      </w:r>
      <w:r w:rsidRPr="00DF720D">
        <w:t>uvedené v zmluve a</w:t>
      </w:r>
      <w:r>
        <w:rPr>
          <w:spacing w:val="33"/>
        </w:rPr>
        <w:t xml:space="preserve"> </w:t>
      </w:r>
      <w:r>
        <w:t>vyplývajúce z príslušných právnych predpisov a dbať, aby boli dodržané všetky právne normy, ktoré s touto problematikou súvisia.</w:t>
      </w:r>
      <w:r>
        <w:rPr>
          <w:spacing w:val="1"/>
        </w:rPr>
        <w:t xml:space="preserve"> </w:t>
      </w:r>
      <w:r>
        <w:t>Sú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hlavne:</w:t>
      </w:r>
    </w:p>
    <w:p w14:paraId="1AE3C913" w14:textId="1E10C1FF" w:rsidR="007127CB" w:rsidRPr="00DF720D" w:rsidRDefault="007127CB" w:rsidP="0028706A">
      <w:pPr>
        <w:pStyle w:val="Zkladntext"/>
        <w:widowControl w:val="0"/>
        <w:numPr>
          <w:ilvl w:val="0"/>
          <w:numId w:val="39"/>
        </w:numPr>
        <w:autoSpaceDE w:val="0"/>
        <w:autoSpaceDN w:val="0"/>
        <w:spacing w:before="1" w:after="0"/>
        <w:ind w:left="1134" w:hanging="425"/>
      </w:pPr>
      <w:r>
        <w:lastRenderedPageBreak/>
        <w:t>Zákon</w:t>
      </w:r>
      <w:r>
        <w:rPr>
          <w:spacing w:val="30"/>
        </w:rPr>
        <w:t xml:space="preserve"> </w:t>
      </w:r>
      <w:r>
        <w:t>č.</w:t>
      </w:r>
      <w:r>
        <w:rPr>
          <w:spacing w:val="32"/>
        </w:rPr>
        <w:t xml:space="preserve"> </w:t>
      </w:r>
      <w:r>
        <w:t>17/1992</w:t>
      </w:r>
      <w:r>
        <w:rPr>
          <w:spacing w:val="30"/>
        </w:rPr>
        <w:t xml:space="preserve"> </w:t>
      </w:r>
      <w:r>
        <w:t>Zb.</w:t>
      </w:r>
      <w:r>
        <w:rPr>
          <w:spacing w:val="32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životnom</w:t>
      </w:r>
      <w:r>
        <w:rPr>
          <w:spacing w:val="32"/>
        </w:rPr>
        <w:t xml:space="preserve"> </w:t>
      </w:r>
      <w:r>
        <w:t>prostredí</w:t>
      </w:r>
      <w:r>
        <w:rPr>
          <w:spacing w:val="2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6"/>
        </w:rPr>
        <w:t xml:space="preserve"> </w:t>
      </w:r>
      <w:r>
        <w:t>predpisov</w:t>
      </w:r>
      <w:r w:rsidR="00A07493">
        <w:t>,</w:t>
      </w:r>
      <w:r>
        <w:rPr>
          <w:spacing w:val="30"/>
        </w:rPr>
        <w:t xml:space="preserve"> </w:t>
      </w:r>
    </w:p>
    <w:p w14:paraId="0F3AAB33" w14:textId="43EEF145" w:rsidR="00A07493" w:rsidRDefault="007127CB" w:rsidP="003D17C3">
      <w:pPr>
        <w:pStyle w:val="Zkladntext"/>
        <w:widowControl w:val="0"/>
        <w:numPr>
          <w:ilvl w:val="0"/>
          <w:numId w:val="38"/>
        </w:numPr>
        <w:autoSpaceDE w:val="0"/>
        <w:autoSpaceDN w:val="0"/>
        <w:spacing w:after="0"/>
        <w:ind w:left="1134" w:hanging="425"/>
      </w:pPr>
      <w:r w:rsidRPr="00A07493">
        <w:t xml:space="preserve">Zákon </w:t>
      </w:r>
      <w:r w:rsidRPr="003D17C3">
        <w:t>č. 543/2002 Z. z.</w:t>
      </w:r>
      <w:r w:rsidRPr="00A07493">
        <w:t xml:space="preserve"> o</w:t>
      </w:r>
      <w:r w:rsidRPr="00A07493">
        <w:rPr>
          <w:spacing w:val="1"/>
        </w:rPr>
        <w:t xml:space="preserve"> </w:t>
      </w:r>
      <w:r>
        <w:t>ochrane prírody a krajiny v znení neskorších predpisov</w:t>
      </w:r>
      <w:r w:rsidRPr="00DF720D">
        <w:t xml:space="preserve"> </w:t>
      </w:r>
      <w:bookmarkStart w:id="149" w:name="_Hlk179210899"/>
      <w:r w:rsidR="00A07493">
        <w:t>a príslušné vykonávajúce vyhlášky</w:t>
      </w:r>
      <w:bookmarkEnd w:id="149"/>
      <w:r w:rsidR="00A07493">
        <w:t xml:space="preserve">, </w:t>
      </w:r>
    </w:p>
    <w:p w14:paraId="6CD0730E" w14:textId="03EF1820" w:rsidR="007127CB" w:rsidRDefault="007127CB" w:rsidP="003D17C3">
      <w:pPr>
        <w:pStyle w:val="Zkladntext"/>
        <w:widowControl w:val="0"/>
        <w:numPr>
          <w:ilvl w:val="0"/>
          <w:numId w:val="38"/>
        </w:numPr>
        <w:autoSpaceDE w:val="0"/>
        <w:autoSpaceDN w:val="0"/>
        <w:spacing w:after="0"/>
        <w:ind w:left="1134" w:hanging="425"/>
      </w:pPr>
      <w:r>
        <w:t>Zákon</w:t>
      </w:r>
      <w:r w:rsidRPr="00A07493">
        <w:rPr>
          <w:spacing w:val="39"/>
        </w:rPr>
        <w:t xml:space="preserve"> </w:t>
      </w:r>
      <w:r>
        <w:t>č.</w:t>
      </w:r>
      <w:r w:rsidRPr="00A07493">
        <w:rPr>
          <w:spacing w:val="43"/>
        </w:rPr>
        <w:t xml:space="preserve"> </w:t>
      </w:r>
      <w:r>
        <w:t>49/2002</w:t>
      </w:r>
      <w:r w:rsidRPr="00A07493">
        <w:rPr>
          <w:spacing w:val="40"/>
        </w:rPr>
        <w:t xml:space="preserve"> </w:t>
      </w:r>
      <w:r>
        <w:t>Z.</w:t>
      </w:r>
      <w:r w:rsidRPr="00A07493">
        <w:rPr>
          <w:spacing w:val="45"/>
        </w:rPr>
        <w:t xml:space="preserve"> </w:t>
      </w:r>
      <w:r>
        <w:t>z.</w:t>
      </w:r>
      <w:r w:rsidRPr="00A07493">
        <w:rPr>
          <w:spacing w:val="42"/>
        </w:rPr>
        <w:t xml:space="preserve"> </w:t>
      </w:r>
      <w:r>
        <w:t>o</w:t>
      </w:r>
      <w:r w:rsidRPr="00A07493">
        <w:rPr>
          <w:spacing w:val="40"/>
        </w:rPr>
        <w:t xml:space="preserve"> </w:t>
      </w:r>
      <w:r>
        <w:t>ochrane</w:t>
      </w:r>
      <w:r w:rsidRPr="00A07493">
        <w:rPr>
          <w:spacing w:val="40"/>
        </w:rPr>
        <w:t xml:space="preserve"> </w:t>
      </w:r>
      <w:r>
        <w:t>pamiatkového</w:t>
      </w:r>
      <w:r w:rsidRPr="00A07493">
        <w:rPr>
          <w:spacing w:val="40"/>
        </w:rPr>
        <w:t xml:space="preserve"> </w:t>
      </w:r>
      <w:r>
        <w:t>fondu v znení neskorších predpisov</w:t>
      </w:r>
      <w:r w:rsidR="00A07493">
        <w:t>.</w:t>
      </w:r>
    </w:p>
    <w:p w14:paraId="13DAD341" w14:textId="77777777" w:rsidR="007127CB" w:rsidRDefault="007127CB" w:rsidP="00920A9E">
      <w:pPr>
        <w:pStyle w:val="Nadpis3"/>
      </w:pPr>
      <w:bookmarkStart w:id="150" w:name="_Toc169087823"/>
      <w:bookmarkStart w:id="151" w:name="_Toc169087824"/>
      <w:bookmarkStart w:id="152" w:name="_Toc169087825"/>
      <w:bookmarkStart w:id="153" w:name="_TOC_250073"/>
      <w:bookmarkStart w:id="154" w:name="_Toc178188242"/>
      <w:bookmarkEnd w:id="150"/>
      <w:bookmarkEnd w:id="151"/>
      <w:bookmarkEnd w:id="152"/>
      <w:r>
        <w:t>Ochrana</w:t>
      </w:r>
      <w:r>
        <w:rPr>
          <w:spacing w:val="43"/>
        </w:rPr>
        <w:t xml:space="preserve"> </w:t>
      </w:r>
      <w:r>
        <w:t>povrchových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podzemných</w:t>
      </w:r>
      <w:r>
        <w:rPr>
          <w:spacing w:val="45"/>
        </w:rPr>
        <w:t xml:space="preserve"> </w:t>
      </w:r>
      <w:bookmarkEnd w:id="153"/>
      <w:r>
        <w:t>vôd</w:t>
      </w:r>
      <w:bookmarkEnd w:id="154"/>
    </w:p>
    <w:p w14:paraId="4CE72CC5" w14:textId="77777777" w:rsidR="007127CB" w:rsidRDefault="007127CB" w:rsidP="00920A9E">
      <w:r>
        <w:t>V priebehu výstavby nesmie dochádzať k nadmernému znečisťovaniu povrchových vôd a k</w:t>
      </w:r>
      <w:r>
        <w:rPr>
          <w:spacing w:val="1"/>
        </w:rPr>
        <w:t xml:space="preserve"> </w:t>
      </w:r>
      <w:r>
        <w:t>ohrozeniu</w:t>
      </w:r>
      <w:r>
        <w:rPr>
          <w:spacing w:val="36"/>
        </w:rPr>
        <w:t xml:space="preserve"> </w:t>
      </w:r>
      <w:r>
        <w:t>kvality</w:t>
      </w:r>
      <w:r>
        <w:rPr>
          <w:spacing w:val="37"/>
        </w:rPr>
        <w:t xml:space="preserve"> </w:t>
      </w:r>
      <w:r>
        <w:t>podzemných</w:t>
      </w:r>
      <w:r>
        <w:rPr>
          <w:spacing w:val="41"/>
        </w:rPr>
        <w:t xml:space="preserve"> </w:t>
      </w:r>
      <w:r>
        <w:t>vôd.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dodržiavať</w:t>
      </w:r>
      <w:r>
        <w:rPr>
          <w:spacing w:val="38"/>
        </w:rPr>
        <w:t xml:space="preserve"> </w:t>
      </w:r>
      <w:r>
        <w:t>najmä</w:t>
      </w:r>
      <w:r>
        <w:rPr>
          <w:spacing w:val="37"/>
        </w:rPr>
        <w:t xml:space="preserve"> </w:t>
      </w:r>
      <w:r>
        <w:t>ustanovenia,</w:t>
      </w:r>
      <w:r>
        <w:rPr>
          <w:spacing w:val="39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 xml:space="preserve">v zákone </w:t>
      </w:r>
      <w:r w:rsidRPr="00DF720D">
        <w:t>č. 364/2004 Z. z.</w:t>
      </w:r>
      <w:r>
        <w:t xml:space="preserve"> o vodách a o zmene zákona o priestupkoch v znení neskorších</w:t>
      </w:r>
      <w:r>
        <w:rPr>
          <w:spacing w:val="1"/>
        </w:rPr>
        <w:t xml:space="preserve"> </w:t>
      </w:r>
      <w:r>
        <w:t>predpisov</w:t>
      </w:r>
      <w:r>
        <w:rPr>
          <w:spacing w:val="11"/>
        </w:rPr>
        <w:t xml:space="preserve"> </w:t>
      </w:r>
      <w:r>
        <w:t>(vodný</w:t>
      </w:r>
      <w:r>
        <w:rPr>
          <w:spacing w:val="15"/>
        </w:rPr>
        <w:t xml:space="preserve"> </w:t>
      </w:r>
      <w:r>
        <w:t>zákon).</w:t>
      </w:r>
    </w:p>
    <w:p w14:paraId="5BAD5855" w14:textId="264F95B9" w:rsidR="007127CB" w:rsidRDefault="007127CB" w:rsidP="00920A9E">
      <w:r>
        <w:t>V súlade 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 w:rsidRPr="00DF720D">
        <w:t>§ 23 ods.</w:t>
      </w:r>
      <w:r w:rsidRPr="00DF720D">
        <w:rPr>
          <w:spacing w:val="1"/>
        </w:rPr>
        <w:t xml:space="preserve"> </w:t>
      </w:r>
      <w:r w:rsidRPr="00DF720D">
        <w:t>1</w:t>
      </w:r>
      <w:r w:rsidRPr="00DF720D">
        <w:rPr>
          <w:spacing w:val="1"/>
        </w:rPr>
        <w:t xml:space="preserve"> </w:t>
      </w:r>
      <w:r w:rsidRPr="00DF720D">
        <w:t>zákona č.</w:t>
      </w:r>
      <w:r w:rsidRPr="00DF720D">
        <w:rPr>
          <w:spacing w:val="1"/>
        </w:rPr>
        <w:t xml:space="preserve"> </w:t>
      </w:r>
      <w:r w:rsidRPr="00DF720D">
        <w:t>364/2004 Z.</w:t>
      </w:r>
      <w:r w:rsidRPr="00DF720D">
        <w:rPr>
          <w:spacing w:val="1"/>
        </w:rPr>
        <w:t xml:space="preserve"> </w:t>
      </w:r>
      <w:r w:rsidRPr="00DF720D">
        <w:t>z.</w:t>
      </w:r>
      <w:r>
        <w:rPr>
          <w:spacing w:val="1"/>
        </w:rPr>
        <w:t xml:space="preserve"> </w:t>
      </w:r>
      <w:r>
        <w:t>má mať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povolenia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niektoré</w:t>
      </w:r>
      <w:r>
        <w:rPr>
          <w:spacing w:val="58"/>
        </w:rPr>
        <w:t xml:space="preserve"> </w:t>
      </w:r>
      <w:r>
        <w:t>činnost</w:t>
      </w:r>
      <w:r w:rsidR="00A07493">
        <w:t>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vysádzanie,</w:t>
      </w:r>
      <w:r>
        <w:rPr>
          <w:spacing w:val="59"/>
        </w:rPr>
        <w:t xml:space="preserve"> </w:t>
      </w:r>
      <w:r>
        <w:t>stínanie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odstraňovanie</w:t>
      </w:r>
      <w:r>
        <w:rPr>
          <w:spacing w:val="1"/>
        </w:rPr>
        <w:t xml:space="preserve"> </w:t>
      </w:r>
      <w:r>
        <w:t>stromov a krov, ďalej na prípadnú ťažbu piesku, štrku. Za tým účelom je zhotoviteľ povinný</w:t>
      </w:r>
      <w:r>
        <w:rPr>
          <w:spacing w:val="1"/>
        </w:rPr>
        <w:t xml:space="preserve"> </w:t>
      </w:r>
      <w:r>
        <w:t>naplniť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ustanovené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 w:rsidRPr="00DF720D">
        <w:t>§</w:t>
      </w:r>
      <w:r w:rsidRPr="00DF720D">
        <w:rPr>
          <w:spacing w:val="1"/>
        </w:rPr>
        <w:t xml:space="preserve"> </w:t>
      </w:r>
      <w:r w:rsidRPr="00DF720D">
        <w:t>23</w:t>
      </w:r>
      <w:r w:rsidRPr="00DF720D">
        <w:rPr>
          <w:spacing w:val="1"/>
        </w:rPr>
        <w:t xml:space="preserve"> </w:t>
      </w:r>
      <w:r w:rsidRPr="00DF720D">
        <w:t>ods.</w:t>
      </w:r>
      <w:r w:rsidRPr="00DF720D">
        <w:rPr>
          <w:spacing w:val="1"/>
        </w:rPr>
        <w:t xml:space="preserve"> </w:t>
      </w:r>
      <w:r w:rsidRPr="00DF720D">
        <w:t>3)</w:t>
      </w:r>
      <w:r w:rsidRPr="00DF720D">
        <w:rPr>
          <w:spacing w:val="1"/>
        </w:rPr>
        <w:t xml:space="preserve"> </w:t>
      </w:r>
      <w:r w:rsidRPr="00DF720D">
        <w:t>zákona</w:t>
      </w:r>
      <w:r w:rsidRPr="00DF720D">
        <w:rPr>
          <w:spacing w:val="1"/>
        </w:rPr>
        <w:t xml:space="preserve"> </w:t>
      </w:r>
      <w:r w:rsidRPr="00DF720D">
        <w:t>č.</w:t>
      </w:r>
      <w:r w:rsidRPr="00DF720D">
        <w:rPr>
          <w:spacing w:val="58"/>
        </w:rPr>
        <w:t xml:space="preserve"> </w:t>
      </w:r>
      <w:r w:rsidRPr="00DF720D">
        <w:t>364/2004</w:t>
      </w:r>
      <w:r w:rsidRPr="00DF720D">
        <w:rPr>
          <w:spacing w:val="58"/>
        </w:rPr>
        <w:t xml:space="preserve"> </w:t>
      </w:r>
      <w:r w:rsidRPr="00DF720D">
        <w:t>Z.</w:t>
      </w:r>
      <w:r w:rsidRPr="00DF720D">
        <w:rPr>
          <w:spacing w:val="59"/>
        </w:rPr>
        <w:t xml:space="preserve"> </w:t>
      </w:r>
      <w:r w:rsidRPr="00DF720D">
        <w:t>z.</w:t>
      </w:r>
      <w:r w:rsidRPr="005D1AFC">
        <w:rPr>
          <w:spacing w:val="58"/>
        </w:rPr>
        <w:t xml:space="preserve"> </w:t>
      </w:r>
      <w:r w:rsidRPr="005D1AFC">
        <w:t>zabezpečiť</w:t>
      </w:r>
      <w:r>
        <w:rPr>
          <w:spacing w:val="1"/>
        </w:rPr>
        <w:t xml:space="preserve"> </w:t>
      </w:r>
      <w:r>
        <w:t>zameranie a zakreslenie skutočného stavu miesta ťažby do technickej dokumentácie, ktorú</w:t>
      </w:r>
      <w:r>
        <w:rPr>
          <w:spacing w:val="1"/>
        </w:rPr>
        <w:t xml:space="preserve"> </w:t>
      </w:r>
      <w:r>
        <w:t>odovzdáva najneskôr pri preberacom konaní zadávateľovi s cieľom</w:t>
      </w:r>
      <w:r>
        <w:rPr>
          <w:spacing w:val="1"/>
        </w:rPr>
        <w:t xml:space="preserve"> </w:t>
      </w:r>
      <w:r>
        <w:t>aby túto dokumentáciu</w:t>
      </w:r>
      <w:r>
        <w:rPr>
          <w:spacing w:val="1"/>
        </w:rPr>
        <w:t xml:space="preserve"> </w:t>
      </w:r>
      <w:r>
        <w:t>mohol</w:t>
      </w:r>
      <w:r>
        <w:rPr>
          <w:spacing w:val="20"/>
        </w:rPr>
        <w:t xml:space="preserve"> </w:t>
      </w:r>
      <w:r>
        <w:t>odovzdať</w:t>
      </w:r>
      <w:r>
        <w:rPr>
          <w:spacing w:val="22"/>
        </w:rPr>
        <w:t xml:space="preserve"> </w:t>
      </w:r>
      <w:r>
        <w:t>po</w:t>
      </w:r>
      <w:r>
        <w:rPr>
          <w:spacing w:val="19"/>
        </w:rPr>
        <w:t xml:space="preserve"> </w:t>
      </w:r>
      <w:r>
        <w:t>kolaudačnom</w:t>
      </w:r>
      <w:r>
        <w:rPr>
          <w:spacing w:val="19"/>
        </w:rPr>
        <w:t xml:space="preserve"> </w:t>
      </w:r>
      <w:r>
        <w:t>konaní</w:t>
      </w:r>
      <w:r>
        <w:rPr>
          <w:spacing w:val="20"/>
        </w:rPr>
        <w:t xml:space="preserve"> </w:t>
      </w:r>
      <w:r>
        <w:t>orgánom</w:t>
      </w:r>
      <w:r>
        <w:rPr>
          <w:spacing w:val="20"/>
        </w:rPr>
        <w:t xml:space="preserve"> </w:t>
      </w:r>
      <w:r>
        <w:t>štátnej</w:t>
      </w:r>
      <w:r>
        <w:rPr>
          <w:spacing w:val="20"/>
        </w:rPr>
        <w:t xml:space="preserve"> </w:t>
      </w:r>
      <w:r>
        <w:t>správy.</w:t>
      </w:r>
    </w:p>
    <w:p w14:paraId="24229BC2" w14:textId="77777777" w:rsidR="007127CB" w:rsidRDefault="007127CB" w:rsidP="00920A9E">
      <w:pPr>
        <w:pStyle w:val="Nadpis3"/>
      </w:pPr>
      <w:bookmarkStart w:id="155" w:name="_Toc169087827"/>
      <w:bookmarkStart w:id="156" w:name="_Toc169087828"/>
      <w:bookmarkStart w:id="157" w:name="_TOC_250072"/>
      <w:bookmarkStart w:id="158" w:name="_Toc178188243"/>
      <w:bookmarkEnd w:id="155"/>
      <w:bookmarkEnd w:id="156"/>
      <w:bookmarkEnd w:id="157"/>
      <w:r>
        <w:t>Odpady</w:t>
      </w:r>
      <w:bookmarkEnd w:id="158"/>
    </w:p>
    <w:p w14:paraId="5EBE2403" w14:textId="77777777" w:rsidR="007127CB" w:rsidRDefault="007127CB" w:rsidP="007127CB">
      <w:pPr>
        <w:pStyle w:val="Zkladntext"/>
        <w:spacing w:before="123" w:line="244" w:lineRule="auto"/>
        <w:ind w:right="105"/>
      </w:pP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prípadnými</w:t>
      </w:r>
      <w:r>
        <w:rPr>
          <w:spacing w:val="1"/>
        </w:rPr>
        <w:t xml:space="preserve"> </w:t>
      </w:r>
      <w:r>
        <w:t>zmenami</w:t>
      </w:r>
      <w:r>
        <w:rPr>
          <w:spacing w:val="1"/>
        </w:rPr>
        <w:t xml:space="preserve"> </w:t>
      </w:r>
      <w:r>
        <w:t>vyvolanými</w:t>
      </w:r>
      <w:r>
        <w:rPr>
          <w:spacing w:val="1"/>
        </w:rPr>
        <w:t xml:space="preserve"> </w:t>
      </w:r>
      <w:r>
        <w:t>neočakávanými</w:t>
      </w:r>
      <w:r>
        <w:rPr>
          <w:spacing w:val="1"/>
        </w:rPr>
        <w:t xml:space="preserve"> </w:t>
      </w:r>
      <w:r>
        <w:t>skutočnosťami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súlad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podmienkami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zohľadní</w:t>
      </w:r>
      <w:r>
        <w:rPr>
          <w:spacing w:val="1"/>
        </w:rPr>
        <w:t xml:space="preserve"> </w:t>
      </w:r>
      <w:r>
        <w:t>tieto</w:t>
      </w:r>
      <w:r>
        <w:rPr>
          <w:spacing w:val="15"/>
        </w:rPr>
        <w:t xml:space="preserve"> </w:t>
      </w:r>
      <w:r>
        <w:t>skutočnosti</w:t>
      </w:r>
      <w:r>
        <w:rPr>
          <w:spacing w:val="17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4"/>
        </w:rPr>
        <w:t xml:space="preserve"> </w:t>
      </w:r>
      <w:r>
        <w:t>Zhotoviteľa.</w:t>
      </w:r>
    </w:p>
    <w:p w14:paraId="3F786C51" w14:textId="77777777" w:rsidR="007127CB" w:rsidRPr="00C80779" w:rsidRDefault="007127CB" w:rsidP="007127CB">
      <w:pPr>
        <w:pStyle w:val="Zkladntext"/>
        <w:spacing w:before="2"/>
        <w:rPr>
          <w:sz w:val="15"/>
          <w:szCs w:val="15"/>
        </w:rPr>
      </w:pPr>
    </w:p>
    <w:p w14:paraId="09E0487B" w14:textId="77777777" w:rsidR="007127CB" w:rsidRPr="00920A9E" w:rsidRDefault="007127CB" w:rsidP="00920A9E">
      <w:pPr>
        <w:pStyle w:val="Nadpis2"/>
      </w:pPr>
      <w:bookmarkStart w:id="159" w:name="_TOC_250071"/>
      <w:bookmarkStart w:id="160" w:name="_Toc178188244"/>
      <w:r w:rsidRPr="00920A9E">
        <w:t xml:space="preserve">OCHRANNÉ OPATRENIA PRED ÚČINKAMI BLÚDIVÝCH ELEKTRICKÝCH </w:t>
      </w:r>
      <w:bookmarkEnd w:id="159"/>
      <w:r w:rsidRPr="00920A9E">
        <w:t>PRÚDOV.</w:t>
      </w:r>
      <w:bookmarkEnd w:id="160"/>
    </w:p>
    <w:p w14:paraId="20BAAF12" w14:textId="77777777" w:rsidR="007127CB" w:rsidRDefault="007127CB" w:rsidP="00920A9E">
      <w:r>
        <w:t>Rozsah,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materiál</w:t>
      </w:r>
      <w:r>
        <w:rPr>
          <w:spacing w:val="58"/>
        </w:rPr>
        <w:t xml:space="preserve"> </w:t>
      </w:r>
      <w:r>
        <w:t>ochranných</w:t>
      </w:r>
      <w:r>
        <w:rPr>
          <w:spacing w:val="58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pred</w:t>
      </w:r>
      <w:r>
        <w:rPr>
          <w:spacing w:val="58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8"/>
        </w:rPr>
        <w:t xml:space="preserve"> </w:t>
      </w:r>
      <w:r>
        <w:t>elektrických</w:t>
      </w:r>
      <w:r>
        <w:rPr>
          <w:spacing w:val="59"/>
        </w:rPr>
        <w:t xml:space="preserve"> </w:t>
      </w:r>
      <w:r>
        <w:t>prúdov</w:t>
      </w:r>
      <w:r>
        <w:rPr>
          <w:spacing w:val="-5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vykoná</w:t>
      </w:r>
      <w:r>
        <w:rPr>
          <w:spacing w:val="18"/>
        </w:rPr>
        <w:t xml:space="preserve"> </w:t>
      </w:r>
      <w:r>
        <w:t>podľa</w:t>
      </w:r>
      <w:r>
        <w:rPr>
          <w:spacing w:val="18"/>
        </w:rPr>
        <w:t xml:space="preserve"> </w:t>
      </w:r>
      <w:r>
        <w:t>Dokumentácie</w:t>
      </w:r>
      <w:r>
        <w:rPr>
          <w:spacing w:val="14"/>
        </w:rPr>
        <w:t xml:space="preserve"> </w:t>
      </w:r>
      <w:r>
        <w:t>Zhotoviteľa.</w:t>
      </w:r>
    </w:p>
    <w:p w14:paraId="5378331E" w14:textId="77777777" w:rsidR="007127CB" w:rsidRDefault="007127CB" w:rsidP="00920A9E"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geofyzikálne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elektrické</w:t>
      </w:r>
      <w:r>
        <w:rPr>
          <w:spacing w:val="59"/>
        </w:rPr>
        <w:t xml:space="preserve"> </w:t>
      </w:r>
      <w:r>
        <w:t>meranie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2080</w:t>
      </w:r>
      <w:r>
        <w:rPr>
          <w:spacing w:val="1"/>
        </w:rPr>
        <w:t xml:space="preserve"> </w:t>
      </w:r>
      <w:r w:rsidRPr="00C80779">
        <w:t>Kovové a iné anorganické povlaky</w:t>
      </w:r>
      <w:r>
        <w:t>.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preberacie</w:t>
      </w:r>
      <w:r>
        <w:rPr>
          <w:spacing w:val="59"/>
        </w:rPr>
        <w:t xml:space="preserve"> </w:t>
      </w:r>
      <w:r>
        <w:t>konanie</w:t>
      </w:r>
      <w:r>
        <w:rPr>
          <w:spacing w:val="59"/>
        </w:rPr>
        <w:t xml:space="preserve"> </w:t>
      </w:r>
      <w:r>
        <w:t>doloží</w:t>
      </w:r>
      <w:r>
        <w:rPr>
          <w:spacing w:val="1"/>
        </w:rPr>
        <w:t xml:space="preserve"> </w:t>
      </w:r>
      <w:r>
        <w:t>výsledky všetkých meraní, vrátane výpočtov a vyhodnotenia. Vyhodnotenie musí obsahovať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posúdenie</w:t>
      </w:r>
      <w:r>
        <w:rPr>
          <w:spacing w:val="1"/>
        </w:rPr>
        <w:t xml:space="preserve"> </w:t>
      </w:r>
      <w:r>
        <w:t>korózneho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odporúčaní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následných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opatrení.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obsahovať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ochranných opatrení a postup pri kontrole korózneho stavu dotknutých stavebných objektov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predpokladanej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Podrobnejšie</w:t>
      </w:r>
      <w:r>
        <w:rPr>
          <w:spacing w:val="1"/>
        </w:rPr>
        <w:t xml:space="preserve"> </w:t>
      </w:r>
      <w:r>
        <w:t>pozri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50122-1</w:t>
      </w:r>
      <w:r>
        <w:rPr>
          <w:spacing w:val="58"/>
        </w:rPr>
        <w:t xml:space="preserve"> </w:t>
      </w:r>
      <w:r>
        <w:t>Dráhové</w:t>
      </w:r>
      <w:r>
        <w:rPr>
          <w:spacing w:val="1"/>
        </w:rPr>
        <w:t xml:space="preserve"> </w:t>
      </w:r>
      <w:r>
        <w:t>aplikácie.</w:t>
      </w:r>
      <w:r>
        <w:rPr>
          <w:spacing w:val="1"/>
        </w:rPr>
        <w:t xml:space="preserve"> </w:t>
      </w:r>
      <w:r>
        <w:t>Pevné</w:t>
      </w:r>
      <w:r>
        <w:rPr>
          <w:spacing w:val="1"/>
        </w:rPr>
        <w:t xml:space="preserve"> </w:t>
      </w:r>
      <w:r>
        <w:t>inštalácie.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Ochranné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vzťahujúce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elektrickú</w:t>
      </w:r>
      <w:r>
        <w:rPr>
          <w:spacing w:val="1"/>
        </w:rPr>
        <w:t xml:space="preserve"> </w:t>
      </w:r>
      <w:r>
        <w:t>bezpečnosť a uzemňovanie a takisto s účinnosťou od 1.5.2014 už existuje TP 081 Základné</w:t>
      </w:r>
      <w:r>
        <w:rPr>
          <w:spacing w:val="1"/>
        </w:rPr>
        <w:t xml:space="preserve"> </w:t>
      </w:r>
      <w:r>
        <w:t>ochranné opatrenia pre obmedzenie vplyvu bludných prúdov na mostné objekty pozemných</w:t>
      </w:r>
      <w:r>
        <w:rPr>
          <w:spacing w:val="1"/>
        </w:rPr>
        <w:t xml:space="preserve"> </w:t>
      </w:r>
      <w:r>
        <w:t>komunikácií</w:t>
      </w:r>
      <w:r>
        <w:rPr>
          <w:spacing w:val="10"/>
        </w:rPr>
        <w:t xml:space="preserve"> </w:t>
      </w:r>
      <w:r>
        <w:t>.</w:t>
      </w:r>
    </w:p>
    <w:p w14:paraId="454DF6F7" w14:textId="77777777"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5B083F3D" w14:textId="77777777" w:rsidR="007127CB" w:rsidRDefault="007127CB" w:rsidP="007127CB">
      <w:pPr>
        <w:pStyle w:val="Zkladntext"/>
        <w:spacing w:before="4"/>
        <w:rPr>
          <w:sz w:val="15"/>
        </w:rPr>
      </w:pPr>
    </w:p>
    <w:p w14:paraId="666EFB5F" w14:textId="77777777" w:rsidR="007127CB" w:rsidRPr="00DC68BC" w:rsidRDefault="007127CB" w:rsidP="00DC68BC">
      <w:pPr>
        <w:pStyle w:val="Nadpis1"/>
      </w:pPr>
      <w:bookmarkStart w:id="161" w:name="_TOC_250070"/>
      <w:bookmarkStart w:id="162" w:name="_Toc178188245"/>
      <w:r w:rsidRPr="00DC68BC">
        <w:t xml:space="preserve">ZVLÁŠTNE TECHNICKO-KVALITATÍVNE PODMIENKY (2-ZEMNÉ </w:t>
      </w:r>
      <w:bookmarkEnd w:id="161"/>
      <w:r w:rsidRPr="00DC68BC">
        <w:t>PRÁCE)</w:t>
      </w:r>
      <w:bookmarkEnd w:id="162"/>
    </w:p>
    <w:p w14:paraId="1ED1CF64" w14:textId="77777777" w:rsidR="007127CB" w:rsidRPr="00DC68BC" w:rsidRDefault="007127CB" w:rsidP="00DC68BC">
      <w:pPr>
        <w:pStyle w:val="Nadpis2"/>
      </w:pPr>
      <w:bookmarkStart w:id="163" w:name="_TOC_250069"/>
      <w:bookmarkStart w:id="164" w:name="_Toc178188246"/>
      <w:r w:rsidRPr="00DC68BC">
        <w:t xml:space="preserve">ZVISLÉ PREFABRIKOVANÉ KONSOLIDAČNÉ </w:t>
      </w:r>
      <w:bookmarkEnd w:id="163"/>
      <w:r w:rsidRPr="00DC68BC">
        <w:t>DRÉNY</w:t>
      </w:r>
      <w:bookmarkEnd w:id="164"/>
    </w:p>
    <w:p w14:paraId="1A892196" w14:textId="77777777" w:rsidR="007127CB" w:rsidRDefault="007127CB" w:rsidP="00DC68BC">
      <w:pPr>
        <w:pStyle w:val="Nadpis3"/>
      </w:pPr>
      <w:bookmarkStart w:id="165" w:name="_TOC_250068"/>
      <w:bookmarkStart w:id="166" w:name="_Toc178188247"/>
      <w:bookmarkEnd w:id="165"/>
      <w:r>
        <w:t>Úvod</w:t>
      </w:r>
      <w:bookmarkEnd w:id="166"/>
    </w:p>
    <w:p w14:paraId="6502177C" w14:textId="77777777" w:rsidR="007127CB" w:rsidRDefault="007127CB" w:rsidP="00DC68BC">
      <w:r>
        <w:t>Technicko-kvalitatívne</w:t>
      </w:r>
      <w:r>
        <w:rPr>
          <w:spacing w:val="88"/>
        </w:rPr>
        <w:t xml:space="preserve"> </w:t>
      </w:r>
      <w:r>
        <w:t xml:space="preserve">podmienky  </w:t>
      </w:r>
      <w:r>
        <w:rPr>
          <w:spacing w:val="28"/>
        </w:rPr>
        <w:t xml:space="preserve"> </w:t>
      </w:r>
      <w:r>
        <w:t xml:space="preserve">pojednávajú  </w:t>
      </w:r>
      <w:r>
        <w:rPr>
          <w:spacing w:val="3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 xml:space="preserve">podmienkach  </w:t>
      </w:r>
      <w:r>
        <w:rPr>
          <w:spacing w:val="32"/>
        </w:rPr>
        <w:t xml:space="preserve"> </w:t>
      </w:r>
      <w:r>
        <w:t xml:space="preserve">pre  </w:t>
      </w:r>
      <w:r>
        <w:rPr>
          <w:spacing w:val="31"/>
        </w:rPr>
        <w:t xml:space="preserve"> </w:t>
      </w:r>
      <w:r>
        <w:t xml:space="preserve">prípravu,  </w:t>
      </w:r>
      <w:r>
        <w:rPr>
          <w:spacing w:val="35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kontrolu</w:t>
      </w:r>
      <w:r>
        <w:rPr>
          <w:spacing w:val="20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zvislých</w:t>
      </w:r>
      <w:r>
        <w:rPr>
          <w:spacing w:val="20"/>
        </w:rPr>
        <w:t xml:space="preserve"> </w:t>
      </w:r>
      <w:r>
        <w:t>prefabrikovaných</w:t>
      </w:r>
      <w:r>
        <w:rPr>
          <w:spacing w:val="20"/>
        </w:rPr>
        <w:t xml:space="preserve"> </w:t>
      </w:r>
      <w:r>
        <w:t>konsolidačných</w:t>
      </w:r>
      <w:r>
        <w:rPr>
          <w:spacing w:val="20"/>
        </w:rPr>
        <w:t xml:space="preserve"> </w:t>
      </w:r>
      <w:r>
        <w:t>drénov.</w:t>
      </w:r>
    </w:p>
    <w:p w14:paraId="1C4BD13B" w14:textId="77777777" w:rsidR="007127CB" w:rsidRDefault="007127CB" w:rsidP="00D065B8">
      <w:pPr>
        <w:pStyle w:val="Odsekzoznamu"/>
        <w:widowControl w:val="0"/>
        <w:numPr>
          <w:ilvl w:val="3"/>
          <w:numId w:val="21"/>
        </w:numPr>
        <w:tabs>
          <w:tab w:val="left" w:pos="2446"/>
          <w:tab w:val="left" w:pos="2447"/>
        </w:tabs>
        <w:autoSpaceDE w:val="0"/>
        <w:autoSpaceDN w:val="0"/>
        <w:spacing w:before="118" w:after="0"/>
        <w:ind w:hanging="1703"/>
        <w:contextualSpacing w:val="0"/>
        <w:jc w:val="left"/>
      </w:pPr>
      <w:r>
        <w:t>Všeobecne</w:t>
      </w:r>
    </w:p>
    <w:p w14:paraId="23A68E77" w14:textId="77777777" w:rsidR="007127CB" w:rsidRDefault="007127CB" w:rsidP="00DC68BC">
      <w:r>
        <w:t>Účelom</w:t>
      </w:r>
      <w:r>
        <w:rPr>
          <w:spacing w:val="2"/>
        </w:rPr>
        <w:t xml:space="preserve"> </w:t>
      </w:r>
      <w:r>
        <w:t>prefabrikovaných</w:t>
      </w:r>
      <w:r>
        <w:rPr>
          <w:spacing w:val="4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56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urýchlenie</w:t>
      </w:r>
      <w:r>
        <w:rPr>
          <w:spacing w:val="59"/>
        </w:rPr>
        <w:t xml:space="preserve"> </w:t>
      </w:r>
      <w:r>
        <w:t>konsolidácie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30"/>
        </w:rPr>
        <w:t xml:space="preserve"> </w:t>
      </w:r>
      <w:r>
        <w:t>stability</w:t>
      </w:r>
      <w:r>
        <w:rPr>
          <w:spacing w:val="28"/>
        </w:rPr>
        <w:t xml:space="preserve"> </w:t>
      </w:r>
      <w:r>
        <w:t>podložia</w:t>
      </w:r>
      <w:r>
        <w:rPr>
          <w:spacing w:val="37"/>
        </w:rPr>
        <w:t xml:space="preserve"> </w:t>
      </w:r>
      <w:r>
        <w:t>zemného</w:t>
      </w:r>
      <w:r>
        <w:rPr>
          <w:spacing w:val="30"/>
        </w:rPr>
        <w:t xml:space="preserve"> </w:t>
      </w:r>
      <w:r>
        <w:t>telesa</w:t>
      </w:r>
      <w:r>
        <w:rPr>
          <w:spacing w:val="31"/>
        </w:rPr>
        <w:t xml:space="preserve"> </w:t>
      </w:r>
      <w:r>
        <w:t>(</w:t>
      </w:r>
      <w:r>
        <w:rPr>
          <w:spacing w:val="32"/>
        </w:rPr>
        <w:t xml:space="preserve"> </w:t>
      </w:r>
      <w:r>
        <w:t>napr.</w:t>
      </w:r>
      <w:r>
        <w:rPr>
          <w:spacing w:val="33"/>
        </w:rPr>
        <w:t xml:space="preserve"> </w:t>
      </w:r>
      <w:r>
        <w:t>cestných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železničných</w:t>
      </w:r>
      <w:r>
        <w:rPr>
          <w:spacing w:val="31"/>
        </w:rPr>
        <w:t xml:space="preserve"> </w:t>
      </w:r>
      <w:r>
        <w:t>násypov).</w:t>
      </w:r>
    </w:p>
    <w:p w14:paraId="47B43064" w14:textId="77777777" w:rsidR="007127CB" w:rsidRDefault="007127CB" w:rsidP="00DC68BC">
      <w:r>
        <w:t>Základné</w:t>
      </w:r>
      <w:r>
        <w:rPr>
          <w:spacing w:val="61"/>
        </w:rPr>
        <w:t xml:space="preserve"> </w:t>
      </w:r>
      <w:r>
        <w:t>požiadavky</w:t>
      </w:r>
      <w:r>
        <w:rPr>
          <w:spacing w:val="116"/>
        </w:rPr>
        <w:t xml:space="preserve"> </w:t>
      </w:r>
      <w:r>
        <w:t xml:space="preserve">na  </w:t>
      </w:r>
      <w:r>
        <w:rPr>
          <w:spacing w:val="1"/>
        </w:rPr>
        <w:t xml:space="preserve"> </w:t>
      </w:r>
      <w:r>
        <w:t xml:space="preserve">prefabrikované  </w:t>
      </w:r>
      <w:r>
        <w:rPr>
          <w:spacing w:val="5"/>
        </w:rPr>
        <w:t xml:space="preserve"> </w:t>
      </w:r>
      <w:r>
        <w:t xml:space="preserve">zvislé  </w:t>
      </w:r>
      <w:r>
        <w:rPr>
          <w:spacing w:val="1"/>
        </w:rPr>
        <w:t xml:space="preserve"> </w:t>
      </w:r>
      <w:r>
        <w:t xml:space="preserve">konsolidačné  </w:t>
      </w:r>
      <w:r>
        <w:rPr>
          <w:spacing w:val="2"/>
        </w:rPr>
        <w:t xml:space="preserve"> </w:t>
      </w:r>
      <w:r>
        <w:t xml:space="preserve">drény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2"/>
        </w:rPr>
        <w:t xml:space="preserve"> </w:t>
      </w:r>
      <w:r>
        <w:t xml:space="preserve">musia  </w:t>
      </w:r>
      <w:r>
        <w:rPr>
          <w:spacing w:val="2"/>
        </w:rPr>
        <w:t xml:space="preserve"> </w:t>
      </w:r>
      <w:r>
        <w:t>uvádzať</w:t>
      </w:r>
      <w:r>
        <w:rPr>
          <w:spacing w:val="-5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dokumentácii.</w:t>
      </w:r>
    </w:p>
    <w:p w14:paraId="66B138E7" w14:textId="77777777" w:rsidR="007127CB" w:rsidRDefault="007127CB" w:rsidP="00DC68BC">
      <w:r>
        <w:t>Spôsob</w:t>
      </w:r>
      <w:r>
        <w:rPr>
          <w:spacing w:val="22"/>
        </w:rPr>
        <w:t xml:space="preserve"> </w:t>
      </w:r>
      <w:r>
        <w:t>použitia</w:t>
      </w:r>
      <w:r>
        <w:rPr>
          <w:spacing w:val="23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požiadavky</w:t>
      </w:r>
      <w:r>
        <w:rPr>
          <w:spacing w:val="2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materiály</w:t>
      </w:r>
      <w:r>
        <w:rPr>
          <w:spacing w:val="78"/>
        </w:rPr>
        <w:t xml:space="preserve"> </w:t>
      </w:r>
      <w:r>
        <w:t>prefabrikovaných</w:t>
      </w:r>
      <w:r>
        <w:rPr>
          <w:spacing w:val="81"/>
        </w:rPr>
        <w:t xml:space="preserve"> </w:t>
      </w:r>
      <w:r>
        <w:t>zvislých</w:t>
      </w:r>
      <w:r>
        <w:rPr>
          <w:spacing w:val="8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4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byť</w:t>
      </w:r>
      <w:r>
        <w:rPr>
          <w:spacing w:val="18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6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ZTKP.</w:t>
      </w:r>
    </w:p>
    <w:p w14:paraId="37E0E82F" w14:textId="77777777" w:rsidR="007127CB" w:rsidRDefault="007127CB" w:rsidP="00D065B8">
      <w:pPr>
        <w:pStyle w:val="Odsekzoznamu"/>
        <w:widowControl w:val="0"/>
        <w:numPr>
          <w:ilvl w:val="3"/>
          <w:numId w:val="21"/>
        </w:numPr>
        <w:tabs>
          <w:tab w:val="left" w:pos="2446"/>
          <w:tab w:val="left" w:pos="2447"/>
        </w:tabs>
        <w:autoSpaceDE w:val="0"/>
        <w:autoSpaceDN w:val="0"/>
        <w:spacing w:before="118" w:after="0"/>
        <w:ind w:hanging="1703"/>
        <w:contextualSpacing w:val="0"/>
        <w:jc w:val="left"/>
      </w:pPr>
      <w:r>
        <w:t>Odborná</w:t>
      </w:r>
      <w:r>
        <w:rPr>
          <w:spacing w:val="59"/>
        </w:rPr>
        <w:t xml:space="preserve"> </w:t>
      </w:r>
      <w:r>
        <w:t>spôsobilosť</w:t>
      </w:r>
    </w:p>
    <w:p w14:paraId="4A382CFD" w14:textId="77777777" w:rsidR="007127CB" w:rsidRDefault="007127CB" w:rsidP="00DC68BC">
      <w:r>
        <w:t>Zhotoviteľ prefabrikovaných zvislých konsolidačných drénov musí preukázať spôsobilosť na</w:t>
      </w:r>
      <w:r>
        <w:rPr>
          <w:spacing w:val="1"/>
        </w:rPr>
        <w:t xml:space="preserve"> </w:t>
      </w:r>
      <w:r>
        <w:t>zaistenie</w:t>
      </w:r>
      <w:r>
        <w:rPr>
          <w:spacing w:val="14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jej</w:t>
      </w:r>
      <w:r>
        <w:rPr>
          <w:spacing w:val="16"/>
        </w:rPr>
        <w:t xml:space="preserve"> </w:t>
      </w:r>
      <w:r>
        <w:t>realizácii.</w:t>
      </w:r>
    </w:p>
    <w:p w14:paraId="6822BE8C" w14:textId="77777777" w:rsidR="007127CB" w:rsidRDefault="007127CB" w:rsidP="00DC68BC"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strojných</w:t>
      </w:r>
      <w:r>
        <w:rPr>
          <w:spacing w:val="1"/>
        </w:rPr>
        <w:t xml:space="preserve"> </w:t>
      </w:r>
      <w:r>
        <w:t>zariadení,</w:t>
      </w:r>
      <w:r>
        <w:rPr>
          <w:spacing w:val="1"/>
        </w:rPr>
        <w:t xml:space="preserve"> </w:t>
      </w:r>
      <w:r>
        <w:t>skladovania,</w:t>
      </w:r>
      <w:r>
        <w:rPr>
          <w:spacing w:val="58"/>
        </w:rPr>
        <w:t xml:space="preserve"> </w:t>
      </w:r>
      <w:r>
        <w:t>dopravy,</w:t>
      </w:r>
      <w:r>
        <w:rPr>
          <w:spacing w:val="1"/>
        </w:rPr>
        <w:t xml:space="preserve"> </w:t>
      </w:r>
      <w:r>
        <w:t>skúšobní,</w:t>
      </w:r>
      <w:r>
        <w:rPr>
          <w:spacing w:val="1"/>
        </w:rPr>
        <w:t xml:space="preserve"> </w:t>
      </w:r>
      <w:r>
        <w:t>kontrolného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59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prefabrikovaných</w:t>
      </w:r>
      <w:r>
        <w:rPr>
          <w:spacing w:val="19"/>
        </w:rPr>
        <w:t xml:space="preserve"> </w:t>
      </w:r>
      <w:r>
        <w:t>zvislých</w:t>
      </w:r>
      <w:r>
        <w:rPr>
          <w:spacing w:val="16"/>
        </w:rPr>
        <w:t xml:space="preserve"> </w:t>
      </w:r>
      <w:r>
        <w:t>konsolidačných</w:t>
      </w:r>
      <w:r>
        <w:rPr>
          <w:spacing w:val="16"/>
        </w:rPr>
        <w:t xml:space="preserve"> </w:t>
      </w:r>
      <w:r>
        <w:t>drénov.</w:t>
      </w:r>
    </w:p>
    <w:p w14:paraId="17F4FC7E" w14:textId="77777777" w:rsidR="007127CB" w:rsidRDefault="007127CB" w:rsidP="00D065B8">
      <w:pPr>
        <w:pStyle w:val="Odsekzoznamu"/>
        <w:widowControl w:val="0"/>
        <w:numPr>
          <w:ilvl w:val="3"/>
          <w:numId w:val="21"/>
        </w:numPr>
        <w:tabs>
          <w:tab w:val="left" w:pos="2446"/>
          <w:tab w:val="left" w:pos="2447"/>
        </w:tabs>
        <w:autoSpaceDE w:val="0"/>
        <w:autoSpaceDN w:val="0"/>
        <w:spacing w:before="116" w:after="0"/>
        <w:ind w:hanging="1703"/>
        <w:contextualSpacing w:val="0"/>
      </w:pPr>
      <w:r>
        <w:t>Sledovanie</w:t>
      </w:r>
      <w:r>
        <w:rPr>
          <w:spacing w:val="66"/>
        </w:rPr>
        <w:t xml:space="preserve"> </w:t>
      </w:r>
      <w:r>
        <w:t>deformácií</w:t>
      </w:r>
    </w:p>
    <w:p w14:paraId="2C873C60" w14:textId="77777777" w:rsidR="007127CB" w:rsidRDefault="007127CB" w:rsidP="00DC68BC">
      <w:r>
        <w:t>Prefabrikované</w:t>
      </w:r>
      <w:r>
        <w:rPr>
          <w:spacing w:val="59"/>
        </w:rPr>
        <w:t xml:space="preserve"> </w:t>
      </w:r>
      <w:r>
        <w:t>zvislé</w:t>
      </w:r>
      <w:r>
        <w:rPr>
          <w:spacing w:val="59"/>
        </w:rPr>
        <w:t xml:space="preserve"> </w:t>
      </w:r>
      <w:r>
        <w:t>konsolidačné</w:t>
      </w:r>
      <w:r>
        <w:rPr>
          <w:spacing w:val="59"/>
        </w:rPr>
        <w:t xml:space="preserve"> </w:t>
      </w:r>
      <w:r>
        <w:t>drény</w:t>
      </w:r>
      <w:r>
        <w:rPr>
          <w:spacing w:val="59"/>
        </w:rPr>
        <w:t xml:space="preserve"> </w:t>
      </w:r>
      <w:r>
        <w:t>bežne</w:t>
      </w:r>
      <w:r>
        <w:rPr>
          <w:spacing w:val="59"/>
        </w:rPr>
        <w:t xml:space="preserve"> </w:t>
      </w:r>
      <w:r>
        <w:t>nevyžadujú</w:t>
      </w:r>
      <w:r>
        <w:rPr>
          <w:spacing w:val="59"/>
        </w:rPr>
        <w:t xml:space="preserve"> </w:t>
      </w:r>
      <w:r>
        <w:t>osobitné</w:t>
      </w:r>
      <w:r>
        <w:rPr>
          <w:spacing w:val="59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deformácií.</w:t>
      </w:r>
      <w:r>
        <w:rPr>
          <w:spacing w:val="1"/>
        </w:rPr>
        <w:t xml:space="preserve"> </w:t>
      </w:r>
      <w:r>
        <w:t>V prípadoch,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vzniká</w:t>
      </w:r>
      <w:r>
        <w:rPr>
          <w:spacing w:val="1"/>
        </w:rPr>
        <w:t xml:space="preserve"> </w:t>
      </w:r>
      <w:r>
        <w:t>nebezpečie</w:t>
      </w:r>
      <w:r>
        <w:rPr>
          <w:spacing w:val="1"/>
        </w:rPr>
        <w:t xml:space="preserve"> </w:t>
      </w:r>
      <w:r>
        <w:t>straty</w:t>
      </w:r>
      <w:r>
        <w:rPr>
          <w:spacing w:val="1"/>
        </w:rPr>
        <w:t xml:space="preserve"> </w:t>
      </w:r>
      <w:r>
        <w:t>stability</w:t>
      </w:r>
      <w:r>
        <w:rPr>
          <w:spacing w:val="1"/>
        </w:rPr>
        <w:t xml:space="preserve"> </w:t>
      </w:r>
      <w:r>
        <w:t>konštrukcie,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určí</w:t>
      </w:r>
      <w:r>
        <w:rPr>
          <w:spacing w:val="17"/>
        </w:rPr>
        <w:t xml:space="preserve"> </w:t>
      </w:r>
      <w:r>
        <w:t>metodiku,</w:t>
      </w:r>
      <w:r>
        <w:rPr>
          <w:spacing w:val="20"/>
        </w:rPr>
        <w:t xml:space="preserve"> </w:t>
      </w:r>
      <w:r>
        <w:t>rozsah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kritériá</w:t>
      </w:r>
      <w:r>
        <w:rPr>
          <w:spacing w:val="18"/>
        </w:rPr>
        <w:t xml:space="preserve"> </w:t>
      </w:r>
      <w:r>
        <w:t>kontrolného</w:t>
      </w:r>
      <w:r>
        <w:rPr>
          <w:spacing w:val="18"/>
        </w:rPr>
        <w:t xml:space="preserve"> </w:t>
      </w:r>
      <w:r>
        <w:t>sledovania.</w:t>
      </w:r>
    </w:p>
    <w:p w14:paraId="5B23F71B" w14:textId="77777777" w:rsidR="007127CB" w:rsidRDefault="007127CB" w:rsidP="00DC68BC">
      <w:pPr>
        <w:pStyle w:val="Nadpis3"/>
      </w:pPr>
      <w:bookmarkStart w:id="167" w:name="_TOC_250067"/>
      <w:bookmarkStart w:id="168" w:name="_Toc178188248"/>
      <w:bookmarkEnd w:id="167"/>
      <w:r>
        <w:t>Materiály</w:t>
      </w:r>
      <w:bookmarkEnd w:id="168"/>
    </w:p>
    <w:p w14:paraId="0DCBA48C" w14:textId="77777777" w:rsidR="007127CB" w:rsidRDefault="007127CB" w:rsidP="007127CB">
      <w:pPr>
        <w:pStyle w:val="Zkladntext"/>
        <w:spacing w:before="3"/>
        <w:rPr>
          <w:b/>
          <w:sz w:val="21"/>
        </w:rPr>
      </w:pPr>
    </w:p>
    <w:p w14:paraId="58744B40" w14:textId="77777777" w:rsidR="007127CB" w:rsidRDefault="007127CB" w:rsidP="00D065B8">
      <w:pPr>
        <w:pStyle w:val="Odsekzoznamu"/>
        <w:widowControl w:val="0"/>
        <w:numPr>
          <w:ilvl w:val="3"/>
          <w:numId w:val="20"/>
        </w:numPr>
        <w:tabs>
          <w:tab w:val="left" w:pos="2446"/>
          <w:tab w:val="left" w:pos="2447"/>
        </w:tabs>
        <w:autoSpaceDE w:val="0"/>
        <w:autoSpaceDN w:val="0"/>
        <w:spacing w:before="1" w:after="0"/>
        <w:ind w:hanging="1703"/>
        <w:contextualSpacing w:val="0"/>
      </w:pPr>
      <w:r>
        <w:t>Všeobecne</w:t>
      </w:r>
    </w:p>
    <w:p w14:paraId="0077BF87" w14:textId="77777777" w:rsidR="007127CB" w:rsidRDefault="007127CB" w:rsidP="00DC68BC">
      <w:r>
        <w:t>Ak sú materiály dodávané na stavbu ako skladacie systémy tvorené jednotlivými skladacími</w:t>
      </w:r>
      <w:r>
        <w:rPr>
          <w:spacing w:val="1"/>
        </w:rPr>
        <w:t xml:space="preserve"> </w:t>
      </w:r>
      <w:r>
        <w:t>prvkami,</w:t>
      </w:r>
      <w:r>
        <w:rPr>
          <w:spacing w:val="1"/>
        </w:rPr>
        <w:t xml:space="preserve"> </w:t>
      </w:r>
      <w:r>
        <w:t>stavebné výrobky, stavebné dielce,</w:t>
      </w:r>
      <w:r>
        <w:rPr>
          <w:spacing w:val="1"/>
        </w:rPr>
        <w:t xml:space="preserve"> </w:t>
      </w:r>
      <w:r>
        <w:t>atď., ktoré budú zabudované, musí zhotoviteľ</w:t>
      </w:r>
      <w:r>
        <w:rPr>
          <w:spacing w:val="1"/>
        </w:rPr>
        <w:t xml:space="preserve"> </w:t>
      </w:r>
      <w:r>
        <w:t>doložiť certifikát o preukázaní zhody (CZ). Prefabrikované zvislé konsolidačné drény musia</w:t>
      </w:r>
      <w:r>
        <w:rPr>
          <w:spacing w:val="1"/>
        </w:rPr>
        <w:t xml:space="preserve"> </w:t>
      </w:r>
      <w:r>
        <w:t>disponovať</w:t>
      </w:r>
      <w:r>
        <w:rPr>
          <w:spacing w:val="1"/>
        </w:rPr>
        <w:t xml:space="preserve"> </w:t>
      </w:r>
      <w:r>
        <w:t>príslušným</w:t>
      </w:r>
      <w:r>
        <w:rPr>
          <w:spacing w:val="1"/>
        </w:rPr>
        <w:t xml:space="preserve"> </w:t>
      </w:r>
      <w:r>
        <w:t>certifikátom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s deklarovaním</w:t>
      </w:r>
      <w:r>
        <w:rPr>
          <w:spacing w:val="59"/>
        </w:rPr>
        <w:t xml:space="preserve"> </w:t>
      </w:r>
      <w:r>
        <w:t>zachovania</w:t>
      </w:r>
      <w:r>
        <w:rPr>
          <w:spacing w:val="59"/>
        </w:rPr>
        <w:t xml:space="preserve"> </w:t>
      </w:r>
      <w:r>
        <w:t>prietočnosti</w:t>
      </w:r>
      <w:r>
        <w:rPr>
          <w:spacing w:val="1"/>
        </w:rPr>
        <w:t xml:space="preserve"> </w:t>
      </w:r>
      <w:r>
        <w:t>vertikálneho</w:t>
      </w:r>
      <w:r>
        <w:rPr>
          <w:spacing w:val="18"/>
        </w:rPr>
        <w:t xml:space="preserve"> </w:t>
      </w:r>
      <w:r>
        <w:t>drénu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poprehýbanom</w:t>
      </w:r>
      <w:r>
        <w:rPr>
          <w:spacing w:val="16"/>
        </w:rPr>
        <w:t xml:space="preserve"> </w:t>
      </w:r>
      <w:r>
        <w:t>stave</w:t>
      </w:r>
      <w:r>
        <w:rPr>
          <w:spacing w:val="16"/>
        </w:rPr>
        <w:t xml:space="preserve"> </w:t>
      </w:r>
      <w:r>
        <w:t>(KIWA).</w:t>
      </w:r>
    </w:p>
    <w:p w14:paraId="0CFB5964" w14:textId="77777777" w:rsidR="007127CB" w:rsidRDefault="007127CB" w:rsidP="00D065B8">
      <w:pPr>
        <w:pStyle w:val="Odsekzoznamu"/>
        <w:widowControl w:val="0"/>
        <w:numPr>
          <w:ilvl w:val="3"/>
          <w:numId w:val="20"/>
        </w:numPr>
        <w:tabs>
          <w:tab w:val="left" w:pos="2446"/>
          <w:tab w:val="left" w:pos="2447"/>
        </w:tabs>
        <w:autoSpaceDE w:val="0"/>
        <w:autoSpaceDN w:val="0"/>
        <w:spacing w:before="127" w:after="0" w:line="357" w:lineRule="auto"/>
        <w:ind w:left="178" w:right="3060" w:firstLine="566"/>
        <w:contextualSpacing w:val="0"/>
      </w:pP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 w:rsidRPr="00DC68BC">
        <w:t>Prefabrikovaný zvislý konsolidačný drén pozostáva z:</w:t>
      </w:r>
    </w:p>
    <w:p w14:paraId="21A0FF6A" w14:textId="77777777" w:rsidR="007127CB" w:rsidRDefault="007127CB" w:rsidP="00D065B8">
      <w:pPr>
        <w:pStyle w:val="Odsekzoznamu"/>
        <w:widowControl w:val="0"/>
        <w:numPr>
          <w:ilvl w:val="0"/>
          <w:numId w:val="19"/>
        </w:numPr>
        <w:tabs>
          <w:tab w:val="left" w:pos="892"/>
        </w:tabs>
        <w:autoSpaceDE w:val="0"/>
        <w:autoSpaceDN w:val="0"/>
        <w:spacing w:before="1" w:after="0" w:line="269" w:lineRule="exact"/>
        <w:ind w:hanging="357"/>
        <w:contextualSpacing w:val="0"/>
      </w:pPr>
      <w:r>
        <w:t>prefabrikovaného</w:t>
      </w:r>
      <w:r>
        <w:rPr>
          <w:spacing w:val="62"/>
        </w:rPr>
        <w:t xml:space="preserve"> </w:t>
      </w:r>
      <w:r>
        <w:t>ohybného  jadra</w:t>
      </w:r>
    </w:p>
    <w:p w14:paraId="38733952" w14:textId="77777777" w:rsidR="007127CB" w:rsidRDefault="007127CB" w:rsidP="00D065B8">
      <w:pPr>
        <w:pStyle w:val="Odsekzoznamu"/>
        <w:widowControl w:val="0"/>
        <w:numPr>
          <w:ilvl w:val="0"/>
          <w:numId w:val="19"/>
        </w:numPr>
        <w:tabs>
          <w:tab w:val="left" w:pos="899"/>
        </w:tabs>
        <w:autoSpaceDE w:val="0"/>
        <w:autoSpaceDN w:val="0"/>
        <w:spacing w:after="0" w:line="269" w:lineRule="exact"/>
        <w:ind w:left="898" w:hanging="361"/>
        <w:contextualSpacing w:val="0"/>
      </w:pPr>
      <w:r>
        <w:t>filtračného</w:t>
      </w:r>
      <w:r>
        <w:rPr>
          <w:spacing w:val="58"/>
        </w:rPr>
        <w:t xml:space="preserve"> </w:t>
      </w:r>
      <w:r>
        <w:t>plášťa.</w:t>
      </w:r>
    </w:p>
    <w:p w14:paraId="376ADCA3" w14:textId="77777777" w:rsidR="007127CB" w:rsidRDefault="007127CB" w:rsidP="007127CB">
      <w:pPr>
        <w:pStyle w:val="Zkladntext"/>
        <w:spacing w:before="3"/>
        <w:rPr>
          <w:sz w:val="21"/>
        </w:rPr>
      </w:pPr>
    </w:p>
    <w:p w14:paraId="199F3348" w14:textId="77777777" w:rsidR="007127CB" w:rsidRDefault="007127CB" w:rsidP="00DC68BC">
      <w:r>
        <w:t>Prefabrikované</w:t>
      </w:r>
      <w:r>
        <w:rPr>
          <w:spacing w:val="1"/>
        </w:rPr>
        <w:t xml:space="preserve"> </w:t>
      </w:r>
      <w:r>
        <w:t>ohybné</w:t>
      </w:r>
      <w:r>
        <w:rPr>
          <w:spacing w:val="1"/>
        </w:rPr>
        <w:t xml:space="preserve"> </w:t>
      </w:r>
      <w:r>
        <w:t>jadro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vyrobené</w:t>
      </w:r>
      <w:r>
        <w:rPr>
          <w:spacing w:val="58"/>
        </w:rPr>
        <w:t xml:space="preserve"> </w:t>
      </w:r>
      <w:r>
        <w:t>z vysokokvalitného</w:t>
      </w:r>
      <w:r>
        <w:rPr>
          <w:spacing w:val="59"/>
        </w:rPr>
        <w:t xml:space="preserve"> </w:t>
      </w:r>
      <w:r>
        <w:t>polypropylénu.</w:t>
      </w:r>
      <w:r>
        <w:rPr>
          <w:spacing w:val="58"/>
        </w:rPr>
        <w:t xml:space="preserve"> </w:t>
      </w:r>
      <w:r>
        <w:t>Obe</w:t>
      </w:r>
      <w:r>
        <w:rPr>
          <w:spacing w:val="1"/>
        </w:rPr>
        <w:t xml:space="preserve"> </w:t>
      </w:r>
      <w:r>
        <w:t>strany jadra majú mať</w:t>
      </w:r>
      <w:r>
        <w:rPr>
          <w:spacing w:val="1"/>
        </w:rPr>
        <w:t xml:space="preserve"> </w:t>
      </w:r>
      <w:r>
        <w:t>drážky prispôsobené na</w:t>
      </w:r>
      <w:r>
        <w:rPr>
          <w:spacing w:val="1"/>
        </w:rPr>
        <w:t xml:space="preserve"> </w:t>
      </w:r>
      <w:r>
        <w:t>odvádzanie</w:t>
      </w:r>
      <w:r>
        <w:rPr>
          <w:spacing w:val="1"/>
        </w:rPr>
        <w:t xml:space="preserve"> </w:t>
      </w:r>
      <w:r>
        <w:t>vody.</w:t>
      </w:r>
      <w:r>
        <w:rPr>
          <w:spacing w:val="1"/>
        </w:rPr>
        <w:t xml:space="preserve"> </w:t>
      </w:r>
      <w:r>
        <w:t>Jadro musí byť</w:t>
      </w:r>
      <w:r>
        <w:rPr>
          <w:spacing w:val="58"/>
        </w:rPr>
        <w:t xml:space="preserve"> </w:t>
      </w:r>
      <w:r>
        <w:t>obalené</w:t>
      </w:r>
      <w:r>
        <w:rPr>
          <w:spacing w:val="1"/>
        </w:rPr>
        <w:t xml:space="preserve"> </w:t>
      </w:r>
      <w:r>
        <w:t>pevnou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odolnou</w:t>
      </w:r>
      <w:r>
        <w:rPr>
          <w:spacing w:val="15"/>
        </w:rPr>
        <w:t xml:space="preserve"> </w:t>
      </w:r>
      <w:r>
        <w:t>filtračnou</w:t>
      </w:r>
      <w:r>
        <w:rPr>
          <w:spacing w:val="15"/>
        </w:rPr>
        <w:t xml:space="preserve"> </w:t>
      </w:r>
      <w:r>
        <w:t>geotextíliou.</w:t>
      </w:r>
    </w:p>
    <w:p w14:paraId="657A253C" w14:textId="28EE5DE2" w:rsidR="007127CB" w:rsidRDefault="007127CB" w:rsidP="00DC68BC">
      <w:r>
        <w:t>Filtračný plášť musí pozostávať z tepelne spojenej polypropylénovej geotextílie s</w:t>
      </w:r>
      <w:r>
        <w:rPr>
          <w:spacing w:val="1"/>
        </w:rPr>
        <w:t xml:space="preserve"> </w:t>
      </w:r>
      <w:r>
        <w:t>náhodnou</w:t>
      </w:r>
      <w:r>
        <w:rPr>
          <w:spacing w:val="1"/>
        </w:rPr>
        <w:t xml:space="preserve"> </w:t>
      </w:r>
      <w:r>
        <w:t>štruktúrou so špirálovitými kanálikmi,</w:t>
      </w:r>
      <w:r>
        <w:rPr>
          <w:spacing w:val="1"/>
        </w:rPr>
        <w:t xml:space="preserve"> </w:t>
      </w:r>
      <w:r>
        <w:t>cez ktoré môžu</w:t>
      </w:r>
      <w:r>
        <w:rPr>
          <w:spacing w:val="1"/>
        </w:rPr>
        <w:t xml:space="preserve"> </w:t>
      </w:r>
      <w:r>
        <w:t>voľne pretekať čiastočky zeminy.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všeobecnosti má filter</w:t>
      </w:r>
      <w:r>
        <w:rPr>
          <w:spacing w:val="1"/>
        </w:rPr>
        <w:t xml:space="preserve"> </w:t>
      </w:r>
      <w:r>
        <w:t>zabraňovať</w:t>
      </w:r>
      <w:r>
        <w:rPr>
          <w:spacing w:val="1"/>
        </w:rPr>
        <w:t xml:space="preserve"> </w:t>
      </w:r>
      <w:r>
        <w:t>kolmatácii,</w:t>
      </w:r>
      <w:r>
        <w:rPr>
          <w:spacing w:val="1"/>
        </w:rPr>
        <w:t xml:space="preserve"> </w:t>
      </w:r>
      <w:r>
        <w:t>ale má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dostatočne priepustný. Zloženie</w:t>
      </w:r>
      <w:r>
        <w:rPr>
          <w:spacing w:val="1"/>
        </w:rPr>
        <w:t xml:space="preserve"> </w:t>
      </w:r>
      <w:r>
        <w:t>filtra musí spĺňať obe požiadavky. Pre najlepšie možné využitie filtra musí byť zabezpečená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filtra</w:t>
      </w:r>
      <w:r>
        <w:rPr>
          <w:spacing w:val="1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vysoká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zeminy.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22"/>
        </w:rPr>
        <w:t xml:space="preserve"> </w:t>
      </w:r>
      <w:r>
        <w:t>drén</w:t>
      </w:r>
      <w:r>
        <w:rPr>
          <w:spacing w:val="24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lastRenderedPageBreak/>
        <w:t>byť</w:t>
      </w:r>
      <w:r>
        <w:rPr>
          <w:spacing w:val="29"/>
        </w:rPr>
        <w:t xml:space="preserve"> </w:t>
      </w:r>
      <w:r>
        <w:t>vhodný</w:t>
      </w:r>
      <w:r>
        <w:rPr>
          <w:spacing w:val="24"/>
        </w:rPr>
        <w:t xml:space="preserve"> </w:t>
      </w:r>
      <w:r>
        <w:t>pre</w:t>
      </w:r>
      <w:r>
        <w:rPr>
          <w:spacing w:val="27"/>
        </w:rPr>
        <w:t xml:space="preserve"> </w:t>
      </w:r>
      <w:r>
        <w:t>veľmi</w:t>
      </w:r>
      <w:r>
        <w:rPr>
          <w:spacing w:val="26"/>
        </w:rPr>
        <w:t xml:space="preserve"> </w:t>
      </w:r>
      <w:r>
        <w:t>stlačiteľné</w:t>
      </w:r>
      <w:r>
        <w:rPr>
          <w:spacing w:val="27"/>
        </w:rPr>
        <w:t xml:space="preserve"> </w:t>
      </w:r>
      <w:r>
        <w:t>zeminy</w:t>
      </w:r>
      <w:r>
        <w:rPr>
          <w:spacing w:val="24"/>
        </w:rPr>
        <w:t xml:space="preserve"> </w:t>
      </w:r>
      <w:r>
        <w:t>pozostávajúce</w:t>
      </w:r>
      <w:r>
        <w:rPr>
          <w:spacing w:val="27"/>
        </w:rPr>
        <w:t xml:space="preserve"> </w:t>
      </w:r>
      <w:r>
        <w:t>z</w:t>
      </w:r>
      <w:r w:rsidR="00DC68BC">
        <w:rPr>
          <w:spacing w:val="33"/>
        </w:rPr>
        <w:t> </w:t>
      </w:r>
      <w:r>
        <w:t>veľmi</w:t>
      </w:r>
      <w:r w:rsidR="00DC68BC">
        <w:t xml:space="preserve"> </w:t>
      </w:r>
      <w:r>
        <w:t>jemných</w:t>
      </w:r>
      <w:r>
        <w:rPr>
          <w:spacing w:val="1"/>
        </w:rPr>
        <w:t xml:space="preserve"> </w:t>
      </w:r>
      <w:r>
        <w:t>pravidelných</w:t>
      </w:r>
      <w:r>
        <w:rPr>
          <w:spacing w:val="1"/>
        </w:rPr>
        <w:t xml:space="preserve"> </w:t>
      </w:r>
      <w:r>
        <w:t>čiastočiek</w:t>
      </w:r>
      <w:r>
        <w:rPr>
          <w:spacing w:val="1"/>
        </w:rPr>
        <w:t xml:space="preserve"> </w:t>
      </w:r>
      <w:r>
        <w:t>a to</w:t>
      </w:r>
      <w:r>
        <w:rPr>
          <w:spacing w:val="58"/>
        </w:rPr>
        <w:t xml:space="preserve"> </w:t>
      </w:r>
      <w:r>
        <w:t>z toho</w:t>
      </w:r>
      <w:r>
        <w:rPr>
          <w:spacing w:val="58"/>
        </w:rPr>
        <w:t xml:space="preserve"> </w:t>
      </w:r>
      <w:r>
        <w:t>dôvodu,</w:t>
      </w:r>
      <w:r>
        <w:rPr>
          <w:spacing w:val="59"/>
        </w:rPr>
        <w:t xml:space="preserve"> </w:t>
      </w:r>
      <w:r>
        <w:t>pretože</w:t>
      </w:r>
      <w:r>
        <w:rPr>
          <w:spacing w:val="58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silne</w:t>
      </w:r>
      <w:r>
        <w:rPr>
          <w:spacing w:val="58"/>
        </w:rPr>
        <w:t xml:space="preserve"> </w:t>
      </w:r>
      <w:r>
        <w:t>stlačiteľných</w:t>
      </w:r>
      <w:r>
        <w:rPr>
          <w:spacing w:val="59"/>
        </w:rPr>
        <w:t xml:space="preserve"> </w:t>
      </w:r>
      <w:r>
        <w:t>íloch</w:t>
      </w:r>
      <w:r>
        <w:rPr>
          <w:spacing w:val="1"/>
        </w:rPr>
        <w:t xml:space="preserve"> </w:t>
      </w:r>
      <w:r>
        <w:t>bude v určitých zónach dochádzať ku bočnému vytláčaniu podložia a tým aj ku deformácii</w:t>
      </w:r>
      <w:r>
        <w:rPr>
          <w:spacing w:val="1"/>
        </w:rPr>
        <w:t xml:space="preserve"> </w:t>
      </w:r>
      <w:r>
        <w:t>drénom.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bočné</w:t>
      </w:r>
      <w:r>
        <w:rPr>
          <w:spacing w:val="1"/>
        </w:rPr>
        <w:t xml:space="preserve"> </w:t>
      </w:r>
      <w:r>
        <w:t>vytláčanie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u pieskových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štrkových</w:t>
      </w:r>
      <w:r>
        <w:rPr>
          <w:spacing w:val="1"/>
        </w:rPr>
        <w:t xml:space="preserve"> </w:t>
      </w:r>
      <w:r>
        <w:t>pilot</w:t>
      </w:r>
      <w:r>
        <w:rPr>
          <w:spacing w:val="58"/>
        </w:rPr>
        <w:t xml:space="preserve"> </w:t>
      </w:r>
      <w:r>
        <w:t>čiastočne</w:t>
      </w:r>
      <w:r>
        <w:rPr>
          <w:spacing w:val="-56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úplne</w:t>
      </w:r>
      <w:r>
        <w:rPr>
          <w:spacing w:val="1"/>
        </w:rPr>
        <w:t xml:space="preserve"> </w:t>
      </w:r>
      <w:r>
        <w:t>obmedziť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schopnosť</w:t>
      </w:r>
      <w:r>
        <w:rPr>
          <w:spacing w:val="1"/>
        </w:rPr>
        <w:t xml:space="preserve"> </w:t>
      </w:r>
      <w:r>
        <w:t>odvádzať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povrchu.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 drén musí mať drenážnu kapacitu pri deformácii min. 40% pôvodnej drenážnej</w:t>
      </w:r>
      <w:r>
        <w:rPr>
          <w:spacing w:val="1"/>
        </w:rPr>
        <w:t xml:space="preserve"> </w:t>
      </w:r>
      <w:r>
        <w:t>kapacity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danom</w:t>
      </w:r>
      <w:r>
        <w:rPr>
          <w:spacing w:val="1"/>
        </w:rPr>
        <w:t xml:space="preserve"> </w:t>
      </w:r>
      <w:r>
        <w:t>tlaku</w:t>
      </w:r>
      <w:r>
        <w:rPr>
          <w:spacing w:val="1"/>
        </w:rPr>
        <w:t xml:space="preserve"> </w:t>
      </w:r>
      <w:r>
        <w:t>a hydraulickom</w:t>
      </w:r>
      <w:r>
        <w:rPr>
          <w:spacing w:val="1"/>
        </w:rPr>
        <w:t xml:space="preserve"> </w:t>
      </w:r>
      <w:r>
        <w:t>gradiente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dokladovanú</w:t>
      </w:r>
      <w:r>
        <w:rPr>
          <w:spacing w:val="1"/>
        </w:rPr>
        <w:t xml:space="preserve"> </w:t>
      </w:r>
      <w:r>
        <w:t>certifikátom,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realizované</w:t>
      </w:r>
      <w:r>
        <w:rPr>
          <w:spacing w:val="17"/>
        </w:rPr>
        <w:t xml:space="preserve"> </w:t>
      </w:r>
      <w:r>
        <w:t>predmetné</w:t>
      </w:r>
      <w:r>
        <w:rPr>
          <w:spacing w:val="15"/>
        </w:rPr>
        <w:t xml:space="preserve"> </w:t>
      </w:r>
      <w:r>
        <w:t>skúšky</w:t>
      </w:r>
      <w:r>
        <w:rPr>
          <w:spacing w:val="12"/>
        </w:rPr>
        <w:t xml:space="preserve"> </w:t>
      </w:r>
      <w:r>
        <w:t>(KIWA).</w:t>
      </w:r>
    </w:p>
    <w:p w14:paraId="256464D2" w14:textId="77777777" w:rsidR="007127CB" w:rsidRDefault="007127CB" w:rsidP="00DC68BC">
      <w:r>
        <w:t>Požiadavky</w:t>
      </w:r>
      <w:r>
        <w:rPr>
          <w:spacing w:val="23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materiál</w:t>
      </w:r>
      <w:r>
        <w:rPr>
          <w:spacing w:val="27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vlastnosti</w:t>
      </w:r>
      <w:r>
        <w:rPr>
          <w:spacing w:val="25"/>
        </w:rPr>
        <w:t xml:space="preserve"> </w:t>
      </w:r>
      <w:r>
        <w:t>prefabrikovaných</w:t>
      </w:r>
      <w:r>
        <w:rPr>
          <w:spacing w:val="29"/>
        </w:rPr>
        <w:t xml:space="preserve"> </w:t>
      </w:r>
      <w:r>
        <w:t>zvislých</w:t>
      </w:r>
      <w:r>
        <w:rPr>
          <w:spacing w:val="25"/>
        </w:rPr>
        <w:t xml:space="preserve"> </w:t>
      </w:r>
      <w:r>
        <w:t>konsolidačných</w:t>
      </w:r>
      <w:r>
        <w:rPr>
          <w:spacing w:val="25"/>
        </w:rPr>
        <w:t xml:space="preserve"> </w:t>
      </w:r>
      <w:r>
        <w:t>drénov</w:t>
      </w:r>
      <w:r>
        <w:rPr>
          <w:spacing w:val="22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nasledovné:</w:t>
      </w:r>
    </w:p>
    <w:p w14:paraId="177C8A1C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before="119" w:after="0" w:line="269" w:lineRule="exact"/>
        <w:ind w:hanging="287"/>
        <w:contextualSpacing w:val="0"/>
        <w:jc w:val="left"/>
      </w:pPr>
      <w:r>
        <w:t>materiál</w:t>
      </w:r>
      <w:r>
        <w:rPr>
          <w:rFonts w:ascii="Times New Roman" w:hAnsi="Times New Roman"/>
        </w:rPr>
        <w:tab/>
      </w:r>
      <w:r>
        <w:t>polypropylén</w:t>
      </w:r>
    </w:p>
    <w:p w14:paraId="1FCB0208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ind w:hanging="287"/>
        <w:contextualSpacing w:val="0"/>
        <w:jc w:val="left"/>
      </w:pPr>
      <w:r>
        <w:t>plocha</w:t>
      </w:r>
      <w:r>
        <w:rPr>
          <w:spacing w:val="73"/>
        </w:rPr>
        <w:t xml:space="preserve"> </w:t>
      </w:r>
      <w:r>
        <w:t>prierezu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6"/>
        </w:rPr>
        <w:t xml:space="preserve"> </w:t>
      </w:r>
      <w:r>
        <w:t>350</w:t>
      </w:r>
      <w:r>
        <w:rPr>
          <w:spacing w:val="33"/>
        </w:rPr>
        <w:t xml:space="preserve"> </w:t>
      </w:r>
      <w:r>
        <w:t>mm</w:t>
      </w:r>
      <w:r>
        <w:rPr>
          <w:vertAlign w:val="superscript"/>
        </w:rPr>
        <w:t>2</w:t>
      </w:r>
    </w:p>
    <w:p w14:paraId="4A19A6AD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ind w:hanging="287"/>
        <w:contextualSpacing w:val="0"/>
        <w:jc w:val="left"/>
      </w:pPr>
      <w:r>
        <w:t>ťahová</w:t>
      </w:r>
      <w:r>
        <w:rPr>
          <w:spacing w:val="65"/>
        </w:rPr>
        <w:t xml:space="preserve"> </w:t>
      </w:r>
      <w:r>
        <w:t>pevnosť</w:t>
      </w:r>
      <w:r>
        <w:rPr>
          <w:spacing w:val="64"/>
        </w:rPr>
        <w:t xml:space="preserve"> </w:t>
      </w:r>
      <w:r>
        <w:t>filtračného</w:t>
      </w:r>
      <w:r>
        <w:rPr>
          <w:spacing w:val="65"/>
        </w:rPr>
        <w:t xml:space="preserve"> </w:t>
      </w:r>
      <w:r>
        <w:t>plášťa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1"/>
        </w:rPr>
        <w:t xml:space="preserve"> </w:t>
      </w:r>
      <w:r>
        <w:t>5</w:t>
      </w:r>
      <w:r>
        <w:rPr>
          <w:spacing w:val="49"/>
        </w:rPr>
        <w:t xml:space="preserve"> </w:t>
      </w:r>
      <w:r>
        <w:t>kN/m</w:t>
      </w:r>
    </w:p>
    <w:p w14:paraId="551C1669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ind w:hanging="287"/>
        <w:contextualSpacing w:val="0"/>
        <w:jc w:val="left"/>
      </w:pPr>
      <w:r>
        <w:t>priepustnosť</w:t>
      </w:r>
      <w:r>
        <w:rPr>
          <w:spacing w:val="48"/>
        </w:rPr>
        <w:t xml:space="preserve"> </w:t>
      </w:r>
      <w:r>
        <w:t>kolmo</w:t>
      </w:r>
      <w:r>
        <w:rPr>
          <w:spacing w:val="49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geotextíliu</w:t>
      </w:r>
      <w:r>
        <w:rPr>
          <w:spacing w:val="45"/>
        </w:rPr>
        <w:t xml:space="preserve"> </w:t>
      </w:r>
      <w:r>
        <w:t>(pri</w:t>
      </w:r>
      <w:r>
        <w:rPr>
          <w:spacing w:val="44"/>
        </w:rPr>
        <w:t xml:space="preserve"> </w:t>
      </w:r>
      <w:r>
        <w:t>100</w:t>
      </w:r>
      <w:r>
        <w:rPr>
          <w:spacing w:val="46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0"/>
        </w:rPr>
        <w:t xml:space="preserve"> </w:t>
      </w:r>
      <w:r>
        <w:t>0,175</w:t>
      </w:r>
      <w:r>
        <w:rPr>
          <w:spacing w:val="36"/>
        </w:rPr>
        <w:t xml:space="preserve"> </w:t>
      </w:r>
      <w:r>
        <w:t>s</w:t>
      </w:r>
      <w:r>
        <w:rPr>
          <w:vertAlign w:val="superscript"/>
        </w:rPr>
        <w:t>-1</w:t>
      </w:r>
    </w:p>
    <w:p w14:paraId="319492A3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contextualSpacing w:val="0"/>
        <w:jc w:val="left"/>
      </w:pPr>
      <w:r>
        <w:t>koeficient</w:t>
      </w:r>
      <w:r>
        <w:rPr>
          <w:spacing w:val="46"/>
        </w:rPr>
        <w:t xml:space="preserve"> </w:t>
      </w:r>
      <w:r>
        <w:t>filtrácie</w:t>
      </w:r>
      <w:r>
        <w:rPr>
          <w:spacing w:val="43"/>
        </w:rPr>
        <w:t xml:space="preserve"> </w:t>
      </w:r>
      <w:r>
        <w:t>kolmo</w:t>
      </w:r>
      <w:r>
        <w:rPr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geotextíliu</w:t>
      </w:r>
      <w:r>
        <w:rPr>
          <w:spacing w:val="43"/>
        </w:rPr>
        <w:t xml:space="preserve"> </w:t>
      </w:r>
      <w:r>
        <w:t>(pri</w:t>
      </w:r>
      <w:r>
        <w:rPr>
          <w:spacing w:val="46"/>
        </w:rPr>
        <w:t xml:space="preserve"> </w:t>
      </w:r>
      <w:r>
        <w:t>100</w:t>
      </w:r>
      <w:r>
        <w:rPr>
          <w:spacing w:val="44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8"/>
        </w:rPr>
        <w:t xml:space="preserve"> </w:t>
      </w:r>
      <w:r>
        <w:t>0,05.10</w:t>
      </w:r>
      <w:r>
        <w:rPr>
          <w:vertAlign w:val="superscript"/>
        </w:rPr>
        <w:t>3</w:t>
      </w:r>
      <w:r>
        <w:rPr>
          <w:spacing w:val="44"/>
        </w:rPr>
        <w:t xml:space="preserve"> </w:t>
      </w:r>
      <w:r>
        <w:t>m.s</w:t>
      </w:r>
      <w:r>
        <w:rPr>
          <w:vertAlign w:val="superscript"/>
        </w:rPr>
        <w:t>-1</w:t>
      </w:r>
    </w:p>
    <w:p w14:paraId="2BCA3E8C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contextualSpacing w:val="0"/>
        <w:jc w:val="left"/>
      </w:pPr>
      <w:r>
        <w:t>prepočítaná</w:t>
      </w:r>
      <w:r>
        <w:rPr>
          <w:spacing w:val="77"/>
        </w:rPr>
        <w:t xml:space="preserve"> </w:t>
      </w:r>
      <w:r>
        <w:t>účinnosť</w:t>
      </w:r>
      <w:r>
        <w:rPr>
          <w:spacing w:val="8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</w:t>
      </w:r>
    </w:p>
    <w:p w14:paraId="08CE57B4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contextualSpacing w:val="0"/>
        <w:jc w:val="left"/>
      </w:pPr>
      <w:r>
        <w:t>veľkosť</w:t>
      </w:r>
      <w:r>
        <w:rPr>
          <w:spacing w:val="85"/>
        </w:rPr>
        <w:t xml:space="preserve"> </w:t>
      </w:r>
      <w:r>
        <w:t>otvorov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2"/>
        </w:rPr>
        <w:t xml:space="preserve"> </w:t>
      </w:r>
      <w:r>
        <w:t>75</w:t>
      </w:r>
      <w:r>
        <w:rPr>
          <w:rFonts w:ascii="Symbol" w:hAnsi="Symbol"/>
        </w:rPr>
        <w:t></w:t>
      </w:r>
      <w:r>
        <w:t>m</w:t>
      </w:r>
    </w:p>
    <w:p w14:paraId="6F075BDF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contextualSpacing w:val="0"/>
        <w:jc w:val="left"/>
      </w:pPr>
      <w:r>
        <w:t>ťahová</w:t>
      </w:r>
      <w:r>
        <w:rPr>
          <w:spacing w:val="62"/>
        </w:rPr>
        <w:t xml:space="preserve"> </w:t>
      </w:r>
      <w:r>
        <w:t>pevnosť</w:t>
      </w:r>
      <w:r>
        <w:rPr>
          <w:spacing w:val="6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7"/>
        </w:rPr>
        <w:t xml:space="preserve"> </w:t>
      </w:r>
      <w:r>
        <w:t>20</w:t>
      </w:r>
      <w:r>
        <w:rPr>
          <w:spacing w:val="32"/>
        </w:rPr>
        <w:t xml:space="preserve"> </w:t>
      </w:r>
      <w:r>
        <w:t>kN/m</w:t>
      </w:r>
    </w:p>
    <w:p w14:paraId="085C5ECB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contextualSpacing w:val="0"/>
        <w:jc w:val="left"/>
      </w:pPr>
      <w:r>
        <w:t>prietoková</w:t>
      </w:r>
      <w:r>
        <w:rPr>
          <w:spacing w:val="38"/>
        </w:rPr>
        <w:t xml:space="preserve"> </w:t>
      </w:r>
      <w:r>
        <w:t xml:space="preserve">kapacita  </w:t>
      </w:r>
      <w:r>
        <w:rPr>
          <w:spacing w:val="8"/>
        </w:rPr>
        <w:t xml:space="preserve"> </w:t>
      </w:r>
      <w:r>
        <w:t>(pri</w:t>
      </w:r>
      <w:r>
        <w:rPr>
          <w:spacing w:val="41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300</w:t>
      </w:r>
      <w:r>
        <w:rPr>
          <w:spacing w:val="39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45.10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5AAD510F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ind w:hanging="287"/>
        <w:contextualSpacing w:val="0"/>
        <w:jc w:val="left"/>
      </w:pPr>
      <w:r>
        <w:t>prietoková</w:t>
      </w:r>
      <w:r>
        <w:rPr>
          <w:spacing w:val="37"/>
        </w:rPr>
        <w:t xml:space="preserve"> </w:t>
      </w:r>
      <w:r>
        <w:t>kapacita</w:t>
      </w:r>
      <w:r>
        <w:rPr>
          <w:spacing w:val="42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záhybe</w:t>
      </w:r>
      <w:r>
        <w:rPr>
          <w:spacing w:val="38"/>
        </w:rPr>
        <w:t xml:space="preserve"> </w:t>
      </w:r>
      <w:r>
        <w:t>(pri</w:t>
      </w:r>
      <w:r>
        <w:rPr>
          <w:spacing w:val="36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200</w:t>
      </w:r>
      <w:r>
        <w:rPr>
          <w:spacing w:val="37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35.10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460B98F2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ind w:hanging="287"/>
        <w:contextualSpacing w:val="0"/>
        <w:jc w:val="left"/>
      </w:pPr>
      <w:r>
        <w:t>tvrdosť</w:t>
      </w:r>
      <w:r>
        <w:rPr>
          <w:spacing w:val="40"/>
        </w:rPr>
        <w:t xml:space="preserve"> </w:t>
      </w:r>
      <w:r>
        <w:t>(STN</w:t>
      </w:r>
      <w:r>
        <w:rPr>
          <w:spacing w:val="41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ISO</w:t>
      </w:r>
      <w:r>
        <w:rPr>
          <w:spacing w:val="43"/>
        </w:rPr>
        <w:t xml:space="preserve"> </w:t>
      </w:r>
      <w:r>
        <w:t>868:2004-05</w:t>
      </w:r>
      <w:r>
        <w:rPr>
          <w:spacing w:val="39"/>
        </w:rPr>
        <w:t xml:space="preserve"> </w:t>
      </w:r>
      <w:r>
        <w:t>(64</w:t>
      </w:r>
      <w:r>
        <w:rPr>
          <w:spacing w:val="38"/>
        </w:rPr>
        <w:t xml:space="preserve"> </w:t>
      </w:r>
      <w:r>
        <w:t>0129)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52</w:t>
      </w:r>
      <w:r>
        <w:rPr>
          <w:spacing w:val="34"/>
        </w:rPr>
        <w:t xml:space="preserve"> </w:t>
      </w:r>
      <w:r>
        <w:t>SkD</w:t>
      </w:r>
    </w:p>
    <w:p w14:paraId="45F7565A" w14:textId="77777777"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ind w:hanging="287"/>
        <w:contextualSpacing w:val="0"/>
        <w:jc w:val="left"/>
      </w:pPr>
      <w:r>
        <w:rPr>
          <w:w w:val="105"/>
        </w:rPr>
        <w:t>krehkosť</w:t>
      </w:r>
      <w:r>
        <w:rPr>
          <w:spacing w:val="7"/>
          <w:w w:val="105"/>
        </w:rPr>
        <w:t xml:space="preserve"> </w:t>
      </w:r>
      <w:r>
        <w:rPr>
          <w:w w:val="105"/>
        </w:rPr>
        <w:t>(STN</w:t>
      </w:r>
      <w:r>
        <w:rPr>
          <w:spacing w:val="7"/>
          <w:w w:val="105"/>
        </w:rPr>
        <w:t xml:space="preserve"> </w:t>
      </w:r>
      <w:r>
        <w:rPr>
          <w:w w:val="105"/>
        </w:rPr>
        <w:t>62</w:t>
      </w:r>
      <w:r>
        <w:rPr>
          <w:spacing w:val="8"/>
          <w:w w:val="105"/>
        </w:rPr>
        <w:t xml:space="preserve"> </w:t>
      </w:r>
      <w:r>
        <w:rPr>
          <w:w w:val="105"/>
        </w:rPr>
        <w:t>1554)</w:t>
      </w:r>
      <w:r>
        <w:rPr>
          <w:rFonts w:ascii="Times New Roman" w:hAnsi="Times New Roman"/>
          <w:w w:val="105"/>
        </w:rPr>
        <w:tab/>
      </w:r>
      <w:r>
        <w:rPr>
          <w:w w:val="110"/>
        </w:rPr>
        <w:t>praská</w:t>
      </w:r>
      <w:r>
        <w:rPr>
          <w:spacing w:val="-2"/>
          <w:w w:val="110"/>
        </w:rPr>
        <w:t xml:space="preserve"> </w:t>
      </w:r>
      <w:r>
        <w:rPr>
          <w:w w:val="110"/>
        </w:rPr>
        <w:t>pri</w:t>
      </w:r>
      <w:r>
        <w:rPr>
          <w:spacing w:val="-6"/>
          <w:w w:val="110"/>
        </w:rPr>
        <w:t xml:space="preserve"> </w:t>
      </w:r>
      <w:r>
        <w:rPr>
          <w:w w:val="110"/>
        </w:rPr>
        <w:t>max.</w:t>
      </w:r>
      <w:r>
        <w:rPr>
          <w:spacing w:val="-1"/>
          <w:w w:val="110"/>
        </w:rPr>
        <w:t xml:space="preserve"> </w:t>
      </w:r>
      <w:r>
        <w:rPr>
          <w:w w:val="110"/>
        </w:rPr>
        <w:t>–10</w:t>
      </w:r>
      <w:r>
        <w:rPr>
          <w:spacing w:val="-5"/>
          <w:w w:val="110"/>
        </w:rPr>
        <w:t xml:space="preserve"> </w:t>
      </w:r>
      <w:r>
        <w:rPr>
          <w:w w:val="110"/>
        </w:rPr>
        <w:t>°</w:t>
      </w:r>
      <w:r>
        <w:rPr>
          <w:spacing w:val="-4"/>
          <w:w w:val="110"/>
        </w:rPr>
        <w:t xml:space="preserve"> </w:t>
      </w:r>
      <w:r>
        <w:rPr>
          <w:w w:val="110"/>
        </w:rPr>
        <w:t>C</w:t>
      </w:r>
    </w:p>
    <w:p w14:paraId="3CB89DC0" w14:textId="77777777" w:rsidR="007127CB" w:rsidRDefault="007127CB" w:rsidP="00DC68BC">
      <w:pPr>
        <w:pStyle w:val="Nadpis3"/>
      </w:pPr>
      <w:bookmarkStart w:id="169" w:name="_TOC_250066"/>
      <w:bookmarkStart w:id="170" w:name="_Toc178188249"/>
      <w:r>
        <w:t>Vykonanie</w:t>
      </w:r>
      <w:r>
        <w:rPr>
          <w:spacing w:val="43"/>
        </w:rPr>
        <w:t xml:space="preserve"> </w:t>
      </w:r>
      <w:bookmarkEnd w:id="169"/>
      <w:r>
        <w:t>prác</w:t>
      </w:r>
      <w:bookmarkEnd w:id="170"/>
    </w:p>
    <w:p w14:paraId="1188AD8A" w14:textId="77777777" w:rsidR="007127CB" w:rsidRDefault="007127CB" w:rsidP="007127CB">
      <w:pPr>
        <w:pStyle w:val="Zkladntext"/>
        <w:spacing w:before="5"/>
        <w:rPr>
          <w:b/>
          <w:sz w:val="21"/>
        </w:rPr>
      </w:pPr>
    </w:p>
    <w:p w14:paraId="437631FE" w14:textId="77777777" w:rsidR="007127CB" w:rsidRDefault="007127CB" w:rsidP="00DC68BC">
      <w:r>
        <w:t>Zhotoviteľ</w:t>
      </w:r>
      <w:r>
        <w:rPr>
          <w:spacing w:val="39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základe</w:t>
      </w:r>
      <w:r>
        <w:rPr>
          <w:spacing w:val="38"/>
        </w:rPr>
        <w:t xml:space="preserve"> </w:t>
      </w:r>
      <w:r>
        <w:t>vlastných</w:t>
      </w:r>
      <w:r>
        <w:rPr>
          <w:spacing w:val="38"/>
        </w:rPr>
        <w:t xml:space="preserve"> </w:t>
      </w:r>
      <w:r>
        <w:t>skúšok,</w:t>
      </w:r>
      <w:r>
        <w:rPr>
          <w:spacing w:val="40"/>
        </w:rPr>
        <w:t xml:space="preserve"> </w:t>
      </w:r>
      <w:r>
        <w:t>znalostí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skúseností,</w:t>
      </w:r>
      <w:r>
        <w:rPr>
          <w:spacing w:val="43"/>
        </w:rPr>
        <w:t xml:space="preserve"> </w:t>
      </w:r>
      <w:r>
        <w:t>vypracuje</w:t>
      </w:r>
      <w:r>
        <w:rPr>
          <w:spacing w:val="38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postup,</w:t>
      </w:r>
      <w:r>
        <w:rPr>
          <w:spacing w:val="16"/>
        </w:rPr>
        <w:t xml:space="preserve"> </w:t>
      </w:r>
      <w:r>
        <w:t>ktorý</w:t>
      </w:r>
      <w:r>
        <w:rPr>
          <w:spacing w:val="16"/>
        </w:rPr>
        <w:t xml:space="preserve"> </w:t>
      </w:r>
      <w:r>
        <w:t>odsúhlasí</w:t>
      </w:r>
      <w:r>
        <w:rPr>
          <w:spacing w:val="14"/>
        </w:rPr>
        <w:t xml:space="preserve"> </w:t>
      </w:r>
      <w:r>
        <w:t>objednávateľ.</w:t>
      </w:r>
    </w:p>
    <w:p w14:paraId="2868B338" w14:textId="77777777" w:rsidR="007127CB" w:rsidRDefault="007127CB" w:rsidP="00DC68BC">
      <w:r>
        <w:t>Faktory</w:t>
      </w:r>
      <w:r>
        <w:rPr>
          <w:spacing w:val="34"/>
        </w:rPr>
        <w:t xml:space="preserve"> </w:t>
      </w:r>
      <w:r>
        <w:t>ovplyvňujúce</w:t>
      </w:r>
      <w:r>
        <w:rPr>
          <w:spacing w:val="41"/>
        </w:rPr>
        <w:t xml:space="preserve"> </w:t>
      </w:r>
      <w:r>
        <w:t>zabudovanie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splnenie</w:t>
      </w:r>
      <w:r>
        <w:rPr>
          <w:spacing w:val="34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pre</w:t>
      </w:r>
      <w:r>
        <w:rPr>
          <w:spacing w:val="8"/>
        </w:rPr>
        <w:t xml:space="preserve"> </w:t>
      </w:r>
      <w:r>
        <w:t>prefabrikovaný</w:t>
      </w:r>
      <w:r>
        <w:rPr>
          <w:spacing w:val="38"/>
        </w:rPr>
        <w:t xml:space="preserve"> </w:t>
      </w:r>
      <w:r>
        <w:t>zvislý</w:t>
      </w:r>
      <w:r>
        <w:rPr>
          <w:spacing w:val="35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9"/>
        </w:rPr>
        <w:t xml:space="preserve"> </w:t>
      </w:r>
      <w:r>
        <w:t>zhotoviteľ</w:t>
      </w:r>
      <w:r>
        <w:rPr>
          <w:spacing w:val="19"/>
        </w:rPr>
        <w:t xml:space="preserve"> </w:t>
      </w:r>
      <w:r>
        <w:t>zohľadní</w:t>
      </w:r>
      <w:r>
        <w:rPr>
          <w:spacing w:val="18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technologickom</w:t>
      </w:r>
      <w:r>
        <w:rPr>
          <w:spacing w:val="17"/>
        </w:rPr>
        <w:t xml:space="preserve"> </w:t>
      </w:r>
      <w:r>
        <w:t>postupe.</w:t>
      </w:r>
    </w:p>
    <w:p w14:paraId="53B02BEE" w14:textId="77777777" w:rsidR="007127CB" w:rsidRDefault="007127CB" w:rsidP="00DC68BC">
      <w:r>
        <w:t>Ide</w:t>
      </w:r>
      <w:r>
        <w:rPr>
          <w:spacing w:val="26"/>
        </w:rPr>
        <w:t xml:space="preserve"> </w:t>
      </w:r>
      <w:r>
        <w:t>hlavne</w:t>
      </w:r>
      <w:r>
        <w:rPr>
          <w:spacing w:val="30"/>
        </w:rPr>
        <w:t xml:space="preserve"> </w:t>
      </w:r>
      <w:r>
        <w:t>o:</w:t>
      </w:r>
    </w:p>
    <w:p w14:paraId="28923955" w14:textId="77777777"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1"/>
          <w:tab w:val="left" w:pos="892"/>
        </w:tabs>
        <w:autoSpaceDE w:val="0"/>
        <w:autoSpaceDN w:val="0"/>
        <w:spacing w:before="122" w:after="0" w:line="269" w:lineRule="exact"/>
        <w:ind w:left="891" w:hanging="357"/>
        <w:contextualSpacing w:val="0"/>
        <w:jc w:val="left"/>
      </w:pPr>
      <w:r>
        <w:t>úpravu</w:t>
      </w:r>
      <w:r>
        <w:rPr>
          <w:spacing w:val="48"/>
        </w:rPr>
        <w:t xml:space="preserve"> </w:t>
      </w:r>
      <w:r>
        <w:t>podložia,</w:t>
      </w:r>
    </w:p>
    <w:p w14:paraId="0CAE2CA0" w14:textId="77777777"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1"/>
          <w:tab w:val="left" w:pos="892"/>
        </w:tabs>
        <w:autoSpaceDE w:val="0"/>
        <w:autoSpaceDN w:val="0"/>
        <w:spacing w:after="0" w:line="269" w:lineRule="exact"/>
        <w:ind w:left="891" w:hanging="357"/>
        <w:contextualSpacing w:val="0"/>
        <w:jc w:val="left"/>
      </w:pPr>
      <w:r>
        <w:t>spôsob</w:t>
      </w:r>
      <w:r>
        <w:rPr>
          <w:spacing w:val="65"/>
        </w:rPr>
        <w:t xml:space="preserve"> </w:t>
      </w:r>
      <w:r>
        <w:t>zabudovania</w:t>
      </w:r>
      <w:r>
        <w:rPr>
          <w:spacing w:val="61"/>
        </w:rPr>
        <w:t xml:space="preserve"> </w:t>
      </w:r>
      <w:r>
        <w:t>prefabrikovaných</w:t>
      </w:r>
      <w:r>
        <w:rPr>
          <w:spacing w:val="66"/>
        </w:rPr>
        <w:t xml:space="preserve"> </w:t>
      </w:r>
      <w:r>
        <w:t>zvislých</w:t>
      </w:r>
      <w:r>
        <w:rPr>
          <w:spacing w:val="60"/>
        </w:rPr>
        <w:t xml:space="preserve"> </w:t>
      </w:r>
      <w:r>
        <w:t>konsolidačných</w:t>
      </w:r>
      <w:r>
        <w:rPr>
          <w:spacing w:val="61"/>
        </w:rPr>
        <w:t xml:space="preserve"> </w:t>
      </w:r>
      <w:r>
        <w:t>drénov,</w:t>
      </w:r>
    </w:p>
    <w:p w14:paraId="10F2B930" w14:textId="77777777"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1"/>
          <w:tab w:val="left" w:pos="892"/>
        </w:tabs>
        <w:autoSpaceDE w:val="0"/>
        <w:autoSpaceDN w:val="0"/>
        <w:spacing w:after="0" w:line="268" w:lineRule="exact"/>
        <w:ind w:left="891" w:hanging="357"/>
        <w:contextualSpacing w:val="0"/>
        <w:jc w:val="left"/>
      </w:pPr>
      <w:r>
        <w:t>odvodnenie,</w:t>
      </w:r>
    </w:p>
    <w:p w14:paraId="4AB72FB8" w14:textId="77777777"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1"/>
          <w:tab w:val="left" w:pos="892"/>
        </w:tabs>
        <w:autoSpaceDE w:val="0"/>
        <w:autoSpaceDN w:val="0"/>
        <w:spacing w:after="0" w:line="268" w:lineRule="exact"/>
        <w:ind w:left="891" w:hanging="357"/>
        <w:contextualSpacing w:val="0"/>
        <w:jc w:val="left"/>
      </w:pPr>
      <w:r>
        <w:t>miestne</w:t>
      </w:r>
      <w:r>
        <w:rPr>
          <w:spacing w:val="54"/>
        </w:rPr>
        <w:t xml:space="preserve"> </w:t>
      </w:r>
      <w:r>
        <w:t>podmienky</w:t>
      </w:r>
      <w:r>
        <w:rPr>
          <w:spacing w:val="51"/>
        </w:rPr>
        <w:t xml:space="preserve"> </w:t>
      </w:r>
      <w:r>
        <w:t>výstavby,</w:t>
      </w:r>
    </w:p>
    <w:p w14:paraId="70AE720B" w14:textId="77777777"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ind w:hanging="361"/>
        <w:contextualSpacing w:val="0"/>
        <w:jc w:val="left"/>
      </w:pPr>
      <w:r>
        <w:t>klimatické</w:t>
      </w:r>
      <w:r>
        <w:rPr>
          <w:spacing w:val="59"/>
        </w:rPr>
        <w:t xml:space="preserve"> </w:t>
      </w:r>
      <w:r>
        <w:t>podmienky.</w:t>
      </w:r>
    </w:p>
    <w:p w14:paraId="6F5A05C8" w14:textId="77777777" w:rsidR="007127CB" w:rsidRDefault="007127CB" w:rsidP="007127CB">
      <w:pPr>
        <w:pStyle w:val="Zkladntext"/>
        <w:spacing w:before="3"/>
        <w:rPr>
          <w:sz w:val="21"/>
        </w:rPr>
      </w:pPr>
    </w:p>
    <w:p w14:paraId="6B9CB82C" w14:textId="77777777" w:rsidR="007127CB" w:rsidRDefault="007127CB" w:rsidP="00DC68BC">
      <w:r>
        <w:t>Povrch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odhumusuje,</w:t>
      </w:r>
      <w:r>
        <w:rPr>
          <w:spacing w:val="1"/>
        </w:rPr>
        <w:t xml:space="preserve"> </w:t>
      </w:r>
      <w:r>
        <w:t>urovnaná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zhutní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 w:rsidRPr="00410CF5">
        <w:t>v</w:t>
      </w:r>
      <w:r w:rsidRPr="00410CF5">
        <w:rPr>
          <w:spacing w:val="1"/>
        </w:rPr>
        <w:t xml:space="preserve"> </w:t>
      </w:r>
      <w:r w:rsidRPr="00410CF5">
        <w:t>časti 2</w:t>
      </w:r>
      <w:r w:rsidRPr="00410CF5">
        <w:rPr>
          <w:spacing w:val="1"/>
        </w:rPr>
        <w:t xml:space="preserve"> </w:t>
      </w:r>
      <w:r w:rsidRPr="00410CF5">
        <w:t>TKP</w:t>
      </w:r>
      <w:r>
        <w:t>.</w:t>
      </w:r>
      <w:r>
        <w:rPr>
          <w:spacing w:val="1"/>
        </w:rPr>
        <w:t xml:space="preserve"> </w:t>
      </w:r>
      <w:r>
        <w:t>Úpravy</w:t>
      </w:r>
      <w:r>
        <w:rPr>
          <w:spacing w:val="1"/>
        </w:rPr>
        <w:t xml:space="preserve"> </w:t>
      </w:r>
      <w:r>
        <w:t>podložia,</w:t>
      </w:r>
      <w:r>
        <w:rPr>
          <w:spacing w:val="59"/>
        </w:rPr>
        <w:t xml:space="preserve"> </w:t>
      </w:r>
      <w:r>
        <w:t>navrhnuté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geotechnického</w:t>
      </w:r>
      <w:r>
        <w:rPr>
          <w:spacing w:val="1"/>
        </w:rPr>
        <w:t xml:space="preserve"> </w:t>
      </w:r>
      <w:r>
        <w:t>prieskumu,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dokumentácii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podrobne</w:t>
      </w:r>
      <w:r>
        <w:rPr>
          <w:spacing w:val="59"/>
        </w:rPr>
        <w:t xml:space="preserve"> </w:t>
      </w:r>
      <w:r>
        <w:t>rozpracované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DRS.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vyskytne</w:t>
      </w:r>
      <w:r>
        <w:rPr>
          <w:spacing w:val="1"/>
        </w:rPr>
        <w:t xml:space="preserve"> </w:t>
      </w:r>
      <w:r>
        <w:t>nevyhnutnosť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úprav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navrhne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riešenie,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predloží</w:t>
      </w:r>
      <w:r>
        <w:rPr>
          <w:spacing w:val="17"/>
        </w:rPr>
        <w:t xml:space="preserve"> </w:t>
      </w:r>
      <w:r>
        <w:t>objednávateľovi</w:t>
      </w:r>
      <w:r>
        <w:rPr>
          <w:spacing w:val="19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odsúhlasenie.</w:t>
      </w:r>
    </w:p>
    <w:p w14:paraId="76526D30" w14:textId="77777777" w:rsidR="007127CB" w:rsidRDefault="007127CB" w:rsidP="00D065B8">
      <w:pPr>
        <w:pStyle w:val="Odsekzoznamu"/>
        <w:widowControl w:val="0"/>
        <w:numPr>
          <w:ilvl w:val="3"/>
          <w:numId w:val="17"/>
        </w:numPr>
        <w:tabs>
          <w:tab w:val="left" w:pos="2446"/>
          <w:tab w:val="left" w:pos="2447"/>
        </w:tabs>
        <w:autoSpaceDE w:val="0"/>
        <w:autoSpaceDN w:val="0"/>
        <w:spacing w:before="127" w:after="0"/>
        <w:ind w:hanging="1703"/>
        <w:contextualSpacing w:val="0"/>
        <w:jc w:val="left"/>
      </w:pPr>
      <w:r>
        <w:t>Postup</w:t>
      </w:r>
      <w:r>
        <w:rPr>
          <w:spacing w:val="61"/>
        </w:rPr>
        <w:t xml:space="preserve"> </w:t>
      </w:r>
      <w:r>
        <w:t>inštalácie</w:t>
      </w:r>
      <w:r>
        <w:rPr>
          <w:spacing w:val="56"/>
        </w:rPr>
        <w:t xml:space="preserve"> </w:t>
      </w:r>
      <w:r>
        <w:t>konsolidačných</w:t>
      </w:r>
      <w:r>
        <w:rPr>
          <w:spacing w:val="56"/>
        </w:rPr>
        <w:t xml:space="preserve"> </w:t>
      </w:r>
      <w:r>
        <w:t>drénov</w:t>
      </w:r>
    </w:p>
    <w:p w14:paraId="5333B85B" w14:textId="77777777" w:rsidR="007127CB" w:rsidRPr="00DC68BC" w:rsidRDefault="007127CB" w:rsidP="00DC68BC">
      <w:pPr>
        <w:rPr>
          <w:b/>
          <w:bCs/>
        </w:rPr>
      </w:pPr>
      <w:r w:rsidRPr="00DC68BC">
        <w:rPr>
          <w:b/>
          <w:bCs/>
        </w:rPr>
        <w:t>Prípravné</w:t>
      </w:r>
      <w:r w:rsidRPr="00DC68BC">
        <w:rPr>
          <w:b/>
          <w:bCs/>
          <w:spacing w:val="46"/>
        </w:rPr>
        <w:t xml:space="preserve"> </w:t>
      </w:r>
      <w:r w:rsidRPr="00DC68BC">
        <w:rPr>
          <w:b/>
          <w:bCs/>
        </w:rPr>
        <w:t>práce</w:t>
      </w:r>
    </w:p>
    <w:p w14:paraId="023466E2" w14:textId="77777777" w:rsidR="007127CB" w:rsidRDefault="007127CB" w:rsidP="00DC68BC">
      <w:r>
        <w:t>Pred</w:t>
      </w:r>
      <w:r>
        <w:rPr>
          <w:spacing w:val="1"/>
        </w:rPr>
        <w:t xml:space="preserve"> </w:t>
      </w:r>
      <w:r>
        <w:t>inštaláciou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vopred</w:t>
      </w:r>
      <w:r>
        <w:rPr>
          <w:spacing w:val="59"/>
        </w:rPr>
        <w:t xml:space="preserve"> </w:t>
      </w:r>
      <w:r>
        <w:t>vytýčenom</w:t>
      </w:r>
      <w:r>
        <w:rPr>
          <w:spacing w:val="59"/>
        </w:rPr>
        <w:t xml:space="preserve"> </w:t>
      </w:r>
      <w:r>
        <w:t>území</w:t>
      </w:r>
      <w:r>
        <w:rPr>
          <w:spacing w:val="59"/>
        </w:rPr>
        <w:t xml:space="preserve"> </w:t>
      </w:r>
      <w:r>
        <w:t>objednávateľom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45"/>
        </w:rPr>
        <w:t xml:space="preserve"> </w:t>
      </w:r>
      <w:r>
        <w:t>upraviť</w:t>
      </w:r>
      <w:r>
        <w:rPr>
          <w:spacing w:val="48"/>
        </w:rPr>
        <w:t xml:space="preserve"> </w:t>
      </w:r>
      <w:r>
        <w:t>povrch</w:t>
      </w:r>
      <w:r>
        <w:rPr>
          <w:spacing w:val="45"/>
        </w:rPr>
        <w:t xml:space="preserve"> </w:t>
      </w:r>
      <w:r>
        <w:t>terénu</w:t>
      </w:r>
      <w:r>
        <w:rPr>
          <w:spacing w:val="46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konštrukčnú</w:t>
      </w:r>
      <w:r>
        <w:rPr>
          <w:spacing w:val="49"/>
        </w:rPr>
        <w:t xml:space="preserve"> </w:t>
      </w:r>
      <w:r>
        <w:t>vrstvu</w:t>
      </w:r>
      <w:r>
        <w:rPr>
          <w:spacing w:val="45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horizontálnej</w:t>
      </w:r>
      <w:r>
        <w:rPr>
          <w:spacing w:val="49"/>
        </w:rPr>
        <w:t xml:space="preserve"> </w:t>
      </w:r>
      <w:r>
        <w:t>úrovne,</w:t>
      </w:r>
      <w:r>
        <w:rPr>
          <w:spacing w:val="47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projektantom</w:t>
      </w:r>
      <w:r>
        <w:rPr>
          <w:spacing w:val="1"/>
        </w:rPr>
        <w:t xml:space="preserve"> </w:t>
      </w:r>
      <w:r>
        <w:t>navrhnutého</w:t>
      </w:r>
      <w:r>
        <w:rPr>
          <w:spacing w:val="1"/>
        </w:rPr>
        <w:t xml:space="preserve"> </w:t>
      </w:r>
      <w:r>
        <w:t>sklonu</w:t>
      </w:r>
      <w:r>
        <w:rPr>
          <w:spacing w:val="1"/>
        </w:rPr>
        <w:t xml:space="preserve"> </w:t>
      </w:r>
      <w:r>
        <w:t>potrebného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drénovanej</w:t>
      </w:r>
      <w:r>
        <w:rPr>
          <w:spacing w:val="59"/>
        </w:rPr>
        <w:t xml:space="preserve"> </w:t>
      </w:r>
      <w:r>
        <w:t>vody.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mäkkom</w:t>
      </w:r>
      <w:r>
        <w:rPr>
          <w:spacing w:val="35"/>
        </w:rPr>
        <w:t xml:space="preserve"> </w:t>
      </w:r>
      <w:r>
        <w:t>podloží</w:t>
      </w:r>
      <w:r>
        <w:rPr>
          <w:spacing w:val="89"/>
        </w:rPr>
        <w:t xml:space="preserve"> </w:t>
      </w:r>
      <w:r>
        <w:t>je</w:t>
      </w:r>
      <w:r>
        <w:rPr>
          <w:spacing w:val="91"/>
        </w:rPr>
        <w:t xml:space="preserve"> </w:t>
      </w:r>
      <w:r>
        <w:t>potrebné</w:t>
      </w:r>
      <w:r>
        <w:rPr>
          <w:spacing w:val="90"/>
        </w:rPr>
        <w:t xml:space="preserve"> </w:t>
      </w:r>
      <w:r>
        <w:t>naviezť</w:t>
      </w:r>
      <w:r>
        <w:rPr>
          <w:spacing w:val="94"/>
        </w:rPr>
        <w:t xml:space="preserve"> </w:t>
      </w:r>
      <w:r>
        <w:t>konštrukčnú</w:t>
      </w:r>
      <w:r>
        <w:rPr>
          <w:spacing w:val="93"/>
        </w:rPr>
        <w:t xml:space="preserve"> </w:t>
      </w:r>
      <w:r>
        <w:t>vrstvu</w:t>
      </w:r>
      <w:r>
        <w:rPr>
          <w:spacing w:val="93"/>
        </w:rPr>
        <w:t xml:space="preserve"> </w:t>
      </w:r>
      <w:r>
        <w:t>vhodného</w:t>
      </w:r>
      <w:r>
        <w:rPr>
          <w:spacing w:val="91"/>
        </w:rPr>
        <w:t xml:space="preserve"> </w:t>
      </w:r>
      <w:r>
        <w:t>kameniva.</w:t>
      </w:r>
      <w:r>
        <w:rPr>
          <w:spacing w:val="96"/>
        </w:rPr>
        <w:t xml:space="preserve"> </w:t>
      </w:r>
      <w:r>
        <w:t>Podložie</w:t>
      </w:r>
      <w:r>
        <w:rPr>
          <w:spacing w:val="1"/>
        </w:rPr>
        <w:t xml:space="preserve"> </w:t>
      </w:r>
      <w:r>
        <w:t>a konštrukčná vrstva musia byť oddelené separačnou geotextíliou, prípadne ak je potrebné</w:t>
      </w:r>
      <w:r>
        <w:rPr>
          <w:spacing w:val="1"/>
        </w:rPr>
        <w:t xml:space="preserve"> </w:t>
      </w:r>
      <w:r>
        <w:t>výstužnou</w:t>
      </w:r>
      <w:r>
        <w:rPr>
          <w:spacing w:val="45"/>
        </w:rPr>
        <w:t xml:space="preserve"> </w:t>
      </w:r>
      <w:r>
        <w:t>geomrežou.</w:t>
      </w:r>
      <w:r>
        <w:rPr>
          <w:spacing w:val="48"/>
        </w:rPr>
        <w:t xml:space="preserve"> </w:t>
      </w:r>
      <w:r>
        <w:t>Vhodné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použiť</w:t>
      </w:r>
      <w:r>
        <w:rPr>
          <w:spacing w:val="51"/>
        </w:rPr>
        <w:t xml:space="preserve"> </w:t>
      </w:r>
      <w:r>
        <w:t>výstužný</w:t>
      </w:r>
      <w:r>
        <w:rPr>
          <w:spacing w:val="47"/>
        </w:rPr>
        <w:t xml:space="preserve"> </w:t>
      </w:r>
      <w:r>
        <w:t>geokompozit,</w:t>
      </w:r>
      <w:r>
        <w:rPr>
          <w:spacing w:val="48"/>
        </w:rPr>
        <w:t xml:space="preserve"> </w:t>
      </w:r>
      <w:r>
        <w:t>ktorý</w:t>
      </w:r>
      <w:r>
        <w:rPr>
          <w:spacing w:val="42"/>
        </w:rPr>
        <w:t xml:space="preserve"> </w:t>
      </w:r>
      <w:r>
        <w:t>spĺňa</w:t>
      </w:r>
      <w:r>
        <w:rPr>
          <w:spacing w:val="46"/>
        </w:rPr>
        <w:t xml:space="preserve"> </w:t>
      </w:r>
      <w:r>
        <w:t>ako</w:t>
      </w:r>
      <w:r>
        <w:rPr>
          <w:spacing w:val="45"/>
        </w:rPr>
        <w:t xml:space="preserve"> </w:t>
      </w:r>
      <w:r>
        <w:t>separačnú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výstužnú</w:t>
      </w:r>
      <w:r>
        <w:rPr>
          <w:spacing w:val="1"/>
        </w:rPr>
        <w:t xml:space="preserve"> </w:t>
      </w:r>
      <w:r>
        <w:t>funkciu.</w:t>
      </w:r>
      <w:r>
        <w:rPr>
          <w:spacing w:val="58"/>
        </w:rPr>
        <w:t xml:space="preserve"> </w:t>
      </w:r>
      <w:r>
        <w:t>Konštrukčná</w:t>
      </w:r>
      <w:r>
        <w:rPr>
          <w:spacing w:val="58"/>
        </w:rPr>
        <w:t xml:space="preserve"> </w:t>
      </w:r>
      <w:r>
        <w:t>vrstva</w:t>
      </w:r>
      <w:r>
        <w:rPr>
          <w:spacing w:val="59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 podložím</w:t>
      </w:r>
      <w:r>
        <w:rPr>
          <w:spacing w:val="59"/>
        </w:rPr>
        <w:t xml:space="preserve"> </w:t>
      </w:r>
      <w:r>
        <w:t>musia byť</w:t>
      </w:r>
      <w:r>
        <w:rPr>
          <w:spacing w:val="58"/>
        </w:rPr>
        <w:t xml:space="preserve"> </w:t>
      </w:r>
      <w:r>
        <w:t>dimenzované</w:t>
      </w:r>
      <w:r>
        <w:rPr>
          <w:spacing w:val="59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boli</w:t>
      </w:r>
      <w:r>
        <w:rPr>
          <w:spacing w:val="14"/>
        </w:rPr>
        <w:t xml:space="preserve"> </w:t>
      </w:r>
      <w:r>
        <w:t>schopné</w:t>
      </w:r>
      <w:r>
        <w:rPr>
          <w:spacing w:val="14"/>
        </w:rPr>
        <w:t xml:space="preserve"> </w:t>
      </w:r>
      <w:r>
        <w:t>prenášať</w:t>
      </w:r>
      <w:r>
        <w:rPr>
          <w:spacing w:val="19"/>
        </w:rPr>
        <w:t xml:space="preserve"> </w:t>
      </w:r>
      <w:r>
        <w:t>zaťaženia</w:t>
      </w:r>
      <w:r>
        <w:rPr>
          <w:spacing w:val="18"/>
        </w:rPr>
        <w:t xml:space="preserve"> </w:t>
      </w:r>
      <w:r>
        <w:t>vznikajúce</w:t>
      </w:r>
      <w:r>
        <w:rPr>
          <w:spacing w:val="18"/>
        </w:rPr>
        <w:t xml:space="preserve"> </w:t>
      </w:r>
      <w:r>
        <w:t>inštaláciou</w:t>
      </w:r>
      <w:r>
        <w:rPr>
          <w:spacing w:val="14"/>
        </w:rPr>
        <w:t xml:space="preserve"> </w:t>
      </w:r>
      <w:r>
        <w:t>drénov</w:t>
      </w:r>
      <w:r>
        <w:rPr>
          <w:spacing w:val="12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aj</w:t>
      </w:r>
      <w:r>
        <w:rPr>
          <w:spacing w:val="17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hmotnosti</w:t>
      </w:r>
    </w:p>
    <w:p w14:paraId="2F5BAE31" w14:textId="77777777" w:rsidR="007127CB" w:rsidRDefault="007127CB" w:rsidP="00DC68BC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6B364938" w14:textId="77777777" w:rsidR="007127CB" w:rsidRDefault="007127CB" w:rsidP="00DC68BC">
      <w:pPr>
        <w:rPr>
          <w:sz w:val="15"/>
        </w:rPr>
      </w:pPr>
    </w:p>
    <w:p w14:paraId="1CA3DBC3" w14:textId="77777777" w:rsidR="007127CB" w:rsidRDefault="007127CB" w:rsidP="00DC68BC">
      <w:r>
        <w:t>inštalačného</w:t>
      </w:r>
      <w:r>
        <w:rPr>
          <w:spacing w:val="1"/>
        </w:rPr>
        <w:t xml:space="preserve"> </w:t>
      </w:r>
      <w:r>
        <w:t>zariadenia.</w:t>
      </w:r>
      <w:r>
        <w:rPr>
          <w:spacing w:val="1"/>
        </w:rPr>
        <w:t xml:space="preserve"> </w:t>
      </w:r>
      <w:r>
        <w:t>Hmotnosť</w:t>
      </w:r>
      <w:r>
        <w:rPr>
          <w:spacing w:val="1"/>
        </w:rPr>
        <w:t xml:space="preserve"> </w:t>
      </w:r>
      <w:r>
        <w:t>stroja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pohybuje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50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130</w:t>
      </w:r>
      <w:r>
        <w:rPr>
          <w:spacing w:val="59"/>
        </w:rPr>
        <w:t xml:space="preserve"> </w:t>
      </w:r>
      <w:r>
        <w:t>t,</w:t>
      </w:r>
      <w:r>
        <w:rPr>
          <w:spacing w:val="58"/>
        </w:rPr>
        <w:t xml:space="preserve"> </w:t>
      </w:r>
      <w:r>
        <w:t>v závislosti</w:t>
      </w:r>
      <w:r>
        <w:rPr>
          <w:spacing w:val="59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potrebnej penetračnej sily. Konštrukčná vrstva môže byť tvorená aj špeciálnym drenážnym</w:t>
      </w:r>
      <w:r>
        <w:rPr>
          <w:spacing w:val="1"/>
        </w:rPr>
        <w:t xml:space="preserve"> </w:t>
      </w:r>
      <w:r>
        <w:t>geokompozitom</w:t>
      </w:r>
      <w:r>
        <w:rPr>
          <w:spacing w:val="1"/>
        </w:rPr>
        <w:t xml:space="preserve"> </w:t>
      </w:r>
      <w:r>
        <w:t>opatreným</w:t>
      </w:r>
      <w:r>
        <w:rPr>
          <w:spacing w:val="1"/>
        </w:rPr>
        <w:t xml:space="preserve"> </w:t>
      </w:r>
      <w:r>
        <w:t>plastovými</w:t>
      </w:r>
      <w:r>
        <w:rPr>
          <w:spacing w:val="1"/>
        </w:rPr>
        <w:t xml:space="preserve"> </w:t>
      </w:r>
      <w:r>
        <w:t>trubkami,</w:t>
      </w:r>
      <w:r>
        <w:rPr>
          <w:spacing w:val="1"/>
        </w:rPr>
        <w:t xml:space="preserve"> </w:t>
      </w:r>
      <w:r>
        <w:t>čím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urýchli</w:t>
      </w:r>
      <w:r>
        <w:rPr>
          <w:spacing w:val="59"/>
        </w:rPr>
        <w:t xml:space="preserve"> </w:t>
      </w:r>
      <w:r>
        <w:t>odvádzanie</w:t>
      </w:r>
      <w:r>
        <w:rPr>
          <w:spacing w:val="58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spod</w:t>
      </w:r>
      <w:r>
        <w:rPr>
          <w:spacing w:val="1"/>
        </w:rPr>
        <w:t xml:space="preserve"> </w:t>
      </w:r>
      <w:r>
        <w:t>násypu.</w:t>
      </w:r>
    </w:p>
    <w:p w14:paraId="55328967" w14:textId="77777777" w:rsidR="007127CB" w:rsidRDefault="007127CB" w:rsidP="00DC68BC">
      <w:r>
        <w:t>Na pripravenom podloží musí byť vytýčený projektom daný inštalačný raster, ktorý musí byť</w:t>
      </w:r>
      <w:r>
        <w:rPr>
          <w:spacing w:val="1"/>
        </w:rPr>
        <w:t xml:space="preserve"> </w:t>
      </w:r>
      <w:r>
        <w:t>zrejmý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jasne</w:t>
      </w:r>
      <w:r>
        <w:rPr>
          <w:spacing w:val="16"/>
        </w:rPr>
        <w:t xml:space="preserve"> </w:t>
      </w:r>
      <w:r>
        <w:t>viditeľný.</w:t>
      </w:r>
    </w:p>
    <w:p w14:paraId="0ECE0BCA" w14:textId="77777777" w:rsidR="007127CB" w:rsidRPr="00DC68BC" w:rsidRDefault="007127CB" w:rsidP="00DC68BC">
      <w:pPr>
        <w:rPr>
          <w:b/>
          <w:bCs/>
        </w:rPr>
      </w:pPr>
      <w:r w:rsidRPr="00DC68BC">
        <w:rPr>
          <w:b/>
          <w:bCs/>
        </w:rPr>
        <w:t>Inštalácia</w:t>
      </w:r>
    </w:p>
    <w:p w14:paraId="11A6EFEB" w14:textId="77777777" w:rsidR="007127CB" w:rsidRDefault="007127CB" w:rsidP="00DC68BC"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špeciálnej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umiestnenej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pásovom</w:t>
      </w:r>
      <w:r>
        <w:rPr>
          <w:spacing w:val="59"/>
        </w:rPr>
        <w:t xml:space="preserve"> </w:t>
      </w:r>
      <w:r>
        <w:t>podvozku</w:t>
      </w:r>
      <w:r>
        <w:rPr>
          <w:spacing w:val="58"/>
        </w:rPr>
        <w:t xml:space="preserve"> </w:t>
      </w:r>
      <w:r>
        <w:t>z ťažkého</w:t>
      </w:r>
      <w:r>
        <w:rPr>
          <w:spacing w:val="59"/>
        </w:rPr>
        <w:t xml:space="preserve"> </w:t>
      </w:r>
      <w:r>
        <w:t>hydraulického</w:t>
      </w:r>
      <w:r>
        <w:rPr>
          <w:spacing w:val="58"/>
        </w:rPr>
        <w:t xml:space="preserve"> </w:t>
      </w:r>
      <w:r>
        <w:t>rýpadla.</w:t>
      </w:r>
      <w:r>
        <w:rPr>
          <w:spacing w:val="1"/>
        </w:rPr>
        <w:t xml:space="preserve"> </w:t>
      </w:r>
      <w:r>
        <w:t>Typ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a od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závislý</w:t>
      </w:r>
      <w:r>
        <w:rPr>
          <w:spacing w:val="59"/>
        </w:rPr>
        <w:t xml:space="preserve"> </w:t>
      </w:r>
      <w:r>
        <w:t>typ</w:t>
      </w:r>
      <w:r>
        <w:rPr>
          <w:spacing w:val="59"/>
        </w:rPr>
        <w:t xml:space="preserve"> </w:t>
      </w:r>
      <w:r>
        <w:t>pásového</w:t>
      </w:r>
      <w:r>
        <w:rPr>
          <w:spacing w:val="59"/>
        </w:rPr>
        <w:t xml:space="preserve"> </w:t>
      </w:r>
      <w:r>
        <w:t>podvozku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určovaný</w:t>
      </w:r>
      <w:r>
        <w:rPr>
          <w:spacing w:val="59"/>
        </w:rPr>
        <w:t xml:space="preserve"> </w:t>
      </w:r>
      <w:r>
        <w:t>fyzikálno-</w:t>
      </w:r>
      <w:r>
        <w:rPr>
          <w:spacing w:val="1"/>
        </w:rPr>
        <w:t xml:space="preserve"> </w:t>
      </w:r>
      <w:r>
        <w:t>mechanickými</w:t>
      </w:r>
      <w:r>
        <w:rPr>
          <w:spacing w:val="22"/>
        </w:rPr>
        <w:t xml:space="preserve"> </w:t>
      </w:r>
      <w:r>
        <w:t>vlastnosťami</w:t>
      </w:r>
      <w:r>
        <w:rPr>
          <w:spacing w:val="23"/>
        </w:rPr>
        <w:t xml:space="preserve"> </w:t>
      </w:r>
      <w:r>
        <w:t>hornín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ktorých</w:t>
      </w:r>
      <w:r>
        <w:rPr>
          <w:spacing w:val="20"/>
        </w:rPr>
        <w:t xml:space="preserve"> </w:t>
      </w:r>
      <w:r>
        <w:t>budú</w:t>
      </w:r>
      <w:r>
        <w:rPr>
          <w:spacing w:val="21"/>
        </w:rPr>
        <w:t xml:space="preserve"> </w:t>
      </w:r>
      <w:r>
        <w:t>drény</w:t>
      </w:r>
      <w:r>
        <w:rPr>
          <w:spacing w:val="23"/>
        </w:rPr>
        <w:t xml:space="preserve"> </w:t>
      </w:r>
      <w:r>
        <w:t>inštalované.</w:t>
      </w:r>
    </w:p>
    <w:p w14:paraId="4C4ED24D" w14:textId="77777777" w:rsidR="007127CB" w:rsidRDefault="007127CB" w:rsidP="00DC68BC">
      <w:r>
        <w:t>Pre</w:t>
      </w:r>
      <w:r>
        <w:rPr>
          <w:spacing w:val="58"/>
        </w:rPr>
        <w:t xml:space="preserve"> </w:t>
      </w:r>
      <w:r>
        <w:t>správne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typu</w:t>
      </w:r>
      <w:r>
        <w:rPr>
          <w:spacing w:val="58"/>
        </w:rPr>
        <w:t xml:space="preserve"> </w:t>
      </w:r>
      <w:r>
        <w:t>hlavice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detailne</w:t>
      </w:r>
      <w:r>
        <w:rPr>
          <w:spacing w:val="58"/>
        </w:rPr>
        <w:t xml:space="preserve"> </w:t>
      </w:r>
      <w:r>
        <w:t>poznať</w:t>
      </w:r>
      <w:r>
        <w:rPr>
          <w:spacing w:val="58"/>
        </w:rPr>
        <w:t xml:space="preserve"> </w:t>
      </w:r>
      <w:r>
        <w:t>geologickú</w:t>
      </w:r>
      <w:r>
        <w:rPr>
          <w:spacing w:val="59"/>
        </w:rPr>
        <w:t xml:space="preserve"> </w:t>
      </w:r>
      <w:r>
        <w:t>stavbu</w:t>
      </w:r>
      <w:r>
        <w:rPr>
          <w:spacing w:val="58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a vlastnosti hornín</w:t>
      </w:r>
      <w:r>
        <w:rPr>
          <w:spacing w:val="1"/>
        </w:rPr>
        <w:t xml:space="preserve"> </w:t>
      </w:r>
      <w:r>
        <w:t>z inžiniersko-geologického prieskumu.</w:t>
      </w:r>
      <w:r>
        <w:rPr>
          <w:spacing w:val="1"/>
        </w:rPr>
        <w:t xml:space="preserve"> </w:t>
      </w:r>
      <w:r>
        <w:t>Dôležité pre</w:t>
      </w:r>
      <w:r>
        <w:rPr>
          <w:spacing w:val="1"/>
        </w:rPr>
        <w:t xml:space="preserve"> </w:t>
      </w:r>
      <w:r>
        <w:t>inštaláciu sú hlavne</w:t>
      </w:r>
      <w:r>
        <w:rPr>
          <w:spacing w:val="1"/>
        </w:rPr>
        <w:t xml:space="preserve"> </w:t>
      </w:r>
      <w:r>
        <w:t>výsledky</w:t>
      </w:r>
      <w:r>
        <w:rPr>
          <w:spacing w:val="21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statických,</w:t>
      </w:r>
      <w:r>
        <w:rPr>
          <w:spacing w:val="22"/>
        </w:rPr>
        <w:t xml:space="preserve"> </w:t>
      </w:r>
      <w:r>
        <w:t>prípadne</w:t>
      </w:r>
      <w:r>
        <w:rPr>
          <w:spacing w:val="20"/>
        </w:rPr>
        <w:t xml:space="preserve"> </w:t>
      </w:r>
      <w:r>
        <w:t>dynamických</w:t>
      </w:r>
      <w:r>
        <w:rPr>
          <w:spacing w:val="20"/>
        </w:rPr>
        <w:t xml:space="preserve"> </w:t>
      </w:r>
      <w:r>
        <w:t>penetračných</w:t>
      </w:r>
      <w:r>
        <w:rPr>
          <w:spacing w:val="23"/>
        </w:rPr>
        <w:t xml:space="preserve"> </w:t>
      </w:r>
      <w:r>
        <w:t>skúšok.</w:t>
      </w:r>
    </w:p>
    <w:p w14:paraId="06E6BC34" w14:textId="77777777" w:rsidR="007127CB" w:rsidRDefault="007127CB" w:rsidP="00DC68BC"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statickým</w:t>
      </w:r>
      <w:r>
        <w:rPr>
          <w:spacing w:val="58"/>
        </w:rPr>
        <w:t xml:space="preserve"> </w:t>
      </w:r>
      <w:r>
        <w:t>zatlačením</w:t>
      </w:r>
      <w:r>
        <w:rPr>
          <w:spacing w:val="59"/>
        </w:rPr>
        <w:t xml:space="preserve"> </w:t>
      </w:r>
      <w:r>
        <w:t>priebojníka</w:t>
      </w:r>
      <w:r>
        <w:rPr>
          <w:spacing w:val="58"/>
        </w:rPr>
        <w:t xml:space="preserve"> </w:t>
      </w:r>
      <w:r>
        <w:t>obdĺžnikového</w:t>
      </w:r>
      <w:r>
        <w:rPr>
          <w:spacing w:val="59"/>
        </w:rPr>
        <w:t xml:space="preserve"> </w:t>
      </w:r>
      <w:r>
        <w:t>tvaru.</w:t>
      </w:r>
      <w:r>
        <w:rPr>
          <w:spacing w:val="1"/>
        </w:rPr>
        <w:t xml:space="preserve"> </w:t>
      </w:r>
      <w:r>
        <w:t>Návin</w:t>
      </w:r>
      <w:r>
        <w:rPr>
          <w:spacing w:val="1"/>
        </w:rPr>
        <w:t xml:space="preserve"> </w:t>
      </w:r>
      <w:r>
        <w:t>drénu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umiestnený</w:t>
      </w:r>
      <w:r>
        <w:rPr>
          <w:spacing w:val="59"/>
        </w:rPr>
        <w:t xml:space="preserve"> </w:t>
      </w:r>
      <w:r>
        <w:t>v zásobníku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hlavici,</w:t>
      </w:r>
      <w:r>
        <w:rPr>
          <w:spacing w:val="59"/>
        </w:rPr>
        <w:t xml:space="preserve"> </w:t>
      </w:r>
      <w:r>
        <w:t>drén</w:t>
      </w:r>
      <w:r>
        <w:rPr>
          <w:spacing w:val="59"/>
        </w:rPr>
        <w:t xml:space="preserve"> </w:t>
      </w:r>
      <w:r>
        <w:t>prechádza</w:t>
      </w:r>
      <w:r>
        <w:rPr>
          <w:spacing w:val="59"/>
        </w:rPr>
        <w:t xml:space="preserve"> </w:t>
      </w:r>
      <w:r>
        <w:t>cez</w:t>
      </w:r>
      <w:r>
        <w:rPr>
          <w:spacing w:val="59"/>
        </w:rPr>
        <w:t xml:space="preserve"> </w:t>
      </w:r>
      <w:r>
        <w:t>hlavicu</w:t>
      </w:r>
      <w:r>
        <w:rPr>
          <w:spacing w:val="59"/>
        </w:rPr>
        <w:t xml:space="preserve"> </w:t>
      </w:r>
      <w:r>
        <w:t>a je</w:t>
      </w:r>
      <w:r>
        <w:rPr>
          <w:spacing w:val="1"/>
        </w:rPr>
        <w:t xml:space="preserve"> </w:t>
      </w:r>
      <w:r>
        <w:t>vyvedený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spodku</w:t>
      </w:r>
      <w:r>
        <w:rPr>
          <w:spacing w:val="1"/>
        </w:rPr>
        <w:t xml:space="preserve"> </w:t>
      </w:r>
      <w:r>
        <w:t>priebojníka,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zaistený</w:t>
      </w:r>
      <w:r>
        <w:rPr>
          <w:spacing w:val="1"/>
        </w:rPr>
        <w:t xml:space="preserve"> </w:t>
      </w:r>
      <w:r>
        <w:t>oceľovou</w:t>
      </w:r>
      <w:r>
        <w:rPr>
          <w:spacing w:val="1"/>
        </w:rPr>
        <w:t xml:space="preserve"> </w:t>
      </w:r>
      <w:r>
        <w:t>kotvou,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zatláča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podložia.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inštalácii je</w:t>
      </w:r>
      <w:r>
        <w:rPr>
          <w:spacing w:val="59"/>
        </w:rPr>
        <w:t xml:space="preserve"> </w:t>
      </w:r>
      <w:r>
        <w:t>priebojník</w:t>
      </w:r>
      <w:r>
        <w:rPr>
          <w:spacing w:val="58"/>
        </w:rPr>
        <w:t xml:space="preserve"> </w:t>
      </w:r>
      <w:r>
        <w:t>vytiahnutý,</w:t>
      </w:r>
      <w:r>
        <w:rPr>
          <w:spacing w:val="59"/>
        </w:rPr>
        <w:t xml:space="preserve"> </w:t>
      </w:r>
      <w:r>
        <w:t>drén je</w:t>
      </w:r>
      <w:r>
        <w:rPr>
          <w:spacing w:val="58"/>
        </w:rPr>
        <w:t xml:space="preserve"> </w:t>
      </w:r>
      <w:r>
        <w:t>zaistený v</w:t>
      </w:r>
      <w:r>
        <w:rPr>
          <w:spacing w:val="59"/>
        </w:rPr>
        <w:t xml:space="preserve"> </w:t>
      </w:r>
      <w:r>
        <w:t>požadovanej hĺbke kotvou</w:t>
      </w:r>
      <w:r>
        <w:rPr>
          <w:spacing w:val="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odstrihnutý</w:t>
      </w:r>
      <w:r>
        <w:rPr>
          <w:spacing w:val="41"/>
        </w:rPr>
        <w:t xml:space="preserve"> </w:t>
      </w:r>
      <w:r>
        <w:t>cca</w:t>
      </w:r>
      <w:r>
        <w:rPr>
          <w:spacing w:val="43"/>
        </w:rPr>
        <w:t xml:space="preserve"> </w:t>
      </w:r>
      <w:r>
        <w:t>0,15</w:t>
      </w:r>
      <w:r>
        <w:rPr>
          <w:spacing w:val="43"/>
        </w:rPr>
        <w:t xml:space="preserve"> </w:t>
      </w:r>
      <w:r>
        <w:t>cm</w:t>
      </w:r>
      <w:r>
        <w:rPr>
          <w:spacing w:val="45"/>
        </w:rPr>
        <w:t xml:space="preserve"> </w:t>
      </w:r>
      <w:r>
        <w:t>nad</w:t>
      </w:r>
      <w:r>
        <w:rPr>
          <w:spacing w:val="43"/>
        </w:rPr>
        <w:t xml:space="preserve"> </w:t>
      </w:r>
      <w:r>
        <w:t>upraveným</w:t>
      </w:r>
      <w:r>
        <w:rPr>
          <w:spacing w:val="46"/>
        </w:rPr>
        <w:t xml:space="preserve"> </w:t>
      </w:r>
      <w:r>
        <w:t>terénom.</w:t>
      </w:r>
      <w:r>
        <w:rPr>
          <w:spacing w:val="45"/>
        </w:rPr>
        <w:t xml:space="preserve"> </w:t>
      </w:r>
      <w:r>
        <w:t>Prečnievajúca</w:t>
      </w:r>
      <w:r>
        <w:rPr>
          <w:spacing w:val="43"/>
        </w:rPr>
        <w:t xml:space="preserve"> </w:t>
      </w:r>
      <w:r>
        <w:t>časť</w:t>
      </w:r>
      <w:r>
        <w:rPr>
          <w:spacing w:val="46"/>
        </w:rPr>
        <w:t xml:space="preserve"> </w:t>
      </w:r>
      <w:r>
        <w:t>drénu</w:t>
      </w:r>
      <w:r>
        <w:rPr>
          <w:spacing w:val="40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ohnutá</w:t>
      </w:r>
      <w:r>
        <w:rPr>
          <w:spacing w:val="1"/>
        </w:rPr>
        <w:t xml:space="preserve"> </w:t>
      </w:r>
      <w:r>
        <w:t>v smere sklonu terénu pre odvedenie vody do drenážneho systému. Pri nedostatočnej dĺžke</w:t>
      </w:r>
      <w:r>
        <w:rPr>
          <w:spacing w:val="1"/>
        </w:rPr>
        <w:t xml:space="preserve"> </w:t>
      </w:r>
      <w:r>
        <w:t>drénu,</w:t>
      </w:r>
      <w:r>
        <w:rPr>
          <w:spacing w:val="1"/>
        </w:rPr>
        <w:t xml:space="preserve"> </w:t>
      </w:r>
      <w:r>
        <w:t>ku ktorej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dôjsť</w:t>
      </w:r>
      <w:r>
        <w:rPr>
          <w:spacing w:val="58"/>
        </w:rPr>
        <w:t xml:space="preserve"> </w:t>
      </w:r>
      <w:r>
        <w:t>pri konci návinu sa drény spájajú pomocou špeciálnej</w:t>
      </w:r>
      <w:r>
        <w:rPr>
          <w:spacing w:val="58"/>
        </w:rPr>
        <w:t xml:space="preserve"> </w:t>
      </w:r>
      <w:r>
        <w:t>zošívačky</w:t>
      </w:r>
      <w:r>
        <w:rPr>
          <w:spacing w:val="1"/>
        </w:rPr>
        <w:t xml:space="preserve"> </w:t>
      </w:r>
      <w:r>
        <w:t>tak,</w:t>
      </w:r>
      <w:r>
        <w:rPr>
          <w:spacing w:val="21"/>
        </w:rPr>
        <w:t xml:space="preserve"> </w:t>
      </w:r>
      <w:r>
        <w:t>že</w:t>
      </w:r>
      <w:r>
        <w:rPr>
          <w:spacing w:val="20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jeden</w:t>
      </w:r>
      <w:r>
        <w:rPr>
          <w:spacing w:val="20"/>
        </w:rPr>
        <w:t xml:space="preserve"> </w:t>
      </w:r>
      <w:r>
        <w:t>drén</w:t>
      </w:r>
      <w:r>
        <w:rPr>
          <w:spacing w:val="21"/>
        </w:rPr>
        <w:t xml:space="preserve"> </w:t>
      </w:r>
      <w:r>
        <w:t>zasunie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druhého</w:t>
      </w:r>
      <w:r>
        <w:rPr>
          <w:spacing w:val="17"/>
        </w:rPr>
        <w:t xml:space="preserve"> </w:t>
      </w:r>
      <w:r>
        <w:t>min.</w:t>
      </w:r>
      <w:r>
        <w:rPr>
          <w:spacing w:val="19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spoj</w:t>
      </w:r>
      <w:r>
        <w:rPr>
          <w:spacing w:val="19"/>
        </w:rPr>
        <w:t xml:space="preserve"> </w:t>
      </w:r>
      <w:r>
        <w:t>sa</w:t>
      </w:r>
      <w:r>
        <w:rPr>
          <w:spacing w:val="20"/>
        </w:rPr>
        <w:t xml:space="preserve"> </w:t>
      </w:r>
      <w:r>
        <w:t>zošije.</w:t>
      </w:r>
    </w:p>
    <w:p w14:paraId="5CCEBD67" w14:textId="77777777" w:rsidR="007127CB" w:rsidRDefault="007127CB" w:rsidP="00DC68BC">
      <w:r>
        <w:t>Maximálna dovolená odchýlka inštalačných bodov drénu od stanovených bodov je 0,15 m.</w:t>
      </w:r>
      <w:r>
        <w:rPr>
          <w:spacing w:val="1"/>
        </w:rPr>
        <w:t xml:space="preserve"> </w:t>
      </w:r>
      <w:r>
        <w:t>Maximálne</w:t>
      </w:r>
      <w:r>
        <w:rPr>
          <w:spacing w:val="1"/>
        </w:rPr>
        <w:t xml:space="preserve"> </w:t>
      </w:r>
      <w:r>
        <w:t>dovolené</w:t>
      </w:r>
      <w:r>
        <w:rPr>
          <w:spacing w:val="1"/>
        </w:rPr>
        <w:t xml:space="preserve"> </w:t>
      </w:r>
      <w:r>
        <w:t>odchýlky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vertikálnom</w:t>
      </w:r>
      <w:r>
        <w:rPr>
          <w:spacing w:val="1"/>
        </w:rPr>
        <w:t xml:space="preserve"> </w:t>
      </w:r>
      <w:r>
        <w:t>smere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50:1,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nevyskytnú</w:t>
      </w:r>
      <w:r>
        <w:rPr>
          <w:spacing w:val="58"/>
        </w:rPr>
        <w:t xml:space="preserve"> </w:t>
      </w:r>
      <w:r>
        <w:t>prekážky,</w:t>
      </w:r>
      <w:r>
        <w:rPr>
          <w:spacing w:val="-56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nadzemné</w:t>
      </w:r>
      <w:r>
        <w:rPr>
          <w:spacing w:val="19"/>
        </w:rPr>
        <w:t xml:space="preserve"> </w:t>
      </w:r>
      <w:r>
        <w:t>elektrické</w:t>
      </w:r>
      <w:r>
        <w:rPr>
          <w:spacing w:val="19"/>
        </w:rPr>
        <w:t xml:space="preserve"> </w:t>
      </w:r>
      <w:r>
        <w:t>vedenie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zvyšky</w:t>
      </w:r>
      <w:r>
        <w:rPr>
          <w:spacing w:val="14"/>
        </w:rPr>
        <w:t xml:space="preserve"> </w:t>
      </w:r>
      <w:r>
        <w:t>základov.</w:t>
      </w:r>
    </w:p>
    <w:p w14:paraId="02450033" w14:textId="77777777" w:rsidR="007127CB" w:rsidRDefault="007127CB" w:rsidP="00DC68BC">
      <w:r>
        <w:t>Na</w:t>
      </w:r>
      <w:r>
        <w:rPr>
          <w:spacing w:val="1"/>
        </w:rPr>
        <w:t xml:space="preserve"> </w:t>
      </w:r>
      <w:r>
        <w:t>miestach,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 následkom</w:t>
      </w:r>
      <w:r>
        <w:rPr>
          <w:spacing w:val="1"/>
        </w:rPr>
        <w:t xml:space="preserve"> </w:t>
      </w:r>
      <w:r>
        <w:t>prekážok</w:t>
      </w:r>
      <w:r>
        <w:rPr>
          <w:spacing w:val="1"/>
        </w:rPr>
        <w:t xml:space="preserve"> </w:t>
      </w:r>
      <w:r>
        <w:t>inštalovať</w:t>
      </w:r>
      <w:r>
        <w:rPr>
          <w:spacing w:val="1"/>
        </w:rPr>
        <w:t xml:space="preserve"> </w:t>
      </w:r>
      <w:r>
        <w:t>drén,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ďalší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inštalovaný</w:t>
      </w:r>
      <w:r>
        <w:rPr>
          <w:spacing w:val="16"/>
        </w:rPr>
        <w:t xml:space="preserve"> </w:t>
      </w:r>
      <w:r>
        <w:t>vo</w:t>
      </w:r>
      <w:r>
        <w:rPr>
          <w:spacing w:val="18"/>
        </w:rPr>
        <w:t xml:space="preserve"> </w:t>
      </w:r>
      <w:r>
        <w:t>vzdialenosti</w:t>
      </w:r>
      <w:r>
        <w:rPr>
          <w:spacing w:val="14"/>
        </w:rPr>
        <w:t xml:space="preserve"> </w:t>
      </w:r>
      <w:r>
        <w:t>menšej</w:t>
      </w:r>
      <w:r>
        <w:rPr>
          <w:spacing w:val="19"/>
        </w:rPr>
        <w:t xml:space="preserve"> </w:t>
      </w:r>
      <w:r>
        <w:t>ako</w:t>
      </w:r>
      <w:r>
        <w:rPr>
          <w:spacing w:val="15"/>
        </w:rPr>
        <w:t xml:space="preserve"> </w:t>
      </w:r>
      <w:r>
        <w:t>0,15</w:t>
      </w:r>
      <w:r>
        <w:rPr>
          <w:spacing w:val="15"/>
        </w:rPr>
        <w:t xml:space="preserve"> </w:t>
      </w:r>
      <w:r>
        <w:t>m.</w:t>
      </w:r>
    </w:p>
    <w:p w14:paraId="2C254798" w14:textId="77777777" w:rsidR="007127CB" w:rsidRDefault="007127CB" w:rsidP="00DC68BC">
      <w:r>
        <w:t>Podložie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vybudované</w:t>
      </w:r>
      <w:r>
        <w:rPr>
          <w:spacing w:val="59"/>
        </w:rPr>
        <w:t xml:space="preserve"> </w:t>
      </w:r>
      <w:r>
        <w:t>bezpečné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povrchových,</w:t>
      </w:r>
      <w:r>
        <w:rPr>
          <w:spacing w:val="59"/>
        </w:rPr>
        <w:t xml:space="preserve"> </w:t>
      </w:r>
      <w:r>
        <w:t>zrážkových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konštrukciu.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odvodnenia</w:t>
      </w:r>
      <w:r>
        <w:rPr>
          <w:spacing w:val="1"/>
        </w:rPr>
        <w:t xml:space="preserve"> </w:t>
      </w:r>
      <w:r>
        <w:t>rieši</w:t>
      </w:r>
      <w:r>
        <w:rPr>
          <w:spacing w:val="58"/>
        </w:rPr>
        <w:t xml:space="preserve"> </w:t>
      </w:r>
      <w:r>
        <w:t>dokumentácia.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výskytu</w:t>
      </w:r>
      <w:r>
        <w:rPr>
          <w:spacing w:val="1"/>
        </w:rPr>
        <w:t xml:space="preserve"> </w:t>
      </w:r>
      <w:r>
        <w:t>neočakávaných</w:t>
      </w:r>
      <w:r>
        <w:rPr>
          <w:spacing w:val="1"/>
        </w:rPr>
        <w:t xml:space="preserve"> </w:t>
      </w:r>
      <w:r>
        <w:t>vyvieraní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navrhne</w:t>
      </w:r>
      <w:r>
        <w:rPr>
          <w:spacing w:val="59"/>
        </w:rPr>
        <w:t xml:space="preserve"> </w:t>
      </w:r>
      <w:r>
        <w:t>riešenie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objednávateľovi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zaistiť</w:t>
      </w:r>
      <w:r>
        <w:rPr>
          <w:spacing w:val="1"/>
        </w:rPr>
        <w:t xml:space="preserve"> </w:t>
      </w:r>
      <w:r>
        <w:t>provizórne</w:t>
      </w:r>
      <w:r>
        <w:rPr>
          <w:spacing w:val="14"/>
        </w:rPr>
        <w:t xml:space="preserve"> </w:t>
      </w:r>
      <w:r>
        <w:t>odvodnenie</w:t>
      </w:r>
      <w:r>
        <w:rPr>
          <w:spacing w:val="14"/>
        </w:rPr>
        <w:t xml:space="preserve"> </w:t>
      </w:r>
      <w:r>
        <w:t>staveniska.</w:t>
      </w:r>
    </w:p>
    <w:p w14:paraId="2D386C5C" w14:textId="77777777" w:rsidR="007127CB" w:rsidRDefault="007127CB" w:rsidP="00DC68BC">
      <w:r>
        <w:t>Ak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nepredpisuje</w:t>
      </w:r>
      <w:r>
        <w:rPr>
          <w:spacing w:val="59"/>
        </w:rPr>
        <w:t xml:space="preserve"> </w:t>
      </w:r>
      <w:r>
        <w:t>dokumentácia,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popísaný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technologickom postupe vypracovanom dodávateľom drénov a</w:t>
      </w:r>
      <w:r>
        <w:rPr>
          <w:spacing w:val="1"/>
        </w:rPr>
        <w:t xml:space="preserve"> </w:t>
      </w:r>
      <w:r>
        <w:t>odsúhlasený zhotoviteľom a</w:t>
      </w:r>
      <w:r>
        <w:rPr>
          <w:spacing w:val="1"/>
        </w:rPr>
        <w:t xml:space="preserve"> </w:t>
      </w:r>
      <w:r>
        <w:t>objednávateľom.</w:t>
      </w:r>
    </w:p>
    <w:p w14:paraId="68A1E39B" w14:textId="77777777" w:rsidR="007127CB" w:rsidRDefault="007127CB" w:rsidP="00D065B8">
      <w:pPr>
        <w:pStyle w:val="Odsekzoznamu"/>
        <w:widowControl w:val="0"/>
        <w:numPr>
          <w:ilvl w:val="3"/>
          <w:numId w:val="17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</w:pPr>
      <w:r>
        <w:t>Klimatické</w:t>
      </w:r>
      <w:r>
        <w:rPr>
          <w:spacing w:val="59"/>
        </w:rPr>
        <w:t xml:space="preserve"> </w:t>
      </w:r>
      <w:r>
        <w:t>obmedzenia</w:t>
      </w:r>
    </w:p>
    <w:p w14:paraId="25A59783" w14:textId="77777777" w:rsidR="007127CB" w:rsidRDefault="007127CB" w:rsidP="00DC68BC">
      <w:r>
        <w:t>Na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prefabrikovaných</w:t>
      </w:r>
      <w:r>
        <w:rPr>
          <w:spacing w:val="1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výnimočné</w:t>
      </w:r>
      <w:r>
        <w:rPr>
          <w:spacing w:val="1"/>
        </w:rPr>
        <w:t xml:space="preserve"> </w:t>
      </w:r>
      <w:r>
        <w:t>klimatické</w:t>
      </w:r>
      <w:r>
        <w:rPr>
          <w:spacing w:val="1"/>
        </w:rPr>
        <w:t xml:space="preserve"> </w:t>
      </w:r>
      <w:r>
        <w:t>obmedzenia,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pripravená</w:t>
      </w:r>
      <w:r>
        <w:rPr>
          <w:spacing w:val="1"/>
        </w:rPr>
        <w:t xml:space="preserve"> </w:t>
      </w:r>
      <w:r>
        <w:t>pracovná</w:t>
      </w:r>
      <w:r>
        <w:rPr>
          <w:spacing w:val="1"/>
        </w:rPr>
        <w:t xml:space="preserve"> </w:t>
      </w:r>
      <w:r>
        <w:t>plošina.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úpravu</w:t>
      </w:r>
      <w:r>
        <w:rPr>
          <w:spacing w:val="1"/>
        </w:rPr>
        <w:t xml:space="preserve"> </w:t>
      </w:r>
      <w:r>
        <w:t>a ochranu</w:t>
      </w:r>
      <w:r>
        <w:rPr>
          <w:spacing w:val="1"/>
        </w:rPr>
        <w:t xml:space="preserve"> </w:t>
      </w:r>
      <w:r>
        <w:t>základovej</w:t>
      </w:r>
      <w:r>
        <w:rPr>
          <w:spacing w:val="1"/>
        </w:rPr>
        <w:t xml:space="preserve"> </w:t>
      </w:r>
      <w:r>
        <w:t>škáry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vzťahujú</w:t>
      </w:r>
      <w:r>
        <w:rPr>
          <w:spacing w:val="1"/>
        </w:rPr>
        <w:t xml:space="preserve"> </w:t>
      </w:r>
      <w:r>
        <w:t>príslušné</w:t>
      </w:r>
      <w:r>
        <w:rPr>
          <w:spacing w:val="59"/>
        </w:rPr>
        <w:t xml:space="preserve"> </w:t>
      </w:r>
      <w:r>
        <w:t>články</w:t>
      </w:r>
      <w:r>
        <w:rPr>
          <w:spacing w:val="59"/>
        </w:rPr>
        <w:t xml:space="preserve"> </w:t>
      </w:r>
      <w:r w:rsidRPr="00410CF5">
        <w:t>časti 2</w:t>
      </w:r>
      <w:r w:rsidRPr="00410CF5">
        <w:rPr>
          <w:spacing w:val="59"/>
        </w:rPr>
        <w:t xml:space="preserve"> </w:t>
      </w:r>
      <w:r w:rsidRPr="00410CF5">
        <w:t>TKP</w:t>
      </w:r>
      <w:r>
        <w:t>.</w:t>
      </w:r>
      <w:r>
        <w:rPr>
          <w:spacing w:val="59"/>
        </w:rPr>
        <w:t xml:space="preserve"> </w:t>
      </w:r>
      <w:r>
        <w:t>Prevádzková</w:t>
      </w:r>
      <w:r>
        <w:rPr>
          <w:spacing w:val="59"/>
        </w:rPr>
        <w:t xml:space="preserve"> </w:t>
      </w:r>
      <w:r>
        <w:t>teplota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inštaláciu</w:t>
      </w:r>
      <w:r>
        <w:rPr>
          <w:spacing w:val="17"/>
        </w:rPr>
        <w:t xml:space="preserve"> </w:t>
      </w:r>
      <w:r>
        <w:t>drénov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rozsahu</w:t>
      </w:r>
      <w:r>
        <w:rPr>
          <w:spacing w:val="15"/>
        </w:rPr>
        <w:t xml:space="preserve"> </w:t>
      </w:r>
      <w:r>
        <w:t>-5</w:t>
      </w:r>
      <w:r>
        <w:rPr>
          <w:spacing w:val="15"/>
        </w:rPr>
        <w:t xml:space="preserve"> </w:t>
      </w:r>
      <w:r>
        <w:t>°C</w:t>
      </w:r>
      <w:r>
        <w:rPr>
          <w:spacing w:val="15"/>
        </w:rPr>
        <w:t xml:space="preserve"> </w:t>
      </w:r>
      <w:r>
        <w:t>až</w:t>
      </w:r>
      <w:r>
        <w:rPr>
          <w:spacing w:val="15"/>
        </w:rPr>
        <w:t xml:space="preserve"> </w:t>
      </w:r>
      <w:r>
        <w:t>+40</w:t>
      </w:r>
      <w:r>
        <w:rPr>
          <w:spacing w:val="15"/>
        </w:rPr>
        <w:t xml:space="preserve"> </w:t>
      </w:r>
      <w:r>
        <w:t>°C.</w:t>
      </w:r>
    </w:p>
    <w:p w14:paraId="5CB24D23" w14:textId="77777777" w:rsidR="007127CB" w:rsidRDefault="007127CB" w:rsidP="00DC68BC">
      <w:pPr>
        <w:rPr>
          <w:b/>
        </w:rPr>
      </w:pPr>
      <w:r>
        <w:rPr>
          <w:b/>
        </w:rPr>
        <w:t>Slnečné</w:t>
      </w:r>
      <w:r>
        <w:rPr>
          <w:b/>
          <w:spacing w:val="45"/>
        </w:rPr>
        <w:t xml:space="preserve"> </w:t>
      </w:r>
      <w:r>
        <w:rPr>
          <w:b/>
        </w:rPr>
        <w:t>žiarenie</w:t>
      </w:r>
    </w:p>
    <w:p w14:paraId="3F461BAB" w14:textId="77777777" w:rsidR="007127CB" w:rsidRDefault="007127CB" w:rsidP="00DC68BC"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dodávané</w:t>
      </w:r>
      <w:r>
        <w:rPr>
          <w:spacing w:val="59"/>
        </w:rPr>
        <w:t xml:space="preserve"> </w:t>
      </w:r>
      <w:r>
        <w:t>v obaloch,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odolávajú</w:t>
      </w:r>
      <w:r>
        <w:rPr>
          <w:spacing w:val="1"/>
        </w:rPr>
        <w:t xml:space="preserve"> </w:t>
      </w:r>
      <w:r>
        <w:t>dlhodobému</w:t>
      </w:r>
      <w:r>
        <w:rPr>
          <w:spacing w:val="1"/>
        </w:rPr>
        <w:t xml:space="preserve"> </w:t>
      </w:r>
      <w:r>
        <w:t>pôsobeniu</w:t>
      </w:r>
      <w:r>
        <w:rPr>
          <w:spacing w:val="1"/>
        </w:rPr>
        <w:t xml:space="preserve"> </w:t>
      </w:r>
      <w:r>
        <w:t>slnečného</w:t>
      </w:r>
      <w:r>
        <w:rPr>
          <w:spacing w:val="58"/>
        </w:rPr>
        <w:t xml:space="preserve"> </w:t>
      </w:r>
      <w:r>
        <w:t>žiarenia</w:t>
      </w:r>
      <w:r>
        <w:rPr>
          <w:spacing w:val="58"/>
        </w:rPr>
        <w:t xml:space="preserve"> </w:t>
      </w:r>
      <w:r>
        <w:t>(UV</w:t>
      </w:r>
      <w:r>
        <w:rPr>
          <w:spacing w:val="59"/>
        </w:rPr>
        <w:t xml:space="preserve"> </w:t>
      </w:r>
      <w:r>
        <w:t>lúčov).</w:t>
      </w:r>
      <w:r>
        <w:rPr>
          <w:spacing w:val="58"/>
        </w:rPr>
        <w:t xml:space="preserve"> </w:t>
      </w:r>
      <w:r>
        <w:t>Samotné</w:t>
      </w:r>
      <w:r>
        <w:rPr>
          <w:spacing w:val="59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nemajú</w:t>
      </w:r>
      <w:r>
        <w:rPr>
          <w:spacing w:val="59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pred UV žiarením. Pri manipulácii a inštalácii drény nie sú dlhodobo vystavené slnečnému</w:t>
      </w:r>
      <w:r>
        <w:rPr>
          <w:spacing w:val="1"/>
        </w:rPr>
        <w:t xml:space="preserve"> </w:t>
      </w:r>
      <w:r>
        <w:t>žiareniu.</w:t>
      </w:r>
    </w:p>
    <w:p w14:paraId="7FA054CC" w14:textId="77777777" w:rsidR="007127CB" w:rsidRDefault="007127CB" w:rsidP="00DC68BC">
      <w:pPr>
        <w:rPr>
          <w:b/>
        </w:rPr>
      </w:pPr>
      <w:r>
        <w:rPr>
          <w:b/>
        </w:rPr>
        <w:t>Dážď</w:t>
      </w:r>
    </w:p>
    <w:p w14:paraId="44E2029B" w14:textId="77777777" w:rsidR="007127CB" w:rsidRDefault="007127CB" w:rsidP="00DC68BC"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inštalovať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za</w:t>
      </w:r>
      <w:r>
        <w:rPr>
          <w:spacing w:val="58"/>
        </w:rPr>
        <w:t xml:space="preserve"> </w:t>
      </w:r>
      <w:r>
        <w:t>daždivého</w:t>
      </w:r>
      <w:r>
        <w:rPr>
          <w:spacing w:val="59"/>
        </w:rPr>
        <w:t xml:space="preserve"> </w:t>
      </w:r>
      <w:r>
        <w:t>počasia,</w:t>
      </w:r>
      <w:r>
        <w:rPr>
          <w:spacing w:val="1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neovplyvňuje</w:t>
      </w:r>
      <w:r>
        <w:rPr>
          <w:spacing w:val="15"/>
        </w:rPr>
        <w:t xml:space="preserve"> </w:t>
      </w:r>
      <w:r>
        <w:t>funkčnosť</w:t>
      </w:r>
      <w:r>
        <w:rPr>
          <w:spacing w:val="16"/>
        </w:rPr>
        <w:t xml:space="preserve"> </w:t>
      </w:r>
      <w:r>
        <w:t>drénov.</w:t>
      </w:r>
    </w:p>
    <w:p w14:paraId="2D8ACEC0" w14:textId="77777777"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412A5871" w14:textId="77777777" w:rsidR="007127CB" w:rsidRDefault="007127CB" w:rsidP="007127CB">
      <w:pPr>
        <w:pStyle w:val="Zkladntext"/>
        <w:spacing w:before="1"/>
        <w:rPr>
          <w:sz w:val="15"/>
        </w:rPr>
      </w:pPr>
    </w:p>
    <w:p w14:paraId="108FC5D7" w14:textId="77777777" w:rsidR="007127CB" w:rsidRDefault="007127CB" w:rsidP="00DC68BC">
      <w:pPr>
        <w:spacing w:before="93"/>
        <w:rPr>
          <w:b/>
        </w:rPr>
      </w:pPr>
      <w:r>
        <w:rPr>
          <w:b/>
        </w:rPr>
        <w:t>Mráz</w:t>
      </w:r>
      <w:r>
        <w:rPr>
          <w:b/>
          <w:spacing w:val="21"/>
        </w:rPr>
        <w:t xml:space="preserve"> </w:t>
      </w:r>
      <w:r>
        <w:rPr>
          <w:b/>
        </w:rPr>
        <w:t>a</w:t>
      </w:r>
      <w:r>
        <w:rPr>
          <w:b/>
          <w:spacing w:val="25"/>
        </w:rPr>
        <w:t xml:space="preserve"> </w:t>
      </w:r>
      <w:r>
        <w:rPr>
          <w:b/>
        </w:rPr>
        <w:t>sneh</w:t>
      </w:r>
    </w:p>
    <w:p w14:paraId="76A573F6" w14:textId="77777777" w:rsidR="007127CB" w:rsidRDefault="007127CB" w:rsidP="00DC68BC">
      <w:r>
        <w:t>Nízke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w w:val="115"/>
        </w:rPr>
        <w:t>–5</w:t>
      </w:r>
      <w:r>
        <w:rPr>
          <w:spacing w:val="1"/>
          <w:w w:val="115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neovplyvňujú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drénov.</w:t>
      </w:r>
      <w:r>
        <w:rPr>
          <w:spacing w:val="58"/>
        </w:rPr>
        <w:t xml:space="preserve"> </w:t>
      </w:r>
      <w:r>
        <w:t>Inštalácia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realizovať</w:t>
      </w:r>
      <w:r>
        <w:rPr>
          <w:spacing w:val="21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pri</w:t>
      </w:r>
      <w:r>
        <w:rPr>
          <w:spacing w:val="16"/>
        </w:rPr>
        <w:t xml:space="preserve"> </w:t>
      </w:r>
      <w:r>
        <w:t>snežení,</w:t>
      </w:r>
      <w:r>
        <w:rPr>
          <w:spacing w:val="22"/>
        </w:rPr>
        <w:t xml:space="preserve"> </w:t>
      </w:r>
      <w:r>
        <w:t>ak</w:t>
      </w:r>
      <w:r>
        <w:rPr>
          <w:spacing w:val="20"/>
        </w:rPr>
        <w:t xml:space="preserve"> </w:t>
      </w:r>
      <w:r>
        <w:t>nevznikajú</w:t>
      </w:r>
      <w:r>
        <w:rPr>
          <w:spacing w:val="18"/>
        </w:rPr>
        <w:t xml:space="preserve"> </w:t>
      </w:r>
      <w:r>
        <w:t>problémy</w:t>
      </w:r>
      <w:r>
        <w:rPr>
          <w:spacing w:val="18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dopravou.</w:t>
      </w:r>
    </w:p>
    <w:p w14:paraId="445EA0AC" w14:textId="77777777" w:rsidR="007127CB" w:rsidRDefault="007127CB" w:rsidP="00D065B8">
      <w:pPr>
        <w:pStyle w:val="Odsekzoznamu"/>
        <w:widowControl w:val="0"/>
        <w:numPr>
          <w:ilvl w:val="3"/>
          <w:numId w:val="17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</w:pPr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4"/>
        </w:rPr>
        <w:t xml:space="preserve"> </w:t>
      </w:r>
      <w:r>
        <w:t>prostredia</w:t>
      </w:r>
    </w:p>
    <w:p w14:paraId="7D46CD82" w14:textId="77777777" w:rsidR="007127CB" w:rsidRDefault="007127CB" w:rsidP="00DC68BC">
      <w:r>
        <w:t xml:space="preserve">Požiadavky na ochranu životného prostredia sú uvedené v </w:t>
      </w:r>
      <w:r w:rsidRPr="00410CF5">
        <w:t>časti 0, 2 a časti 30</w:t>
      </w:r>
      <w:r>
        <w:t xml:space="preserve"> TKP.</w:t>
      </w:r>
      <w:r>
        <w:rPr>
          <w:spacing w:val="1"/>
        </w:rPr>
        <w:t xml:space="preserve"> </w:t>
      </w:r>
      <w:r>
        <w:t>Geosyntetický</w:t>
      </w:r>
      <w:r>
        <w:rPr>
          <w:spacing w:val="21"/>
        </w:rPr>
        <w:t xml:space="preserve"> </w:t>
      </w:r>
      <w:r>
        <w:t>materiál</w:t>
      </w:r>
      <w:r>
        <w:rPr>
          <w:spacing w:val="22"/>
        </w:rPr>
        <w:t xml:space="preserve"> </w:t>
      </w:r>
      <w:r>
        <w:t>nesmie</w:t>
      </w:r>
      <w:r>
        <w:rPr>
          <w:spacing w:val="24"/>
        </w:rPr>
        <w:t xml:space="preserve"> </w:t>
      </w:r>
      <w:r>
        <w:t>mať</w:t>
      </w:r>
      <w:r>
        <w:rPr>
          <w:spacing w:val="26"/>
        </w:rPr>
        <w:t xml:space="preserve"> </w:t>
      </w:r>
      <w:r>
        <w:t>škodlivý</w:t>
      </w:r>
      <w:r>
        <w:rPr>
          <w:spacing w:val="27"/>
        </w:rPr>
        <w:t xml:space="preserve"> </w:t>
      </w:r>
      <w:r>
        <w:t>vplyv</w:t>
      </w:r>
      <w:r>
        <w:rPr>
          <w:spacing w:val="2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životné</w:t>
      </w:r>
      <w:r>
        <w:rPr>
          <w:spacing w:val="27"/>
        </w:rPr>
        <w:t xml:space="preserve"> </w:t>
      </w:r>
      <w:r>
        <w:t>prostredie.</w:t>
      </w:r>
    </w:p>
    <w:p w14:paraId="2046EB11" w14:textId="77777777" w:rsidR="007127CB" w:rsidRDefault="007127CB" w:rsidP="00DC68BC">
      <w:r>
        <w:t>Počas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nedochádza</w:t>
      </w:r>
      <w:r>
        <w:rPr>
          <w:spacing w:val="1"/>
        </w:rPr>
        <w:t xml:space="preserve"> </w:t>
      </w:r>
      <w:r>
        <w:t>k činnosti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ktorej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bolo</w:t>
      </w:r>
      <w:r>
        <w:rPr>
          <w:spacing w:val="59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ohrozené</w:t>
      </w:r>
      <w:r>
        <w:rPr>
          <w:spacing w:val="1"/>
        </w:rPr>
        <w:t xml:space="preserve"> </w:t>
      </w:r>
      <w:r>
        <w:t>životné</w:t>
      </w:r>
      <w:r>
        <w:rPr>
          <w:spacing w:val="1"/>
        </w:rPr>
        <w:t xml:space="preserve"> </w:t>
      </w:r>
      <w:r>
        <w:t>prostredie.</w:t>
      </w:r>
      <w:r>
        <w:rPr>
          <w:spacing w:val="1"/>
        </w:rPr>
        <w:t xml:space="preserve"> </w:t>
      </w:r>
      <w:r>
        <w:t>Keďže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 inštaláciu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ťažkej</w:t>
      </w:r>
      <w:r>
        <w:rPr>
          <w:spacing w:val="1"/>
        </w:rPr>
        <w:t xml:space="preserve"> </w:t>
      </w:r>
      <w:r>
        <w:t>mechanizácie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zaručený</w:t>
      </w:r>
      <w:r>
        <w:rPr>
          <w:spacing w:val="1"/>
        </w:rPr>
        <w:t xml:space="preserve"> </w:t>
      </w:r>
      <w:r>
        <w:t>dobrý</w:t>
      </w:r>
      <w:r>
        <w:rPr>
          <w:spacing w:val="1"/>
        </w:rPr>
        <w:t xml:space="preserve"> </w:t>
      </w:r>
      <w:r>
        <w:t>stav</w:t>
      </w:r>
      <w:r>
        <w:rPr>
          <w:spacing w:val="1"/>
        </w:rPr>
        <w:t xml:space="preserve"> </w:t>
      </w:r>
      <w:r>
        <w:t>nosiča,</w:t>
      </w:r>
      <w:r>
        <w:rPr>
          <w:spacing w:val="1"/>
        </w:rPr>
        <w:t xml:space="preserve"> </w:t>
      </w:r>
      <w:r>
        <w:t>a to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platnou</w:t>
      </w:r>
      <w:r>
        <w:rPr>
          <w:spacing w:val="1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kontrolou.</w:t>
      </w:r>
      <w:r>
        <w:rPr>
          <w:spacing w:val="1"/>
        </w:rPr>
        <w:t xml:space="preserve"> </w:t>
      </w:r>
      <w:r>
        <w:t>Odpady</w:t>
      </w:r>
      <w:r>
        <w:rPr>
          <w:spacing w:val="1"/>
        </w:rPr>
        <w:t xml:space="preserve"> </w:t>
      </w:r>
      <w:r>
        <w:t>vznikajúce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inštalácii</w:t>
      </w:r>
      <w:r>
        <w:rPr>
          <w:spacing w:val="59"/>
        </w:rPr>
        <w:t xml:space="preserve"> </w:t>
      </w:r>
      <w:r>
        <w:t>(plastové</w:t>
      </w:r>
      <w:r>
        <w:rPr>
          <w:spacing w:val="59"/>
        </w:rPr>
        <w:t xml:space="preserve"> </w:t>
      </w:r>
      <w:r>
        <w:t>obaly</w:t>
      </w:r>
      <w:r>
        <w:rPr>
          <w:spacing w:val="59"/>
        </w:rPr>
        <w:t xml:space="preserve"> </w:t>
      </w:r>
      <w:r>
        <w:t>drénov)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zozbierané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príslušných</w:t>
      </w:r>
      <w:r>
        <w:rPr>
          <w:spacing w:val="29"/>
        </w:rPr>
        <w:t xml:space="preserve"> </w:t>
      </w:r>
      <w:r>
        <w:t>nádob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znehodnotené</w:t>
      </w:r>
      <w:r>
        <w:rPr>
          <w:spacing w:val="29"/>
        </w:rPr>
        <w:t xml:space="preserve"> </w:t>
      </w:r>
      <w:r>
        <w:t>spôsobom</w:t>
      </w:r>
      <w:r>
        <w:rPr>
          <w:spacing w:val="27"/>
        </w:rPr>
        <w:t xml:space="preserve"> </w:t>
      </w:r>
      <w:r>
        <w:t>zodpovedajúcim</w:t>
      </w:r>
      <w:r>
        <w:rPr>
          <w:spacing w:val="28"/>
        </w:rPr>
        <w:t xml:space="preserve"> </w:t>
      </w:r>
      <w:r>
        <w:t>druhu</w:t>
      </w:r>
      <w:r>
        <w:rPr>
          <w:spacing w:val="26"/>
        </w:rPr>
        <w:t xml:space="preserve"> </w:t>
      </w:r>
      <w:r>
        <w:t>materiálu.</w:t>
      </w:r>
    </w:p>
    <w:p w14:paraId="5BB4A1F2" w14:textId="77777777" w:rsidR="007127CB" w:rsidRDefault="007127CB" w:rsidP="00DC68BC">
      <w:pPr>
        <w:pStyle w:val="Nadpis3"/>
      </w:pPr>
      <w:bookmarkStart w:id="171" w:name="_TOC_250065"/>
      <w:bookmarkStart w:id="172" w:name="_Toc178188250"/>
      <w:r>
        <w:t>Skúšanie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preberanie</w:t>
      </w:r>
      <w:r>
        <w:rPr>
          <w:spacing w:val="40"/>
        </w:rPr>
        <w:t xml:space="preserve"> </w:t>
      </w:r>
      <w:bookmarkEnd w:id="171"/>
      <w:r>
        <w:t>prác</w:t>
      </w:r>
      <w:bookmarkEnd w:id="172"/>
    </w:p>
    <w:p w14:paraId="3BB5B8A6" w14:textId="77777777" w:rsidR="007127CB" w:rsidRDefault="007127CB" w:rsidP="007127CB">
      <w:pPr>
        <w:pStyle w:val="Zkladntext"/>
        <w:spacing w:before="3"/>
        <w:rPr>
          <w:b/>
          <w:sz w:val="21"/>
        </w:rPr>
      </w:pPr>
    </w:p>
    <w:p w14:paraId="45799C2F" w14:textId="77777777" w:rsidR="007127CB" w:rsidRDefault="007127CB" w:rsidP="00D065B8">
      <w:pPr>
        <w:pStyle w:val="Odsekzoznamu"/>
        <w:widowControl w:val="0"/>
        <w:numPr>
          <w:ilvl w:val="3"/>
          <w:numId w:val="16"/>
        </w:numPr>
        <w:tabs>
          <w:tab w:val="left" w:pos="2446"/>
          <w:tab w:val="left" w:pos="2447"/>
        </w:tabs>
        <w:autoSpaceDE w:val="0"/>
        <w:autoSpaceDN w:val="0"/>
        <w:spacing w:after="0"/>
        <w:ind w:hanging="1703"/>
        <w:contextualSpacing w:val="0"/>
      </w:pPr>
      <w:r>
        <w:t>Preukazné</w:t>
      </w:r>
      <w:r>
        <w:rPr>
          <w:spacing w:val="49"/>
        </w:rPr>
        <w:t xml:space="preserve"> </w:t>
      </w:r>
      <w:r>
        <w:t>skúšky</w:t>
      </w:r>
    </w:p>
    <w:p w14:paraId="15B074A3" w14:textId="77777777" w:rsidR="00DC68BC" w:rsidRDefault="00DC68BC" w:rsidP="00DC68BC">
      <w:pPr>
        <w:pStyle w:val="Odsekzoznamu"/>
        <w:widowControl w:val="0"/>
        <w:tabs>
          <w:tab w:val="left" w:pos="2446"/>
          <w:tab w:val="left" w:pos="2447"/>
        </w:tabs>
        <w:autoSpaceDE w:val="0"/>
        <w:autoSpaceDN w:val="0"/>
        <w:spacing w:after="0"/>
        <w:ind w:left="2446"/>
        <w:contextualSpacing w:val="0"/>
      </w:pPr>
    </w:p>
    <w:p w14:paraId="656995C8" w14:textId="77777777" w:rsidR="007127CB" w:rsidRDefault="007127CB" w:rsidP="00DC68BC">
      <w:r>
        <w:t>Preukazné</w:t>
      </w:r>
      <w:r>
        <w:rPr>
          <w:spacing w:val="54"/>
        </w:rPr>
        <w:t xml:space="preserve"> </w:t>
      </w:r>
      <w:r>
        <w:t>skúšky</w:t>
      </w:r>
      <w:r>
        <w:rPr>
          <w:spacing w:val="50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vykonávať</w:t>
      </w:r>
      <w:r>
        <w:rPr>
          <w:spacing w:val="60"/>
        </w:rPr>
        <w:t xml:space="preserve"> </w:t>
      </w:r>
      <w:r>
        <w:t>laboratórium</w:t>
      </w:r>
      <w:r>
        <w:rPr>
          <w:spacing w:val="56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54"/>
        </w:rPr>
        <w:t xml:space="preserve"> </w:t>
      </w:r>
      <w:r>
        <w:t>spôsobilosťou.</w:t>
      </w:r>
    </w:p>
    <w:p w14:paraId="1EA40A47" w14:textId="77777777" w:rsidR="007127CB" w:rsidRDefault="007127CB" w:rsidP="00DC68BC">
      <w:r>
        <w:t>Pred</w:t>
      </w:r>
      <w:r>
        <w:rPr>
          <w:spacing w:val="43"/>
        </w:rPr>
        <w:t xml:space="preserve"> </w:t>
      </w:r>
      <w:r>
        <w:t>zahájením</w:t>
      </w:r>
      <w:r>
        <w:rPr>
          <w:spacing w:val="41"/>
        </w:rPr>
        <w:t xml:space="preserve"> </w:t>
      </w:r>
      <w:r>
        <w:t>prác</w:t>
      </w:r>
      <w:r>
        <w:rPr>
          <w:spacing w:val="41"/>
        </w:rPr>
        <w:t xml:space="preserve"> </w:t>
      </w:r>
      <w:r>
        <w:t>predloží</w:t>
      </w:r>
      <w:r>
        <w:rPr>
          <w:spacing w:val="43"/>
        </w:rPr>
        <w:t xml:space="preserve"> </w:t>
      </w:r>
      <w:r>
        <w:t>zhotoviteľ</w:t>
      </w:r>
      <w:r>
        <w:rPr>
          <w:spacing w:val="41"/>
        </w:rPr>
        <w:t xml:space="preserve"> </w:t>
      </w:r>
      <w:r>
        <w:t>objednávateľovi</w:t>
      </w:r>
      <w:r>
        <w:rPr>
          <w:spacing w:val="38"/>
        </w:rPr>
        <w:t xml:space="preserve"> </w:t>
      </w:r>
      <w:r>
        <w:t>údaje</w:t>
      </w:r>
      <w:r>
        <w:rPr>
          <w:spacing w:val="40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druhu</w:t>
      </w:r>
      <w:r>
        <w:rPr>
          <w:spacing w:val="44"/>
        </w:rPr>
        <w:t xml:space="preserve"> </w:t>
      </w:r>
      <w:r>
        <w:t>výrobku</w:t>
      </w:r>
      <w:r>
        <w:rPr>
          <w:spacing w:val="40"/>
        </w:rPr>
        <w:t xml:space="preserve"> </w:t>
      </w:r>
      <w:r>
        <w:t>spolu</w:t>
      </w:r>
      <w:r>
        <w:rPr>
          <w:spacing w:val="39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CZ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výsledkami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drénov.</w:t>
      </w:r>
      <w:r>
        <w:rPr>
          <w:spacing w:val="1"/>
        </w:rPr>
        <w:t xml:space="preserve"> </w:t>
      </w:r>
      <w:r>
        <w:t>Prehľad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Protokol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preukaznej</w:t>
      </w:r>
      <w:r>
        <w:rPr>
          <w:spacing w:val="25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priebežnej</w:t>
      </w:r>
      <w:r>
        <w:rPr>
          <w:spacing w:val="25"/>
        </w:rPr>
        <w:t xml:space="preserve"> </w:t>
      </w:r>
      <w:r>
        <w:t>skúške</w:t>
      </w:r>
      <w:r>
        <w:rPr>
          <w:spacing w:val="21"/>
        </w:rPr>
        <w:t xml:space="preserve"> </w:t>
      </w:r>
      <w:r>
        <w:t>nesmie</w:t>
      </w:r>
      <w:r>
        <w:rPr>
          <w:spacing w:val="21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starší</w:t>
      </w:r>
      <w:r>
        <w:rPr>
          <w:spacing w:val="23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rok.</w:t>
      </w:r>
    </w:p>
    <w:p w14:paraId="162AF97F" w14:textId="69A91385" w:rsidR="007127CB" w:rsidRDefault="007127CB" w:rsidP="00DC68BC">
      <w:r>
        <w:t>Drény</w:t>
      </w:r>
      <w:r>
        <w:rPr>
          <w:spacing w:val="74"/>
        </w:rPr>
        <w:t xml:space="preserve"> </w:t>
      </w:r>
      <w:r>
        <w:t>dodávané</w:t>
      </w:r>
      <w:r>
        <w:rPr>
          <w:spacing w:val="76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stavbu</w:t>
      </w:r>
      <w:r>
        <w:rPr>
          <w:spacing w:val="76"/>
        </w:rPr>
        <w:t xml:space="preserve"> </w:t>
      </w:r>
      <w:r>
        <w:t>sa</w:t>
      </w:r>
      <w:r>
        <w:rPr>
          <w:spacing w:val="77"/>
        </w:rPr>
        <w:t xml:space="preserve"> </w:t>
      </w:r>
      <w:r>
        <w:t>označujú</w:t>
      </w:r>
      <w:r>
        <w:rPr>
          <w:spacing w:val="77"/>
        </w:rPr>
        <w:t xml:space="preserve"> </w:t>
      </w:r>
      <w:r>
        <w:t>čitateľným</w:t>
      </w:r>
      <w:r>
        <w:rPr>
          <w:spacing w:val="7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vodovzdorným</w:t>
      </w:r>
      <w:r>
        <w:rPr>
          <w:spacing w:val="78"/>
        </w:rPr>
        <w:t xml:space="preserve"> </w:t>
      </w:r>
      <w:r>
        <w:t>spôsobom</w:t>
      </w:r>
      <w:r>
        <w:rPr>
          <w:spacing w:val="77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 ISO</w:t>
      </w:r>
      <w:r>
        <w:rPr>
          <w:spacing w:val="1"/>
        </w:rPr>
        <w:t xml:space="preserve"> </w:t>
      </w:r>
      <w:r>
        <w:t>10320:2019.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 sa nedajú</w:t>
      </w:r>
      <w:r>
        <w:rPr>
          <w:spacing w:val="59"/>
        </w:rPr>
        <w:t xml:space="preserve"> </w:t>
      </w:r>
      <w:r>
        <w:t>jednoznačne</w:t>
      </w:r>
      <w:r>
        <w:rPr>
          <w:spacing w:val="58"/>
        </w:rPr>
        <w:t xml:space="preserve"> </w:t>
      </w:r>
      <w:r>
        <w:t>identifikovať</w:t>
      </w:r>
      <w:r>
        <w:rPr>
          <w:spacing w:val="59"/>
        </w:rPr>
        <w:t xml:space="preserve"> </w:t>
      </w:r>
      <w:r>
        <w:t>a ktoré</w:t>
      </w:r>
      <w:r>
        <w:rPr>
          <w:spacing w:val="58"/>
        </w:rPr>
        <w:t xml:space="preserve"> </w:t>
      </w:r>
      <w:r>
        <w:t>nie</w:t>
      </w:r>
      <w:r w:rsidR="00D065B8">
        <w:t xml:space="preserve"> </w:t>
      </w:r>
      <w:r>
        <w:rPr>
          <w:spacing w:val="-56"/>
        </w:rPr>
        <w:t xml:space="preserve"> </w:t>
      </w:r>
      <w:r>
        <w:t>sú</w:t>
      </w:r>
      <w:r>
        <w:rPr>
          <w:spacing w:val="22"/>
        </w:rPr>
        <w:t xml:space="preserve"> </w:t>
      </w:r>
      <w:r>
        <w:t>označené,</w:t>
      </w:r>
      <w:r>
        <w:rPr>
          <w:spacing w:val="27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nesmú</w:t>
      </w:r>
      <w:r>
        <w:rPr>
          <w:spacing w:val="25"/>
        </w:rPr>
        <w:t xml:space="preserve"> </w:t>
      </w:r>
      <w:r>
        <w:t>zabudovať.</w:t>
      </w:r>
      <w:r>
        <w:rPr>
          <w:spacing w:val="25"/>
        </w:rPr>
        <w:t xml:space="preserve"> </w:t>
      </w:r>
      <w:r>
        <w:t>Preukazné</w:t>
      </w:r>
      <w:r>
        <w:rPr>
          <w:spacing w:val="22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drénov</w:t>
      </w:r>
      <w:r>
        <w:rPr>
          <w:spacing w:val="23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tabuľke</w:t>
      </w:r>
      <w:r>
        <w:rPr>
          <w:spacing w:val="23"/>
        </w:rPr>
        <w:t xml:space="preserve"> </w:t>
      </w:r>
      <w:r>
        <w:t>č.</w:t>
      </w:r>
      <w:r>
        <w:rPr>
          <w:spacing w:val="24"/>
        </w:rPr>
        <w:t xml:space="preserve"> </w:t>
      </w:r>
      <w:r>
        <w:t>1.</w:t>
      </w:r>
    </w:p>
    <w:p w14:paraId="09B23D5B" w14:textId="77777777" w:rsidR="007127CB" w:rsidRDefault="007127CB" w:rsidP="007127CB">
      <w:pPr>
        <w:pStyle w:val="Zkladntext"/>
        <w:spacing w:before="124"/>
        <w:ind w:left="1618"/>
      </w:pPr>
      <w:r>
        <w:t>Tabuľka</w:t>
      </w:r>
      <w:r>
        <w:rPr>
          <w:spacing w:val="36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Preukazné</w:t>
      </w:r>
      <w:r>
        <w:rPr>
          <w:spacing w:val="40"/>
        </w:rPr>
        <w:t xml:space="preserve"> </w:t>
      </w:r>
      <w:r>
        <w:t>skúšky</w:t>
      </w:r>
      <w:r>
        <w:rPr>
          <w:spacing w:val="34"/>
        </w:rPr>
        <w:t xml:space="preserve"> </w:t>
      </w:r>
      <w:r>
        <w:t>drénov</w:t>
      </w:r>
    </w:p>
    <w:p w14:paraId="15E872B9" w14:textId="77777777" w:rsidR="007127CB" w:rsidRDefault="007127CB" w:rsidP="007127CB">
      <w:pPr>
        <w:pStyle w:val="Zkladntext"/>
        <w:spacing w:before="8"/>
        <w:rPr>
          <w:sz w:val="10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0"/>
        <w:gridCol w:w="4678"/>
      </w:tblGrid>
      <w:tr w:rsidR="007127CB" w:rsidRPr="00DC68BC" w14:paraId="3D4C2E9A" w14:textId="77777777" w:rsidTr="00E46487">
        <w:trPr>
          <w:trHeight w:val="373"/>
        </w:trPr>
        <w:tc>
          <w:tcPr>
            <w:tcW w:w="4150" w:type="dxa"/>
          </w:tcPr>
          <w:p w14:paraId="1185F28F" w14:textId="77777777" w:rsidR="007127CB" w:rsidRPr="00DC68BC" w:rsidRDefault="007127CB" w:rsidP="00E46487">
            <w:pPr>
              <w:pStyle w:val="TableParagraph"/>
              <w:ind w:left="50" w:right="46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Charakteristika,</w:t>
            </w:r>
            <w:r w:rsidRPr="00DC68BC">
              <w:rPr>
                <w:spacing w:val="68"/>
                <w:lang w:val="sk-SK"/>
              </w:rPr>
              <w:t xml:space="preserve"> </w:t>
            </w:r>
            <w:r w:rsidRPr="00DC68BC">
              <w:rPr>
                <w:lang w:val="sk-SK"/>
              </w:rPr>
              <w:t>skúška</w:t>
            </w:r>
          </w:p>
        </w:tc>
        <w:tc>
          <w:tcPr>
            <w:tcW w:w="4678" w:type="dxa"/>
          </w:tcPr>
          <w:p w14:paraId="5AB71923" w14:textId="77777777" w:rsidR="007127CB" w:rsidRPr="00DC68BC" w:rsidRDefault="007127CB" w:rsidP="00E46487">
            <w:pPr>
              <w:pStyle w:val="TableParagraph"/>
              <w:ind w:left="164" w:right="170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Metodika</w:t>
            </w:r>
          </w:p>
        </w:tc>
      </w:tr>
      <w:tr w:rsidR="007127CB" w:rsidRPr="00DC68BC" w14:paraId="6E777236" w14:textId="77777777" w:rsidTr="00E46487">
        <w:trPr>
          <w:trHeight w:val="371"/>
        </w:trPr>
        <w:tc>
          <w:tcPr>
            <w:tcW w:w="4150" w:type="dxa"/>
          </w:tcPr>
          <w:p w14:paraId="2EA4B073" w14:textId="77777777" w:rsidR="007127CB" w:rsidRPr="00DC68BC" w:rsidRDefault="007127CB" w:rsidP="00E46487">
            <w:pPr>
              <w:pStyle w:val="TableParagraph"/>
              <w:ind w:left="50" w:right="46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Prietoková</w:t>
            </w:r>
            <w:r w:rsidRPr="00DC68BC">
              <w:rPr>
                <w:spacing w:val="37"/>
                <w:lang w:val="sk-SK"/>
              </w:rPr>
              <w:t xml:space="preserve"> </w:t>
            </w:r>
            <w:r w:rsidRPr="00DC68BC">
              <w:rPr>
                <w:lang w:val="sk-SK"/>
              </w:rPr>
              <w:t>kapacita</w:t>
            </w:r>
            <w:r w:rsidRPr="00DC68BC">
              <w:rPr>
                <w:spacing w:val="38"/>
                <w:lang w:val="sk-SK"/>
              </w:rPr>
              <w:t xml:space="preserve"> </w:t>
            </w:r>
            <w:r w:rsidRPr="00DC68BC">
              <w:rPr>
                <w:lang w:val="sk-SK"/>
              </w:rPr>
              <w:t>pri</w:t>
            </w:r>
            <w:r w:rsidRPr="00DC68BC">
              <w:rPr>
                <w:spacing w:val="36"/>
                <w:lang w:val="sk-SK"/>
              </w:rPr>
              <w:t xml:space="preserve"> </w:t>
            </w:r>
            <w:r w:rsidRPr="00DC68BC">
              <w:rPr>
                <w:lang w:val="sk-SK"/>
              </w:rPr>
              <w:t>300</w:t>
            </w:r>
            <w:r w:rsidRPr="00DC68BC">
              <w:rPr>
                <w:spacing w:val="38"/>
                <w:lang w:val="sk-SK"/>
              </w:rPr>
              <w:t xml:space="preserve"> </w:t>
            </w:r>
            <w:r w:rsidRPr="00DC68BC">
              <w:rPr>
                <w:lang w:val="sk-SK"/>
              </w:rPr>
              <w:t>kPa</w:t>
            </w:r>
          </w:p>
        </w:tc>
        <w:tc>
          <w:tcPr>
            <w:tcW w:w="4678" w:type="dxa"/>
          </w:tcPr>
          <w:p w14:paraId="7F11F1D5" w14:textId="77777777" w:rsidR="007127CB" w:rsidRPr="00DC68BC" w:rsidRDefault="007127CB" w:rsidP="00E46487">
            <w:pPr>
              <w:pStyle w:val="TableParagraph"/>
              <w:ind w:left="163" w:right="170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BRL</w:t>
            </w:r>
            <w:r w:rsidRPr="00DC68BC">
              <w:rPr>
                <w:spacing w:val="24"/>
                <w:lang w:val="sk-SK"/>
              </w:rPr>
              <w:t xml:space="preserve"> </w:t>
            </w:r>
            <w:r w:rsidRPr="00DC68BC">
              <w:rPr>
                <w:lang w:val="sk-SK"/>
              </w:rPr>
              <w:t>1120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:</w:t>
            </w:r>
            <w:r w:rsidRPr="00DC68BC">
              <w:rPr>
                <w:spacing w:val="26"/>
                <w:lang w:val="sk-SK"/>
              </w:rPr>
              <w:t xml:space="preserve"> </w:t>
            </w:r>
            <w:r w:rsidRPr="00DC68BC">
              <w:rPr>
                <w:lang w:val="sk-SK"/>
              </w:rPr>
              <w:t>1997</w:t>
            </w:r>
          </w:p>
        </w:tc>
      </w:tr>
      <w:tr w:rsidR="007127CB" w:rsidRPr="00DC68BC" w14:paraId="77BF1100" w14:textId="77777777" w:rsidTr="00E46487">
        <w:trPr>
          <w:trHeight w:val="313"/>
        </w:trPr>
        <w:tc>
          <w:tcPr>
            <w:tcW w:w="4150" w:type="dxa"/>
            <w:tcBorders>
              <w:bottom w:val="nil"/>
            </w:tcBorders>
          </w:tcPr>
          <w:p w14:paraId="776568F1" w14:textId="77777777" w:rsidR="007127CB" w:rsidRPr="00DC68BC" w:rsidRDefault="007127CB" w:rsidP="00E46487">
            <w:pPr>
              <w:pStyle w:val="TableParagraph"/>
              <w:ind w:left="50" w:right="46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Hrúbka</w:t>
            </w:r>
            <w:r w:rsidRPr="00DC68BC">
              <w:rPr>
                <w:spacing w:val="55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geokompozitu</w:t>
            </w:r>
          </w:p>
        </w:tc>
        <w:tc>
          <w:tcPr>
            <w:tcW w:w="4678" w:type="dxa"/>
            <w:tcBorders>
              <w:bottom w:val="nil"/>
            </w:tcBorders>
          </w:tcPr>
          <w:p w14:paraId="0877D1FA" w14:textId="77777777" w:rsidR="007127CB" w:rsidRPr="00DC68BC" w:rsidRDefault="007127CB" w:rsidP="00E46487">
            <w:pPr>
              <w:pStyle w:val="TableParagraph"/>
              <w:ind w:left="164" w:right="170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9863-1,</w:t>
            </w:r>
            <w:r w:rsidRPr="00DC68BC">
              <w:rPr>
                <w:spacing w:val="32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29"/>
                <w:lang w:val="sk-SK"/>
              </w:rPr>
              <w:t xml:space="preserve"> </w:t>
            </w:r>
            <w:r w:rsidRPr="00DC68BC">
              <w:rPr>
                <w:lang w:val="sk-SK"/>
              </w:rPr>
              <w:t>9073-2</w:t>
            </w:r>
          </w:p>
        </w:tc>
      </w:tr>
      <w:tr w:rsidR="007127CB" w:rsidRPr="00DC68BC" w14:paraId="25BB7EDF" w14:textId="77777777" w:rsidTr="00E4648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77FC1B24" w14:textId="77777777" w:rsidR="007127CB" w:rsidRPr="00DC68BC" w:rsidRDefault="007127CB" w:rsidP="00E46487">
            <w:pPr>
              <w:pStyle w:val="TableParagraph"/>
              <w:spacing w:before="59"/>
              <w:ind w:left="50" w:right="48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Pevnosť</w:t>
            </w:r>
            <w:r w:rsidRPr="00DC68BC">
              <w:rPr>
                <w:spacing w:val="61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geokompozitu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DAA34E2" w14:textId="77777777" w:rsidR="007127CB" w:rsidRPr="00DC68BC" w:rsidRDefault="007127CB" w:rsidP="00E46487">
            <w:pPr>
              <w:pStyle w:val="TableParagraph"/>
              <w:spacing w:before="59"/>
              <w:ind w:left="164" w:right="167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10319,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 9073-3</w:t>
            </w:r>
          </w:p>
        </w:tc>
      </w:tr>
      <w:tr w:rsidR="007127CB" w:rsidRPr="00DC68BC" w14:paraId="78A500A1" w14:textId="77777777" w:rsidTr="00E4648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24FEF067" w14:textId="77777777" w:rsidR="007127CB" w:rsidRPr="00DC68BC" w:rsidRDefault="007127CB" w:rsidP="00E46487">
            <w:pPr>
              <w:pStyle w:val="TableParagraph"/>
              <w:spacing w:before="61"/>
              <w:ind w:left="50" w:right="48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Pevnosť</w:t>
            </w:r>
            <w:r w:rsidRPr="00DC68BC">
              <w:rPr>
                <w:spacing w:val="59"/>
                <w:lang w:val="sk-SK"/>
              </w:rPr>
              <w:t xml:space="preserve"> </w:t>
            </w:r>
            <w:r w:rsidRPr="00DC68BC">
              <w:rPr>
                <w:lang w:val="sk-SK"/>
              </w:rPr>
              <w:t>netkaná</w:t>
            </w:r>
            <w:r w:rsidRPr="00DC68BC">
              <w:rPr>
                <w:spacing w:val="56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geotextília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63596C84" w14:textId="77777777" w:rsidR="007127CB" w:rsidRPr="00DC68BC" w:rsidRDefault="007127CB" w:rsidP="00E46487">
            <w:pPr>
              <w:pStyle w:val="TableParagraph"/>
              <w:spacing w:before="61"/>
              <w:ind w:left="164" w:right="167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10319,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 9073-3</w:t>
            </w:r>
          </w:p>
        </w:tc>
      </w:tr>
      <w:tr w:rsidR="007127CB" w:rsidRPr="00DC68BC" w14:paraId="4E9DB6CC" w14:textId="77777777" w:rsidTr="00E4648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6D162A47" w14:textId="77777777" w:rsidR="007127CB" w:rsidRPr="00DC68BC" w:rsidRDefault="007127CB" w:rsidP="00E46487">
            <w:pPr>
              <w:pStyle w:val="TableParagraph"/>
              <w:spacing w:before="59"/>
              <w:ind w:left="49" w:right="49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Ťažnosť</w:t>
            </w:r>
            <w:r w:rsidRPr="00DC68BC">
              <w:rPr>
                <w:spacing w:val="59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geokompozit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0660E77F" w14:textId="77777777" w:rsidR="007127CB" w:rsidRPr="00DC68BC" w:rsidRDefault="007127CB" w:rsidP="00E46487">
            <w:pPr>
              <w:pStyle w:val="TableParagraph"/>
              <w:spacing w:before="59"/>
              <w:ind w:left="164" w:right="167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10319,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 9073-3</w:t>
            </w:r>
          </w:p>
        </w:tc>
      </w:tr>
      <w:tr w:rsidR="007127CB" w:rsidRPr="00DC68BC" w14:paraId="0136D078" w14:textId="77777777" w:rsidTr="00E46487">
        <w:trPr>
          <w:trHeight w:val="431"/>
        </w:trPr>
        <w:tc>
          <w:tcPr>
            <w:tcW w:w="4150" w:type="dxa"/>
            <w:tcBorders>
              <w:top w:val="nil"/>
            </w:tcBorders>
          </w:tcPr>
          <w:p w14:paraId="137A8AC7" w14:textId="77777777" w:rsidR="007127CB" w:rsidRPr="00DC68BC" w:rsidRDefault="007127CB" w:rsidP="00E46487">
            <w:pPr>
              <w:pStyle w:val="TableParagraph"/>
              <w:spacing w:before="61"/>
              <w:ind w:left="50" w:right="46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Ťažnosť</w:t>
            </w:r>
            <w:r w:rsidRPr="00DC68BC">
              <w:rPr>
                <w:spacing w:val="59"/>
                <w:lang w:val="sk-SK"/>
              </w:rPr>
              <w:t xml:space="preserve"> </w:t>
            </w:r>
            <w:r w:rsidRPr="00DC68BC">
              <w:rPr>
                <w:lang w:val="sk-SK"/>
              </w:rPr>
              <w:t>netkaná</w:t>
            </w:r>
            <w:r w:rsidRPr="00DC68BC">
              <w:rPr>
                <w:spacing w:val="56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geotextília</w:t>
            </w:r>
          </w:p>
        </w:tc>
        <w:tc>
          <w:tcPr>
            <w:tcW w:w="4678" w:type="dxa"/>
            <w:tcBorders>
              <w:top w:val="nil"/>
            </w:tcBorders>
          </w:tcPr>
          <w:p w14:paraId="5F2A9F86" w14:textId="77777777" w:rsidR="007127CB" w:rsidRPr="00DC68BC" w:rsidRDefault="007127CB" w:rsidP="00E46487">
            <w:pPr>
              <w:pStyle w:val="TableParagraph"/>
              <w:spacing w:before="61"/>
              <w:ind w:left="164" w:right="167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10319,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 9073-3</w:t>
            </w:r>
          </w:p>
        </w:tc>
      </w:tr>
    </w:tbl>
    <w:p w14:paraId="56E5E5B1" w14:textId="77777777" w:rsidR="00DC68BC" w:rsidRDefault="00DC68BC" w:rsidP="00DC68BC">
      <w:pPr>
        <w:pStyle w:val="Odsekzoznamu"/>
        <w:widowControl w:val="0"/>
        <w:tabs>
          <w:tab w:val="left" w:pos="2446"/>
          <w:tab w:val="left" w:pos="2447"/>
        </w:tabs>
        <w:autoSpaceDE w:val="0"/>
        <w:autoSpaceDN w:val="0"/>
        <w:spacing w:before="121" w:after="0"/>
        <w:ind w:left="2446"/>
        <w:contextualSpacing w:val="0"/>
      </w:pPr>
    </w:p>
    <w:p w14:paraId="2EE83794" w14:textId="2D775ADF" w:rsidR="007127CB" w:rsidRDefault="007127CB" w:rsidP="00D065B8">
      <w:pPr>
        <w:pStyle w:val="Odsekzoznamu"/>
        <w:widowControl w:val="0"/>
        <w:numPr>
          <w:ilvl w:val="3"/>
          <w:numId w:val="16"/>
        </w:numPr>
        <w:tabs>
          <w:tab w:val="left" w:pos="2446"/>
          <w:tab w:val="left" w:pos="2447"/>
        </w:tabs>
        <w:autoSpaceDE w:val="0"/>
        <w:autoSpaceDN w:val="0"/>
        <w:spacing w:before="121" w:after="0"/>
        <w:ind w:hanging="1703"/>
        <w:contextualSpacing w:val="0"/>
      </w:pPr>
      <w:r>
        <w:t>Odber</w:t>
      </w:r>
      <w:r>
        <w:rPr>
          <w:spacing w:val="42"/>
        </w:rPr>
        <w:t xml:space="preserve"> </w:t>
      </w:r>
      <w:r>
        <w:t>vzoriek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kontrolné</w:t>
      </w:r>
      <w:r>
        <w:rPr>
          <w:spacing w:val="36"/>
        </w:rPr>
        <w:t xml:space="preserve"> </w:t>
      </w:r>
      <w:r>
        <w:t>skúšky</w:t>
      </w:r>
    </w:p>
    <w:p w14:paraId="37AD99FF" w14:textId="77777777" w:rsidR="00DC68BC" w:rsidRDefault="00DC68BC" w:rsidP="00DC68BC">
      <w:pPr>
        <w:pStyle w:val="Odsekzoznamu"/>
        <w:widowControl w:val="0"/>
        <w:tabs>
          <w:tab w:val="left" w:pos="2446"/>
          <w:tab w:val="left" w:pos="2447"/>
        </w:tabs>
        <w:autoSpaceDE w:val="0"/>
        <w:autoSpaceDN w:val="0"/>
        <w:spacing w:before="121" w:after="0"/>
        <w:ind w:left="2446"/>
        <w:contextualSpacing w:val="0"/>
      </w:pPr>
    </w:p>
    <w:p w14:paraId="1DA8F426" w14:textId="77777777" w:rsidR="007127CB" w:rsidRDefault="007127CB" w:rsidP="00DC68BC">
      <w:r>
        <w:t>Odbery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drénov na</w:t>
      </w:r>
      <w:r>
        <w:rPr>
          <w:spacing w:val="1"/>
        </w:rPr>
        <w:t xml:space="preserve"> </w:t>
      </w:r>
      <w:r>
        <w:t>odporúčané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 sa</w:t>
      </w:r>
      <w:r>
        <w:rPr>
          <w:spacing w:val="1"/>
        </w:rPr>
        <w:t xml:space="preserve"> </w:t>
      </w:r>
      <w:r>
        <w:t>riadia</w:t>
      </w:r>
      <w:r>
        <w:rPr>
          <w:spacing w:val="1"/>
        </w:rPr>
        <w:t xml:space="preserve"> </w:t>
      </w:r>
      <w:r>
        <w:t>zásadami</w:t>
      </w:r>
      <w:r>
        <w:rPr>
          <w:spacing w:val="58"/>
        </w:rPr>
        <w:t xml:space="preserve"> </w:t>
      </w:r>
      <w:r>
        <w:t>v STN</w:t>
      </w:r>
      <w:r>
        <w:rPr>
          <w:spacing w:val="58"/>
        </w:rPr>
        <w:t xml:space="preserve"> </w:t>
      </w:r>
      <w:r>
        <w:t>EN ISO</w:t>
      </w:r>
      <w:r>
        <w:rPr>
          <w:spacing w:val="-56"/>
        </w:rPr>
        <w:t xml:space="preserve"> </w:t>
      </w:r>
      <w:r>
        <w:t>9862</w:t>
      </w:r>
      <w:r>
        <w:rPr>
          <w:spacing w:val="14"/>
        </w:rPr>
        <w:t xml:space="preserve"> </w:t>
      </w:r>
      <w:r>
        <w:t>a</w:t>
      </w:r>
      <w:r>
        <w:rPr>
          <w:spacing w:val="75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týchto</w:t>
      </w:r>
      <w:r>
        <w:rPr>
          <w:spacing w:val="71"/>
        </w:rPr>
        <w:t xml:space="preserve"> </w:t>
      </w:r>
      <w:r>
        <w:t>ZTKP.</w:t>
      </w:r>
      <w:r>
        <w:rPr>
          <w:spacing w:val="74"/>
        </w:rPr>
        <w:t xml:space="preserve"> </w:t>
      </w:r>
      <w:r>
        <w:t>Každý</w:t>
      </w:r>
      <w:r>
        <w:rPr>
          <w:spacing w:val="69"/>
        </w:rPr>
        <w:t xml:space="preserve"> </w:t>
      </w:r>
      <w:r>
        <w:t>súbor</w:t>
      </w:r>
      <w:r>
        <w:rPr>
          <w:spacing w:val="73"/>
        </w:rPr>
        <w:t xml:space="preserve"> </w:t>
      </w:r>
      <w:r>
        <w:t>kontrolných</w:t>
      </w:r>
      <w:r>
        <w:rPr>
          <w:spacing w:val="72"/>
        </w:rPr>
        <w:t xml:space="preserve"> </w:t>
      </w:r>
      <w:r>
        <w:t>skúšok</w:t>
      </w:r>
      <w:r>
        <w:rPr>
          <w:spacing w:val="75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vykoná</w:t>
      </w:r>
      <w:r>
        <w:rPr>
          <w:spacing w:val="71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vzorke</w:t>
      </w:r>
      <w:r>
        <w:rPr>
          <w:spacing w:val="72"/>
        </w:rPr>
        <w:t xml:space="preserve"> </w:t>
      </w:r>
      <w:r>
        <w:t>odobratej</w:t>
      </w:r>
      <w:r>
        <w:rPr>
          <w:spacing w:val="-57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jedného</w:t>
      </w:r>
      <w:r>
        <w:rPr>
          <w:spacing w:val="94"/>
        </w:rPr>
        <w:t xml:space="preserve"> </w:t>
      </w:r>
      <w:r>
        <w:t>balu.</w:t>
      </w:r>
      <w:r>
        <w:rPr>
          <w:spacing w:val="95"/>
        </w:rPr>
        <w:t xml:space="preserve"> </w:t>
      </w:r>
      <w:r>
        <w:t>Kontrolné</w:t>
      </w:r>
      <w:r>
        <w:rPr>
          <w:spacing w:val="94"/>
        </w:rPr>
        <w:t xml:space="preserve"> </w:t>
      </w:r>
      <w:r>
        <w:t>skúšky</w:t>
      </w:r>
      <w:r>
        <w:rPr>
          <w:spacing w:val="91"/>
        </w:rPr>
        <w:t xml:space="preserve"> </w:t>
      </w:r>
      <w:r>
        <w:t>sa</w:t>
      </w:r>
      <w:r>
        <w:rPr>
          <w:spacing w:val="94"/>
        </w:rPr>
        <w:t xml:space="preserve"> </w:t>
      </w:r>
      <w:r>
        <w:t>vykonávajú</w:t>
      </w:r>
      <w:r>
        <w:rPr>
          <w:spacing w:val="94"/>
        </w:rPr>
        <w:t xml:space="preserve"> </w:t>
      </w:r>
      <w:r>
        <w:t>podľa</w:t>
      </w:r>
      <w:r>
        <w:rPr>
          <w:spacing w:val="94"/>
        </w:rPr>
        <w:t xml:space="preserve"> </w:t>
      </w:r>
      <w:r>
        <w:t>noriem</w:t>
      </w:r>
      <w:r>
        <w:rPr>
          <w:spacing w:val="96"/>
        </w:rPr>
        <w:t xml:space="preserve"> </w:t>
      </w:r>
      <w:r>
        <w:t>a</w:t>
      </w:r>
      <w:r>
        <w:rPr>
          <w:spacing w:val="94"/>
        </w:rPr>
        <w:t xml:space="preserve"> </w:t>
      </w:r>
      <w:r>
        <w:t>predpisov</w:t>
      </w:r>
      <w:r>
        <w:rPr>
          <w:spacing w:val="91"/>
        </w:rPr>
        <w:t xml:space="preserve"> </w:t>
      </w:r>
      <w:r>
        <w:t>uvedených</w:t>
      </w:r>
      <w:r>
        <w:rPr>
          <w:spacing w:val="-56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 1.</w:t>
      </w:r>
      <w:r>
        <w:rPr>
          <w:spacing w:val="1"/>
        </w:rPr>
        <w:t xml:space="preserve"> </w:t>
      </w:r>
      <w:r>
        <w:t>Odporúčaný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uvádza</w:t>
      </w:r>
      <w:r>
        <w:rPr>
          <w:spacing w:val="58"/>
        </w:rPr>
        <w:t xml:space="preserve"> </w:t>
      </w:r>
      <w:r>
        <w:t>tabuľka</w:t>
      </w:r>
      <w:r>
        <w:rPr>
          <w:spacing w:val="59"/>
        </w:rPr>
        <w:t xml:space="preserve"> </w:t>
      </w:r>
      <w:r>
        <w:t>č. 2.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hodnoty</w:t>
      </w:r>
      <w:r>
        <w:rPr>
          <w:spacing w:val="15"/>
        </w:rPr>
        <w:t xml:space="preserve"> </w:t>
      </w:r>
      <w:r>
        <w:t>sú</w:t>
      </w:r>
      <w:r>
        <w:rPr>
          <w:spacing w:val="14"/>
        </w:rPr>
        <w:t xml:space="preserve"> </w:t>
      </w:r>
      <w:r>
        <w:t>stanovené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dokumentácii.</w:t>
      </w:r>
    </w:p>
    <w:p w14:paraId="75AB0A70" w14:textId="77777777" w:rsidR="007127CB" w:rsidRDefault="007127CB" w:rsidP="007127CB">
      <w:pPr>
        <w:pStyle w:val="Zkladntext"/>
        <w:spacing w:before="128"/>
        <w:ind w:left="1618"/>
      </w:pPr>
      <w:r>
        <w:t>Tabuľka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Odporúčané</w:t>
      </w:r>
      <w:r>
        <w:rPr>
          <w:spacing w:val="39"/>
        </w:rPr>
        <w:t xml:space="preserve"> </w:t>
      </w:r>
      <w:r>
        <w:t>kontrolné</w:t>
      </w:r>
      <w:r>
        <w:rPr>
          <w:spacing w:val="39"/>
        </w:rPr>
        <w:t xml:space="preserve"> </w:t>
      </w:r>
      <w:r>
        <w:t>skúšky</w:t>
      </w:r>
      <w:r>
        <w:rPr>
          <w:spacing w:val="37"/>
        </w:rPr>
        <w:t xml:space="preserve"> </w:t>
      </w:r>
      <w:r>
        <w:t>drénov</w:t>
      </w:r>
    </w:p>
    <w:p w14:paraId="3DBC6ED3" w14:textId="77777777" w:rsidR="007127CB" w:rsidRDefault="007127CB" w:rsidP="007127CB">
      <w:pPr>
        <w:pStyle w:val="Zkladntext"/>
        <w:spacing w:before="8"/>
        <w:rPr>
          <w:sz w:val="10"/>
        </w:rPr>
      </w:pPr>
    </w:p>
    <w:tbl>
      <w:tblPr>
        <w:tblStyle w:val="TableNormal"/>
        <w:tblW w:w="0" w:type="auto"/>
        <w:tblInd w:w="6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3"/>
        <w:gridCol w:w="3684"/>
      </w:tblGrid>
      <w:tr w:rsidR="007127CB" w:rsidRPr="00DC68BC" w14:paraId="2C9319A6" w14:textId="77777777" w:rsidTr="00E46487">
        <w:trPr>
          <w:trHeight w:val="373"/>
        </w:trPr>
        <w:tc>
          <w:tcPr>
            <w:tcW w:w="4723" w:type="dxa"/>
            <w:tcBorders>
              <w:bottom w:val="single" w:sz="4" w:space="0" w:color="000000"/>
              <w:right w:val="single" w:sz="4" w:space="0" w:color="000000"/>
            </w:tcBorders>
          </w:tcPr>
          <w:p w14:paraId="00F467C1" w14:textId="77777777" w:rsidR="007127CB" w:rsidRPr="00DC68BC" w:rsidRDefault="007127CB" w:rsidP="00E46487">
            <w:pPr>
              <w:pStyle w:val="TableParagraph"/>
              <w:spacing w:before="60"/>
              <w:ind w:left="721" w:right="709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Charakteristika</w:t>
            </w: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</w:tcBorders>
          </w:tcPr>
          <w:p w14:paraId="3B3CF516" w14:textId="77777777" w:rsidR="007127CB" w:rsidRPr="00DC68BC" w:rsidRDefault="007127CB" w:rsidP="00E46487">
            <w:pPr>
              <w:pStyle w:val="TableParagraph"/>
              <w:spacing w:before="0"/>
              <w:ind w:left="504" w:right="495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Odporúčaný</w:t>
            </w:r>
            <w:r w:rsidRPr="00DC68BC">
              <w:rPr>
                <w:spacing w:val="50"/>
                <w:lang w:val="sk-SK"/>
              </w:rPr>
              <w:t xml:space="preserve"> </w:t>
            </w:r>
            <w:r w:rsidRPr="00DC68BC">
              <w:rPr>
                <w:lang w:val="sk-SK"/>
              </w:rPr>
              <w:t>počet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meraní</w:t>
            </w:r>
          </w:p>
        </w:tc>
      </w:tr>
      <w:tr w:rsidR="007127CB" w:rsidRPr="00DC68BC" w14:paraId="4C908B58" w14:textId="77777777" w:rsidTr="00E46487">
        <w:trPr>
          <w:trHeight w:val="371"/>
        </w:trPr>
        <w:tc>
          <w:tcPr>
            <w:tcW w:w="4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AD47" w14:textId="77777777" w:rsidR="007127CB" w:rsidRPr="00DC68BC" w:rsidRDefault="007127CB" w:rsidP="00E46487">
            <w:pPr>
              <w:pStyle w:val="TableParagraph"/>
              <w:spacing w:before="61"/>
              <w:ind w:left="721" w:right="709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lastRenderedPageBreak/>
              <w:t>Prietoková</w:t>
            </w:r>
            <w:r w:rsidRPr="00DC68BC">
              <w:rPr>
                <w:spacing w:val="37"/>
                <w:lang w:val="sk-SK"/>
              </w:rPr>
              <w:t xml:space="preserve"> </w:t>
            </w:r>
            <w:r w:rsidRPr="00DC68BC">
              <w:rPr>
                <w:lang w:val="sk-SK"/>
              </w:rPr>
              <w:t>kapacita</w:t>
            </w:r>
            <w:r w:rsidRPr="00DC68BC">
              <w:rPr>
                <w:spacing w:val="38"/>
                <w:lang w:val="sk-SK"/>
              </w:rPr>
              <w:t xml:space="preserve"> </w:t>
            </w:r>
            <w:r w:rsidRPr="00DC68BC">
              <w:rPr>
                <w:lang w:val="sk-SK"/>
              </w:rPr>
              <w:t>pri</w:t>
            </w:r>
            <w:r w:rsidRPr="00DC68BC">
              <w:rPr>
                <w:spacing w:val="36"/>
                <w:lang w:val="sk-SK"/>
              </w:rPr>
              <w:t xml:space="preserve"> </w:t>
            </w:r>
            <w:r w:rsidRPr="00DC68BC">
              <w:rPr>
                <w:lang w:val="sk-SK"/>
              </w:rPr>
              <w:t>300</w:t>
            </w:r>
            <w:r w:rsidRPr="00DC68BC">
              <w:rPr>
                <w:spacing w:val="38"/>
                <w:lang w:val="sk-SK"/>
              </w:rPr>
              <w:t xml:space="preserve"> </w:t>
            </w:r>
            <w:r w:rsidRPr="00DC68BC">
              <w:rPr>
                <w:lang w:val="sk-SK"/>
              </w:rPr>
              <w:t>kPa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34A91" w14:textId="77777777" w:rsidR="007127CB" w:rsidRPr="00DC68BC" w:rsidRDefault="007127CB" w:rsidP="00E46487">
            <w:pPr>
              <w:pStyle w:val="TableParagraph"/>
              <w:ind w:left="5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5</w:t>
            </w:r>
          </w:p>
        </w:tc>
      </w:tr>
      <w:tr w:rsidR="007127CB" w:rsidRPr="00DC68BC" w14:paraId="2541C48D" w14:textId="77777777" w:rsidTr="00E46487">
        <w:trPr>
          <w:trHeight w:val="685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93AC" w14:textId="77777777" w:rsidR="007127CB" w:rsidRPr="00DC68BC" w:rsidRDefault="007127CB" w:rsidP="00E46487">
            <w:pPr>
              <w:pStyle w:val="TableParagraph"/>
              <w:spacing w:before="2" w:line="310" w:lineRule="atLeast"/>
              <w:ind w:left="211" w:right="196" w:firstLine="866"/>
              <w:rPr>
                <w:lang w:val="sk-SK"/>
              </w:rPr>
            </w:pPr>
            <w:r w:rsidRPr="00DC68BC">
              <w:rPr>
                <w:lang w:val="sk-SK"/>
              </w:rPr>
              <w:t>Hydraulická    priepustnosť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Súčiniteľ</w:t>
            </w:r>
            <w:r w:rsidRPr="00DC68BC">
              <w:rPr>
                <w:spacing w:val="45"/>
                <w:lang w:val="sk-SK"/>
              </w:rPr>
              <w:t xml:space="preserve"> </w:t>
            </w:r>
            <w:r w:rsidRPr="00DC68BC">
              <w:rPr>
                <w:lang w:val="sk-SK"/>
              </w:rPr>
              <w:t>filtrácie</w:t>
            </w:r>
            <w:r w:rsidRPr="00DC68BC">
              <w:rPr>
                <w:spacing w:val="44"/>
                <w:lang w:val="sk-SK"/>
              </w:rPr>
              <w:t xml:space="preserve"> </w:t>
            </w:r>
            <w:r w:rsidRPr="00DC68BC">
              <w:rPr>
                <w:lang w:val="sk-SK"/>
              </w:rPr>
              <w:t>kolmo</w:t>
            </w:r>
            <w:r w:rsidRPr="00DC68BC">
              <w:rPr>
                <w:spacing w:val="45"/>
                <w:lang w:val="sk-SK"/>
              </w:rPr>
              <w:t xml:space="preserve"> </w:t>
            </w:r>
            <w:r w:rsidRPr="00DC68BC">
              <w:rPr>
                <w:lang w:val="sk-SK"/>
              </w:rPr>
              <w:t>na</w:t>
            </w:r>
            <w:r w:rsidRPr="00DC68BC">
              <w:rPr>
                <w:spacing w:val="44"/>
                <w:lang w:val="sk-SK"/>
              </w:rPr>
              <w:t xml:space="preserve"> </w:t>
            </w:r>
            <w:r w:rsidRPr="00DC68BC">
              <w:rPr>
                <w:lang w:val="sk-SK"/>
              </w:rPr>
              <w:t>rovinu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výrobku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0C1E" w14:textId="77777777" w:rsidR="007127CB" w:rsidRPr="00DC68BC" w:rsidRDefault="007127CB" w:rsidP="00E46487">
            <w:pPr>
              <w:pStyle w:val="TableParagraph"/>
              <w:spacing w:before="159"/>
              <w:ind w:left="15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5</w:t>
            </w:r>
          </w:p>
        </w:tc>
      </w:tr>
      <w:tr w:rsidR="007127CB" w:rsidRPr="00DC68BC" w14:paraId="71568613" w14:textId="77777777" w:rsidTr="00E46487">
        <w:trPr>
          <w:trHeight w:val="373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0D0B" w14:textId="77777777" w:rsidR="007127CB" w:rsidRPr="00DC68BC" w:rsidRDefault="007127CB" w:rsidP="00E46487">
            <w:pPr>
              <w:pStyle w:val="TableParagraph"/>
              <w:spacing w:before="63"/>
              <w:ind w:left="1190" w:right="1180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Pevnosť</w:t>
            </w:r>
            <w:r w:rsidRPr="00DC68BC">
              <w:rPr>
                <w:spacing w:val="61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geokompozitu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4534" w14:textId="77777777" w:rsidR="007127CB" w:rsidRPr="00DC68BC" w:rsidRDefault="007127CB" w:rsidP="00E46487">
            <w:pPr>
              <w:pStyle w:val="TableParagraph"/>
              <w:spacing w:before="3"/>
              <w:ind w:left="15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5</w:t>
            </w:r>
          </w:p>
        </w:tc>
      </w:tr>
    </w:tbl>
    <w:p w14:paraId="1DAA3963" w14:textId="77777777" w:rsidR="007127CB" w:rsidRDefault="007127CB" w:rsidP="007127CB">
      <w:pPr>
        <w:pStyle w:val="Zkladntext"/>
        <w:spacing w:before="3"/>
        <w:rPr>
          <w:sz w:val="15"/>
        </w:rPr>
      </w:pPr>
    </w:p>
    <w:p w14:paraId="26685F09" w14:textId="77777777" w:rsidR="007127CB" w:rsidRDefault="007127CB" w:rsidP="00D065B8">
      <w:pPr>
        <w:pStyle w:val="Odsekzoznamu"/>
        <w:widowControl w:val="0"/>
        <w:numPr>
          <w:ilvl w:val="3"/>
          <w:numId w:val="16"/>
        </w:numPr>
        <w:tabs>
          <w:tab w:val="left" w:pos="2446"/>
          <w:tab w:val="left" w:pos="2447"/>
        </w:tabs>
        <w:autoSpaceDE w:val="0"/>
        <w:autoSpaceDN w:val="0"/>
        <w:spacing w:before="97" w:after="0"/>
        <w:ind w:hanging="1703"/>
        <w:contextualSpacing w:val="0"/>
      </w:pPr>
      <w:r>
        <w:t>Odsúhlasenie</w:t>
      </w:r>
      <w:r>
        <w:rPr>
          <w:spacing w:val="40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prevzatie</w:t>
      </w:r>
      <w:r>
        <w:rPr>
          <w:spacing w:val="45"/>
        </w:rPr>
        <w:t xml:space="preserve"> </w:t>
      </w:r>
      <w:r>
        <w:t>prác</w:t>
      </w:r>
    </w:p>
    <w:p w14:paraId="0D12AE78" w14:textId="77777777" w:rsidR="007127CB" w:rsidRDefault="007127CB" w:rsidP="00DC68BC">
      <w:r>
        <w:t>Počas</w:t>
      </w:r>
      <w:r>
        <w:rPr>
          <w:spacing w:val="35"/>
        </w:rPr>
        <w:t xml:space="preserve"> </w:t>
      </w:r>
      <w:r>
        <w:t>inštalácie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pre</w:t>
      </w:r>
      <w:r>
        <w:rPr>
          <w:spacing w:val="31"/>
        </w:rPr>
        <w:t xml:space="preserve"> </w:t>
      </w:r>
      <w:r>
        <w:t>potreby</w:t>
      </w:r>
      <w:r>
        <w:rPr>
          <w:spacing w:val="32"/>
        </w:rPr>
        <w:t xml:space="preserve"> </w:t>
      </w:r>
      <w:r>
        <w:t>prevzatia</w:t>
      </w:r>
      <w:r>
        <w:rPr>
          <w:spacing w:val="31"/>
        </w:rPr>
        <w:t xml:space="preserve"> </w:t>
      </w:r>
      <w:r>
        <w:t>prác</w:t>
      </w:r>
      <w:r>
        <w:rPr>
          <w:spacing w:val="35"/>
        </w:rPr>
        <w:t xml:space="preserve"> </w:t>
      </w:r>
      <w:r>
        <w:t>zaznamenávané</w:t>
      </w:r>
      <w:r>
        <w:rPr>
          <w:spacing w:val="31"/>
        </w:rPr>
        <w:t xml:space="preserve"> </w:t>
      </w:r>
      <w:r>
        <w:t>číslo</w:t>
      </w:r>
      <w:r>
        <w:rPr>
          <w:spacing w:val="31"/>
        </w:rPr>
        <w:t xml:space="preserve"> </w:t>
      </w:r>
      <w:r>
        <w:t>drénu,</w:t>
      </w:r>
      <w:r>
        <w:rPr>
          <w:spacing w:val="37"/>
        </w:rPr>
        <w:t xml:space="preserve"> </w:t>
      </w:r>
      <w:r>
        <w:t>inštalačná</w:t>
      </w:r>
      <w:r>
        <w:rPr>
          <w:spacing w:val="30"/>
        </w:rPr>
        <w:t xml:space="preserve"> </w:t>
      </w:r>
      <w:r>
        <w:t>hĺbka</w:t>
      </w:r>
      <w:r>
        <w:rPr>
          <w:spacing w:val="1"/>
        </w:rPr>
        <w:t xml:space="preserve"> </w:t>
      </w:r>
      <w:r>
        <w:t>a penetračná</w:t>
      </w:r>
      <w:r>
        <w:rPr>
          <w:spacing w:val="1"/>
        </w:rPr>
        <w:t xml:space="preserve"> </w:t>
      </w:r>
      <w:r>
        <w:t>sila,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doložená</w:t>
      </w:r>
      <w:r>
        <w:rPr>
          <w:spacing w:val="1"/>
        </w:rPr>
        <w:t xml:space="preserve"> </w:t>
      </w:r>
      <w:r>
        <w:t>záznamom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zariadenia,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penetračnej</w:t>
      </w:r>
      <w:r>
        <w:rPr>
          <w:spacing w:val="1"/>
        </w:rPr>
        <w:t xml:space="preserve"> </w:t>
      </w:r>
      <w:r>
        <w:t>hlavice.</w:t>
      </w:r>
      <w:r>
        <w:rPr>
          <w:spacing w:val="1"/>
        </w:rPr>
        <w:t xml:space="preserve"> </w:t>
      </w:r>
      <w:r>
        <w:t>Dáta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načítavané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pamäťovú</w:t>
      </w:r>
      <w:r>
        <w:rPr>
          <w:spacing w:val="58"/>
        </w:rPr>
        <w:t xml:space="preserve"> </w:t>
      </w:r>
      <w:r>
        <w:t>kartu</w:t>
      </w:r>
      <w:r>
        <w:rPr>
          <w:spacing w:val="58"/>
        </w:rPr>
        <w:t xml:space="preserve"> </w:t>
      </w:r>
      <w:r>
        <w:t>a vyhodnocované,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získať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každého</w:t>
      </w:r>
      <w:r>
        <w:rPr>
          <w:spacing w:val="16"/>
        </w:rPr>
        <w:t xml:space="preserve"> </w:t>
      </w:r>
      <w:r>
        <w:t>drénu</w:t>
      </w:r>
      <w:r>
        <w:rPr>
          <w:spacing w:val="17"/>
        </w:rPr>
        <w:t xml:space="preserve"> </w:t>
      </w:r>
      <w:r>
        <w:t>priebeh</w:t>
      </w:r>
      <w:r>
        <w:rPr>
          <w:spacing w:val="20"/>
        </w:rPr>
        <w:t xml:space="preserve"> </w:t>
      </w:r>
      <w:r>
        <w:t>penetrácie</w:t>
      </w:r>
      <w:r>
        <w:rPr>
          <w:spacing w:val="2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podobe</w:t>
      </w:r>
      <w:r>
        <w:rPr>
          <w:spacing w:val="17"/>
        </w:rPr>
        <w:t xml:space="preserve"> </w:t>
      </w:r>
      <w:r>
        <w:t>grafu.</w:t>
      </w:r>
    </w:p>
    <w:p w14:paraId="20BBEF0A" w14:textId="77777777" w:rsidR="007127CB" w:rsidRDefault="007127CB" w:rsidP="00DC68BC">
      <w:r>
        <w:t>Po</w:t>
      </w:r>
      <w:r>
        <w:rPr>
          <w:spacing w:val="1"/>
        </w:rPr>
        <w:t xml:space="preserve"> </w:t>
      </w:r>
      <w:r>
        <w:t>aplikácii</w:t>
      </w:r>
      <w:r>
        <w:rPr>
          <w:spacing w:val="58"/>
        </w:rPr>
        <w:t xml:space="preserve"> </w:t>
      </w:r>
      <w:r>
        <w:t>vertikálnych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mal</w:t>
      </w:r>
      <w:r>
        <w:rPr>
          <w:spacing w:val="59"/>
        </w:rPr>
        <w:t xml:space="preserve"> </w:t>
      </w:r>
      <w:r>
        <w:t>investor</w:t>
      </w:r>
      <w:r>
        <w:rPr>
          <w:spacing w:val="58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geotechnický</w:t>
      </w:r>
      <w:r>
        <w:rPr>
          <w:spacing w:val="59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sadania</w:t>
      </w:r>
      <w:r>
        <w:rPr>
          <w:spacing w:val="21"/>
        </w:rPr>
        <w:t xml:space="preserve"> </w:t>
      </w:r>
      <w:r>
        <w:t>násypu,</w:t>
      </w:r>
      <w:r>
        <w:rPr>
          <w:spacing w:val="24"/>
        </w:rPr>
        <w:t xml:space="preserve"> </w:t>
      </w:r>
      <w:r>
        <w:t>čím</w:t>
      </w:r>
      <w:r>
        <w:rPr>
          <w:spacing w:val="27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overí</w:t>
      </w:r>
      <w:r>
        <w:rPr>
          <w:spacing w:val="24"/>
        </w:rPr>
        <w:t xml:space="preserve"> </w:t>
      </w:r>
      <w:r>
        <w:t>účinnosť</w:t>
      </w:r>
      <w:r>
        <w:rPr>
          <w:spacing w:val="25"/>
        </w:rPr>
        <w:t xml:space="preserve"> </w:t>
      </w:r>
      <w:r>
        <w:t>drénov</w:t>
      </w:r>
      <w:r>
        <w:rPr>
          <w:spacing w:val="1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vypočítaná</w:t>
      </w:r>
      <w:r>
        <w:rPr>
          <w:spacing w:val="22"/>
        </w:rPr>
        <w:t xml:space="preserve"> </w:t>
      </w:r>
      <w:r>
        <w:t>konsolidácia.</w:t>
      </w:r>
    </w:p>
    <w:p w14:paraId="64CE0402" w14:textId="77777777" w:rsidR="007127CB" w:rsidRDefault="007127CB" w:rsidP="00DC68BC"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zhromaždiť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výmere</w:t>
      </w:r>
      <w:r>
        <w:rPr>
          <w:spacing w:val="1"/>
        </w:rPr>
        <w:t xml:space="preserve"> </w:t>
      </w:r>
      <w:r>
        <w:t>a o</w:t>
      </w:r>
      <w:r>
        <w:rPr>
          <w:spacing w:val="58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inštalácie</w:t>
      </w:r>
      <w:r>
        <w:rPr>
          <w:spacing w:val="59"/>
        </w:rPr>
        <w:t xml:space="preserve"> </w:t>
      </w:r>
      <w:r>
        <w:t>drénov,</w:t>
      </w:r>
      <w:r>
        <w:rPr>
          <w:spacing w:val="58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všetkých</w:t>
      </w:r>
      <w:r>
        <w:rPr>
          <w:spacing w:val="36"/>
        </w:rPr>
        <w:t xml:space="preserve"> </w:t>
      </w:r>
      <w:r>
        <w:t>CZ,</w:t>
      </w:r>
      <w:r>
        <w:rPr>
          <w:spacing w:val="39"/>
        </w:rPr>
        <w:t xml:space="preserve"> </w:t>
      </w:r>
      <w:r>
        <w:t>atestov,</w:t>
      </w:r>
      <w:r>
        <w:rPr>
          <w:spacing w:val="38"/>
        </w:rPr>
        <w:t xml:space="preserve"> </w:t>
      </w:r>
      <w:r>
        <w:t>osvedčení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kvalite</w:t>
      </w:r>
      <w:r>
        <w:rPr>
          <w:spacing w:val="37"/>
        </w:rPr>
        <w:t xml:space="preserve"> </w:t>
      </w:r>
      <w:r>
        <w:t>materiálov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protokolov</w:t>
      </w:r>
      <w:r>
        <w:rPr>
          <w:spacing w:val="34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prevedených</w:t>
      </w:r>
      <w:r>
        <w:rPr>
          <w:spacing w:val="37"/>
        </w:rPr>
        <w:t xml:space="preserve"> </w:t>
      </w:r>
      <w:r>
        <w:t>skúškach.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žiadosťou o</w:t>
      </w:r>
      <w:r>
        <w:rPr>
          <w:spacing w:val="1"/>
        </w:rPr>
        <w:t xml:space="preserve"> </w:t>
      </w:r>
      <w:r>
        <w:t>zahájenie preberacieho konania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horeuvedených</w:t>
      </w:r>
      <w:r>
        <w:rPr>
          <w:spacing w:val="1"/>
        </w:rPr>
        <w:t xml:space="preserve"> </w:t>
      </w:r>
      <w:r>
        <w:t>dokumentov,</w:t>
      </w:r>
      <w:r>
        <w:rPr>
          <w:spacing w:val="1"/>
        </w:rPr>
        <w:t xml:space="preserve"> </w:t>
      </w:r>
      <w:r>
        <w:t>správu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hodnotení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zhotovenia.</w:t>
      </w:r>
      <w:r>
        <w:rPr>
          <w:spacing w:val="19"/>
        </w:rPr>
        <w:t xml:space="preserve"> </w:t>
      </w:r>
      <w:r>
        <w:t>Jednu</w:t>
      </w:r>
      <w:r>
        <w:rPr>
          <w:spacing w:val="16"/>
        </w:rPr>
        <w:t xml:space="preserve"> </w:t>
      </w:r>
      <w:r>
        <w:t>sadu</w:t>
      </w:r>
      <w:r>
        <w:rPr>
          <w:spacing w:val="15"/>
        </w:rPr>
        <w:t xml:space="preserve"> </w:t>
      </w:r>
      <w:r>
        <w:t>pripraví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odovzdanie.</w:t>
      </w:r>
    </w:p>
    <w:p w14:paraId="4E7CB577" w14:textId="77777777" w:rsidR="007127CB" w:rsidRDefault="007127CB" w:rsidP="00DC68BC">
      <w:r>
        <w:t>Ak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pripraví</w:t>
      </w:r>
      <w:r>
        <w:rPr>
          <w:spacing w:val="1"/>
        </w:rPr>
        <w:t xml:space="preserve"> </w:t>
      </w:r>
      <w:r>
        <w:t>k preberaciemu</w:t>
      </w:r>
      <w:r>
        <w:rPr>
          <w:spacing w:val="1"/>
        </w:rPr>
        <w:t xml:space="preserve"> </w:t>
      </w:r>
      <w:r>
        <w:t>konaniu</w:t>
      </w:r>
      <w:r>
        <w:rPr>
          <w:spacing w:val="1"/>
        </w:rPr>
        <w:t xml:space="preserve"> </w:t>
      </w:r>
      <w:r>
        <w:t>vlastné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hodnotenie</w:t>
      </w:r>
      <w:r>
        <w:rPr>
          <w:spacing w:val="59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kópiu</w:t>
      </w:r>
      <w:r>
        <w:rPr>
          <w:spacing w:val="58"/>
        </w:rPr>
        <w:t xml:space="preserve"> </w:t>
      </w:r>
      <w:r>
        <w:t>zhotoviteľovi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následnému</w:t>
      </w:r>
      <w:r>
        <w:rPr>
          <w:spacing w:val="58"/>
        </w:rPr>
        <w:t xml:space="preserve"> </w:t>
      </w:r>
      <w:r>
        <w:t>správcovi.</w:t>
      </w:r>
      <w:r>
        <w:rPr>
          <w:spacing w:val="59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správa o hodnotení kvality vypracovaná zhotoviteľom, závery stavebného dozoru k činnosti</w:t>
      </w:r>
      <w:r>
        <w:rPr>
          <w:spacing w:val="1"/>
        </w:rPr>
        <w:t xml:space="preserve"> </w:t>
      </w:r>
      <w:r>
        <w:t>zhotoviteľa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výsledky</w:t>
      </w:r>
      <w:r>
        <w:rPr>
          <w:spacing w:val="14"/>
        </w:rPr>
        <w:t xml:space="preserve"> </w:t>
      </w:r>
      <w:r>
        <w:t>skúšok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meraní</w:t>
      </w:r>
      <w:r>
        <w:rPr>
          <w:spacing w:val="18"/>
        </w:rPr>
        <w:t xml:space="preserve"> </w:t>
      </w:r>
      <w:r>
        <w:t>objednávateľa.</w:t>
      </w:r>
    </w:p>
    <w:p w14:paraId="214A6FEC" w14:textId="77777777" w:rsidR="007127CB" w:rsidRDefault="007127CB" w:rsidP="00DC68BC"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 požiadavkami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inštrukciami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konečnom</w:t>
      </w:r>
      <w:r>
        <w:rPr>
          <w:spacing w:val="58"/>
        </w:rPr>
        <w:t xml:space="preserve"> </w:t>
      </w:r>
      <w:r>
        <w:t>prevzatí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spíše</w:t>
      </w:r>
      <w:r>
        <w:rPr>
          <w:spacing w:val="1"/>
        </w:rPr>
        <w:t xml:space="preserve"> </w:t>
      </w:r>
      <w:r>
        <w:t>protokol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odovzdaní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prípadným</w:t>
      </w:r>
      <w:r>
        <w:rPr>
          <w:spacing w:val="58"/>
        </w:rPr>
        <w:t xml:space="preserve"> </w:t>
      </w:r>
      <w:r>
        <w:t>návrhom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zrážky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ceny,</w:t>
      </w:r>
      <w:r>
        <w:rPr>
          <w:spacing w:val="58"/>
        </w:rPr>
        <w:t xml:space="preserve"> </w:t>
      </w:r>
      <w:r>
        <w:t>predĺžení</w:t>
      </w:r>
      <w:r>
        <w:rPr>
          <w:spacing w:val="1"/>
        </w:rPr>
        <w:t xml:space="preserve"> </w:t>
      </w:r>
      <w:r>
        <w:t>záruky</w:t>
      </w:r>
      <w:r>
        <w:rPr>
          <w:spacing w:val="1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iné</w:t>
      </w:r>
      <w:r>
        <w:rPr>
          <w:spacing w:val="14"/>
        </w:rPr>
        <w:t xml:space="preserve"> </w:t>
      </w:r>
      <w:r>
        <w:t>opatrenia.</w:t>
      </w:r>
    </w:p>
    <w:p w14:paraId="3FB47478" w14:textId="77777777" w:rsidR="007127CB" w:rsidRDefault="007127CB" w:rsidP="00DC68BC">
      <w:r>
        <w:t>Odsúhlasenie</w:t>
      </w:r>
      <w:r>
        <w:rPr>
          <w:spacing w:val="40"/>
        </w:rPr>
        <w:t xml:space="preserve"> </w:t>
      </w:r>
      <w:r>
        <w:t>prác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byť</w:t>
      </w:r>
      <w:r>
        <w:rPr>
          <w:spacing w:val="43"/>
        </w:rPr>
        <w:t xml:space="preserve"> </w:t>
      </w:r>
      <w:r>
        <w:t>potvrdené</w:t>
      </w:r>
      <w:r>
        <w:rPr>
          <w:spacing w:val="41"/>
        </w:rPr>
        <w:t xml:space="preserve"> </w:t>
      </w:r>
      <w:r>
        <w:t>aj</w:t>
      </w:r>
      <w:r>
        <w:rPr>
          <w:spacing w:val="47"/>
        </w:rPr>
        <w:t xml:space="preserve"> </w:t>
      </w:r>
      <w:r>
        <w:t>autorským</w:t>
      </w:r>
      <w:r>
        <w:rPr>
          <w:spacing w:val="44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geologickým</w:t>
      </w:r>
      <w:r>
        <w:rPr>
          <w:spacing w:val="46"/>
        </w:rPr>
        <w:t xml:space="preserve"> </w:t>
      </w:r>
      <w:r>
        <w:t>dozorom</w:t>
      </w:r>
      <w:r>
        <w:rPr>
          <w:spacing w:val="47"/>
        </w:rPr>
        <w:t xml:space="preserve"> </w:t>
      </w:r>
      <w:r>
        <w:t>stavby.</w:t>
      </w:r>
    </w:p>
    <w:p w14:paraId="08E5013B" w14:textId="77777777" w:rsidR="007127CB" w:rsidRDefault="007127CB" w:rsidP="00DC68BC">
      <w:pPr>
        <w:pStyle w:val="Nadpis3"/>
      </w:pPr>
      <w:bookmarkStart w:id="173" w:name="_TOC_250064"/>
      <w:bookmarkStart w:id="174" w:name="_Toc178188251"/>
      <w:r>
        <w:t>Meranie</w:t>
      </w:r>
      <w:r>
        <w:rPr>
          <w:spacing w:val="40"/>
        </w:rPr>
        <w:t xml:space="preserve"> </w:t>
      </w:r>
      <w:bookmarkEnd w:id="173"/>
      <w:r>
        <w:t>výmer</w:t>
      </w:r>
      <w:bookmarkEnd w:id="174"/>
    </w:p>
    <w:p w14:paraId="6F2F5CA7" w14:textId="77777777"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8"/>
          <w:tab w:val="left" w:pos="899"/>
        </w:tabs>
        <w:autoSpaceDE w:val="0"/>
        <w:autoSpaceDN w:val="0"/>
        <w:spacing w:after="0"/>
        <w:ind w:hanging="361"/>
        <w:contextualSpacing w:val="0"/>
        <w:jc w:val="left"/>
      </w:pPr>
      <w:r>
        <w:t>množstvo</w:t>
      </w:r>
      <w:r>
        <w:rPr>
          <w:spacing w:val="32"/>
        </w:rPr>
        <w:t xml:space="preserve"> </w:t>
      </w:r>
      <w:r>
        <w:t>drénov</w:t>
      </w:r>
      <w:r>
        <w:rPr>
          <w:spacing w:val="32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m</w:t>
      </w:r>
    </w:p>
    <w:p w14:paraId="070267DC" w14:textId="77777777" w:rsidR="007127CB" w:rsidRDefault="007127CB" w:rsidP="00DC68BC">
      <w:pPr>
        <w:pStyle w:val="Nadpis3"/>
      </w:pPr>
      <w:bookmarkStart w:id="175" w:name="_TOC_250063"/>
      <w:bookmarkStart w:id="176" w:name="_Toc178188252"/>
      <w:r>
        <w:t>Súvisiace</w:t>
      </w:r>
      <w:r>
        <w:rPr>
          <w:spacing w:val="32"/>
        </w:rPr>
        <w:t xml:space="preserve"> </w:t>
      </w:r>
      <w:r>
        <w:t>normy</w:t>
      </w:r>
      <w:r>
        <w:rPr>
          <w:spacing w:val="32"/>
        </w:rPr>
        <w:t xml:space="preserve"> </w:t>
      </w:r>
      <w:r>
        <w:t>a</w:t>
      </w:r>
      <w:r>
        <w:rPr>
          <w:spacing w:val="120"/>
        </w:rPr>
        <w:t xml:space="preserve"> </w:t>
      </w:r>
      <w:bookmarkEnd w:id="175"/>
      <w:r>
        <w:t>predpisy</w:t>
      </w:r>
      <w:bookmarkEnd w:id="176"/>
    </w:p>
    <w:p w14:paraId="025719B3" w14:textId="77777777" w:rsidR="007127CB" w:rsidRDefault="007127CB" w:rsidP="007127CB">
      <w:pPr>
        <w:pStyle w:val="Zkladntext"/>
        <w:spacing w:before="5"/>
        <w:rPr>
          <w:b/>
          <w:sz w:val="21"/>
        </w:rPr>
      </w:pPr>
    </w:p>
    <w:p w14:paraId="62819309" w14:textId="77777777" w:rsidR="007127CB" w:rsidRDefault="007127CB" w:rsidP="00D065B8">
      <w:pPr>
        <w:pStyle w:val="Odsekzoznamu"/>
        <w:widowControl w:val="0"/>
        <w:numPr>
          <w:ilvl w:val="3"/>
          <w:numId w:val="15"/>
        </w:numPr>
        <w:tabs>
          <w:tab w:val="left" w:pos="2446"/>
          <w:tab w:val="left" w:pos="2447"/>
        </w:tabs>
        <w:autoSpaceDE w:val="0"/>
        <w:autoSpaceDN w:val="0"/>
        <w:spacing w:after="0"/>
        <w:ind w:hanging="1703"/>
        <w:contextualSpacing w:val="0"/>
      </w:pPr>
      <w:r>
        <w:t>Súvisiace</w:t>
      </w:r>
      <w:r>
        <w:rPr>
          <w:spacing w:val="46"/>
        </w:rPr>
        <w:t xml:space="preserve"> </w:t>
      </w:r>
      <w:r>
        <w:t>normy</w:t>
      </w:r>
    </w:p>
    <w:p w14:paraId="1FF2A427" w14:textId="77777777" w:rsidR="007127CB" w:rsidRDefault="007127CB" w:rsidP="007127CB">
      <w:pPr>
        <w:pStyle w:val="Zkladntext"/>
        <w:spacing w:before="9"/>
        <w:rPr>
          <w:sz w:val="1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7127CB" w:rsidRPr="00DC68BC" w14:paraId="2F9A4D41" w14:textId="77777777" w:rsidTr="00E46487">
        <w:trPr>
          <w:trHeight w:val="685"/>
        </w:trPr>
        <w:tc>
          <w:tcPr>
            <w:tcW w:w="2518" w:type="dxa"/>
          </w:tcPr>
          <w:p w14:paraId="3A903B85" w14:textId="77777777"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4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1990</w:t>
            </w:r>
          </w:p>
          <w:p w14:paraId="4A481E81" w14:textId="77777777" w:rsidR="007127CB" w:rsidRPr="00DC68BC" w:rsidRDefault="007127CB" w:rsidP="00E46487">
            <w:pPr>
              <w:pStyle w:val="TableParagraph"/>
              <w:spacing w:before="65"/>
              <w:rPr>
                <w:lang w:val="sk-SK"/>
              </w:rPr>
            </w:pPr>
            <w:r w:rsidRPr="00DC68BC">
              <w:rPr>
                <w:lang w:val="sk-SK"/>
              </w:rPr>
              <w:t>(73</w:t>
            </w:r>
            <w:r w:rsidRPr="00DC68BC">
              <w:rPr>
                <w:spacing w:val="29"/>
                <w:lang w:val="sk-SK"/>
              </w:rPr>
              <w:t xml:space="preserve"> </w:t>
            </w:r>
            <w:r w:rsidRPr="00DC68BC">
              <w:rPr>
                <w:lang w:val="sk-SK"/>
              </w:rPr>
              <w:t>0031)</w:t>
            </w:r>
          </w:p>
        </w:tc>
        <w:tc>
          <w:tcPr>
            <w:tcW w:w="6804" w:type="dxa"/>
          </w:tcPr>
          <w:p w14:paraId="4BC715C0" w14:textId="77777777" w:rsidR="007127CB" w:rsidRPr="00DC68BC" w:rsidRDefault="007127CB" w:rsidP="00E46487">
            <w:pPr>
              <w:pStyle w:val="TableParagraph"/>
              <w:spacing w:before="92" w:line="242" w:lineRule="auto"/>
              <w:ind w:right="302"/>
              <w:rPr>
                <w:lang w:val="sk-SK"/>
              </w:rPr>
            </w:pPr>
            <w:r w:rsidRPr="00DC68BC">
              <w:rPr>
                <w:lang w:val="sk-SK"/>
              </w:rPr>
              <w:t>Eurokód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1.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Zásady navrhovania</w:t>
            </w:r>
            <w:r w:rsidRPr="00DC68BC">
              <w:rPr>
                <w:spacing w:val="58"/>
                <w:lang w:val="sk-SK"/>
              </w:rPr>
              <w:t xml:space="preserve"> </w:t>
            </w:r>
            <w:r w:rsidRPr="00DC68BC">
              <w:rPr>
                <w:lang w:val="sk-SK"/>
              </w:rPr>
              <w:t>a</w:t>
            </w:r>
            <w:r w:rsidRPr="00DC68BC">
              <w:rPr>
                <w:spacing w:val="58"/>
                <w:lang w:val="sk-SK"/>
              </w:rPr>
              <w:t xml:space="preserve"> </w:t>
            </w:r>
            <w:r w:rsidRPr="00DC68BC">
              <w:rPr>
                <w:lang w:val="sk-SK"/>
              </w:rPr>
              <w:t>zaťaženia</w:t>
            </w:r>
            <w:r w:rsidRPr="00DC68BC">
              <w:rPr>
                <w:spacing w:val="59"/>
                <w:lang w:val="sk-SK"/>
              </w:rPr>
              <w:t xml:space="preserve"> </w:t>
            </w:r>
            <w:r w:rsidRPr="00DC68BC">
              <w:rPr>
                <w:lang w:val="sk-SK"/>
              </w:rPr>
              <w:t>konštrukcií.</w:t>
            </w:r>
            <w:r w:rsidRPr="00DC68BC">
              <w:rPr>
                <w:spacing w:val="58"/>
                <w:lang w:val="sk-SK"/>
              </w:rPr>
              <w:t xml:space="preserve"> </w:t>
            </w:r>
            <w:r w:rsidRPr="00DC68BC">
              <w:rPr>
                <w:lang w:val="sk-SK"/>
              </w:rPr>
              <w:t>Časť</w:t>
            </w:r>
            <w:r w:rsidRPr="00DC68BC">
              <w:rPr>
                <w:spacing w:val="-56"/>
                <w:lang w:val="sk-SK"/>
              </w:rPr>
              <w:t xml:space="preserve"> </w:t>
            </w:r>
            <w:r w:rsidRPr="00DC68BC">
              <w:rPr>
                <w:lang w:val="sk-SK"/>
              </w:rPr>
              <w:t>1:</w:t>
            </w:r>
            <w:r w:rsidRPr="00DC68BC">
              <w:rPr>
                <w:spacing w:val="18"/>
                <w:lang w:val="sk-SK"/>
              </w:rPr>
              <w:t xml:space="preserve"> </w:t>
            </w:r>
            <w:r w:rsidRPr="00DC68BC">
              <w:rPr>
                <w:lang w:val="sk-SK"/>
              </w:rPr>
              <w:t>Zásady</w:t>
            </w:r>
            <w:r w:rsidRPr="00DC68BC">
              <w:rPr>
                <w:spacing w:val="15"/>
                <w:lang w:val="sk-SK"/>
              </w:rPr>
              <w:t xml:space="preserve"> </w:t>
            </w:r>
            <w:r w:rsidRPr="00DC68BC">
              <w:rPr>
                <w:lang w:val="sk-SK"/>
              </w:rPr>
              <w:t>navrhovania</w:t>
            </w:r>
          </w:p>
        </w:tc>
      </w:tr>
      <w:tr w:rsidR="007127CB" w:rsidRPr="00DC68BC" w14:paraId="73CDF855" w14:textId="77777777" w:rsidTr="00E46487">
        <w:trPr>
          <w:trHeight w:val="685"/>
        </w:trPr>
        <w:tc>
          <w:tcPr>
            <w:tcW w:w="2518" w:type="dxa"/>
          </w:tcPr>
          <w:p w14:paraId="4D927CAC" w14:textId="77777777"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1997-1</w:t>
            </w:r>
          </w:p>
          <w:p w14:paraId="07C5A5F5" w14:textId="77777777" w:rsidR="007127CB" w:rsidRPr="00DC68BC" w:rsidRDefault="007127CB" w:rsidP="00E46487">
            <w:pPr>
              <w:pStyle w:val="TableParagraph"/>
              <w:spacing w:before="65"/>
              <w:rPr>
                <w:lang w:val="sk-SK"/>
              </w:rPr>
            </w:pPr>
            <w:r w:rsidRPr="00DC68BC">
              <w:rPr>
                <w:lang w:val="sk-SK"/>
              </w:rPr>
              <w:t>(73</w:t>
            </w:r>
            <w:r w:rsidRPr="00DC68BC">
              <w:rPr>
                <w:spacing w:val="29"/>
                <w:lang w:val="sk-SK"/>
              </w:rPr>
              <w:t xml:space="preserve"> </w:t>
            </w:r>
            <w:r w:rsidRPr="00DC68BC">
              <w:rPr>
                <w:lang w:val="sk-SK"/>
              </w:rPr>
              <w:t>0091)</w:t>
            </w:r>
          </w:p>
        </w:tc>
        <w:tc>
          <w:tcPr>
            <w:tcW w:w="6804" w:type="dxa"/>
          </w:tcPr>
          <w:p w14:paraId="447C68D1" w14:textId="77777777" w:rsidR="007127CB" w:rsidRPr="00DC68BC" w:rsidRDefault="007127CB" w:rsidP="00E46487">
            <w:pPr>
              <w:pStyle w:val="TableParagraph"/>
              <w:spacing w:before="92" w:line="242" w:lineRule="auto"/>
              <w:ind w:right="302"/>
              <w:rPr>
                <w:lang w:val="sk-SK"/>
              </w:rPr>
            </w:pPr>
            <w:r w:rsidRPr="00DC68BC">
              <w:rPr>
                <w:lang w:val="sk-SK"/>
              </w:rPr>
              <w:t>Eurokód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7.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Navrhovanie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geotechnických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konštrukcií.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Časť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1:</w:t>
            </w:r>
            <w:r w:rsidRPr="00DC68BC">
              <w:rPr>
                <w:spacing w:val="-56"/>
                <w:lang w:val="sk-SK"/>
              </w:rPr>
              <w:t xml:space="preserve"> </w:t>
            </w:r>
            <w:r w:rsidRPr="00DC68BC">
              <w:rPr>
                <w:lang w:val="sk-SK"/>
              </w:rPr>
              <w:t>Všeobecné</w:t>
            </w:r>
            <w:r w:rsidRPr="00DC68BC">
              <w:rPr>
                <w:spacing w:val="16"/>
                <w:lang w:val="sk-SK"/>
              </w:rPr>
              <w:t xml:space="preserve"> </w:t>
            </w:r>
            <w:r w:rsidRPr="00DC68BC">
              <w:rPr>
                <w:lang w:val="sk-SK"/>
              </w:rPr>
              <w:t>pravidlá</w:t>
            </w:r>
          </w:p>
        </w:tc>
      </w:tr>
      <w:tr w:rsidR="007127CB" w:rsidRPr="00DC68BC" w14:paraId="63621AAA" w14:textId="77777777" w:rsidTr="00E46487">
        <w:trPr>
          <w:trHeight w:val="371"/>
        </w:trPr>
        <w:tc>
          <w:tcPr>
            <w:tcW w:w="2518" w:type="dxa"/>
          </w:tcPr>
          <w:p w14:paraId="3FBCCFFD" w14:textId="77777777"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39"/>
                <w:lang w:val="sk-SK"/>
              </w:rPr>
              <w:t xml:space="preserve"> </w:t>
            </w:r>
            <w:r w:rsidRPr="00DC68BC">
              <w:rPr>
                <w:lang w:val="sk-SK"/>
              </w:rPr>
              <w:t>73</w:t>
            </w:r>
            <w:r w:rsidRPr="00DC68BC">
              <w:rPr>
                <w:spacing w:val="39"/>
                <w:lang w:val="sk-SK"/>
              </w:rPr>
              <w:t xml:space="preserve"> </w:t>
            </w:r>
            <w:r w:rsidRPr="00DC68BC">
              <w:rPr>
                <w:lang w:val="sk-SK"/>
              </w:rPr>
              <w:t>3040:2019-03</w:t>
            </w:r>
          </w:p>
        </w:tc>
        <w:tc>
          <w:tcPr>
            <w:tcW w:w="6804" w:type="dxa"/>
          </w:tcPr>
          <w:p w14:paraId="4983E12B" w14:textId="77777777"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Geotextílie</w:t>
            </w:r>
            <w:r w:rsidRPr="00DC68BC">
              <w:rPr>
                <w:spacing w:val="47"/>
                <w:lang w:val="sk-SK"/>
              </w:rPr>
              <w:t xml:space="preserve"> </w:t>
            </w:r>
            <w:r w:rsidRPr="00DC68BC">
              <w:rPr>
                <w:lang w:val="sk-SK"/>
              </w:rPr>
              <w:t>.</w:t>
            </w:r>
            <w:r w:rsidRPr="00DC68BC">
              <w:rPr>
                <w:spacing w:val="51"/>
                <w:lang w:val="sk-SK"/>
              </w:rPr>
              <w:t xml:space="preserve"> </w:t>
            </w:r>
            <w:r w:rsidRPr="00DC68BC">
              <w:rPr>
                <w:lang w:val="sk-SK"/>
              </w:rPr>
              <w:t>Základné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ustanovenia</w:t>
            </w:r>
            <w:r w:rsidRPr="00DC68BC">
              <w:rPr>
                <w:spacing w:val="47"/>
                <w:lang w:val="sk-SK"/>
              </w:rPr>
              <w:t xml:space="preserve"> </w:t>
            </w:r>
            <w:r w:rsidRPr="00DC68BC">
              <w:rPr>
                <w:lang w:val="sk-SK"/>
              </w:rPr>
              <w:t>a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technické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požiadavky</w:t>
            </w:r>
          </w:p>
        </w:tc>
      </w:tr>
      <w:tr w:rsidR="007127CB" w:rsidRPr="00DC68BC" w14:paraId="0065B72E" w14:textId="77777777" w:rsidTr="00E46487">
        <w:trPr>
          <w:trHeight w:val="374"/>
        </w:trPr>
        <w:tc>
          <w:tcPr>
            <w:tcW w:w="2518" w:type="dxa"/>
          </w:tcPr>
          <w:p w14:paraId="45A5E91D" w14:textId="77777777" w:rsidR="007127CB" w:rsidRPr="00DC68BC" w:rsidRDefault="007127CB" w:rsidP="00E46487">
            <w:pPr>
              <w:pStyle w:val="TableParagraph"/>
              <w:spacing w:before="63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73</w:t>
            </w:r>
            <w:r w:rsidRPr="00DC68BC">
              <w:rPr>
                <w:spacing w:val="34"/>
                <w:lang w:val="sk-SK"/>
              </w:rPr>
              <w:t xml:space="preserve"> </w:t>
            </w:r>
            <w:r w:rsidRPr="00DC68BC">
              <w:rPr>
                <w:lang w:val="sk-SK"/>
              </w:rPr>
              <w:t>3050/a+Z2</w:t>
            </w:r>
          </w:p>
        </w:tc>
        <w:tc>
          <w:tcPr>
            <w:tcW w:w="6804" w:type="dxa"/>
          </w:tcPr>
          <w:p w14:paraId="08ECD2F5" w14:textId="77777777" w:rsidR="007127CB" w:rsidRPr="00DC68BC" w:rsidRDefault="007127CB" w:rsidP="00E46487">
            <w:pPr>
              <w:pStyle w:val="TableParagraph"/>
              <w:spacing w:before="63"/>
              <w:rPr>
                <w:lang w:val="sk-SK"/>
              </w:rPr>
            </w:pPr>
            <w:r w:rsidRPr="00DC68BC">
              <w:rPr>
                <w:lang w:val="sk-SK"/>
              </w:rPr>
              <w:t>Zemné</w:t>
            </w:r>
            <w:r w:rsidRPr="00DC68BC">
              <w:rPr>
                <w:spacing w:val="49"/>
                <w:lang w:val="sk-SK"/>
              </w:rPr>
              <w:t xml:space="preserve"> </w:t>
            </w:r>
            <w:r w:rsidRPr="00DC68BC">
              <w:rPr>
                <w:lang w:val="sk-SK"/>
              </w:rPr>
              <w:t>práce.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Všeobecné</w:t>
            </w:r>
            <w:r w:rsidRPr="00DC68BC">
              <w:rPr>
                <w:spacing w:val="49"/>
                <w:lang w:val="sk-SK"/>
              </w:rPr>
              <w:t xml:space="preserve"> </w:t>
            </w:r>
            <w:r w:rsidRPr="00DC68BC">
              <w:rPr>
                <w:lang w:val="sk-SK"/>
              </w:rPr>
              <w:t>ustanovenia</w:t>
            </w:r>
          </w:p>
        </w:tc>
      </w:tr>
      <w:tr w:rsidR="007127CB" w:rsidRPr="00DC68BC" w14:paraId="49462FB0" w14:textId="77777777" w:rsidTr="00E46487">
        <w:trPr>
          <w:trHeight w:val="373"/>
        </w:trPr>
        <w:tc>
          <w:tcPr>
            <w:tcW w:w="2518" w:type="dxa"/>
          </w:tcPr>
          <w:p w14:paraId="59311FB3" w14:textId="77777777"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73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6133 + Z1</w:t>
            </w:r>
          </w:p>
        </w:tc>
        <w:tc>
          <w:tcPr>
            <w:tcW w:w="6804" w:type="dxa"/>
          </w:tcPr>
          <w:p w14:paraId="4C99F483" w14:textId="77777777"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Stavba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ciest.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Teleso</w:t>
            </w:r>
            <w:r w:rsidRPr="00DC68BC">
              <w:rPr>
                <w:spacing w:val="53"/>
                <w:lang w:val="sk-SK"/>
              </w:rPr>
              <w:t xml:space="preserve"> </w:t>
            </w:r>
            <w:r w:rsidRPr="00DC68BC">
              <w:rPr>
                <w:lang w:val="sk-SK"/>
              </w:rPr>
              <w:t>pozemných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komunikácií</w:t>
            </w:r>
          </w:p>
        </w:tc>
      </w:tr>
      <w:tr w:rsidR="007127CB" w:rsidRPr="00DC68BC" w14:paraId="6873C4BF" w14:textId="77777777" w:rsidTr="00E46487">
        <w:trPr>
          <w:trHeight w:val="625"/>
        </w:trPr>
        <w:tc>
          <w:tcPr>
            <w:tcW w:w="2518" w:type="dxa"/>
          </w:tcPr>
          <w:p w14:paraId="24A05492" w14:textId="77777777" w:rsidR="007127CB" w:rsidRPr="00DC68BC" w:rsidRDefault="007127CB" w:rsidP="00E46487">
            <w:pPr>
              <w:pStyle w:val="TableParagraph"/>
              <w:spacing w:before="61" w:line="242" w:lineRule="auto"/>
              <w:ind w:right="127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6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10320</w:t>
            </w:r>
            <w:r w:rsidRPr="00DC68BC">
              <w:rPr>
                <w:spacing w:val="-55"/>
                <w:lang w:val="sk-SK"/>
              </w:rPr>
              <w:t xml:space="preserve"> </w:t>
            </w:r>
            <w:r w:rsidRPr="00DC68BC">
              <w:rPr>
                <w:lang w:val="sk-SK"/>
              </w:rPr>
              <w:t>(80</w:t>
            </w:r>
            <w:r w:rsidRPr="00DC68BC">
              <w:rPr>
                <w:spacing w:val="14"/>
                <w:lang w:val="sk-SK"/>
              </w:rPr>
              <w:t xml:space="preserve"> </w:t>
            </w:r>
            <w:r w:rsidRPr="00DC68BC">
              <w:rPr>
                <w:lang w:val="sk-SK"/>
              </w:rPr>
              <w:t>6120)</w:t>
            </w:r>
          </w:p>
        </w:tc>
        <w:tc>
          <w:tcPr>
            <w:tcW w:w="6804" w:type="dxa"/>
          </w:tcPr>
          <w:p w14:paraId="35D93284" w14:textId="77777777" w:rsidR="007127CB" w:rsidRPr="00DC68BC" w:rsidRDefault="007127CB" w:rsidP="00E46487">
            <w:pPr>
              <w:pStyle w:val="TableParagraph"/>
              <w:spacing w:before="185"/>
              <w:rPr>
                <w:lang w:val="sk-SK"/>
              </w:rPr>
            </w:pPr>
            <w:r w:rsidRPr="00DC68BC">
              <w:rPr>
                <w:lang w:val="sk-SK"/>
              </w:rPr>
              <w:t>Geosyntetika.</w:t>
            </w:r>
            <w:r w:rsidRPr="00DC68BC">
              <w:rPr>
                <w:spacing w:val="79"/>
                <w:lang w:val="sk-SK"/>
              </w:rPr>
              <w:t xml:space="preserve"> </w:t>
            </w:r>
            <w:r w:rsidRPr="00DC68BC">
              <w:rPr>
                <w:lang w:val="sk-SK"/>
              </w:rPr>
              <w:t>Identifikácia na stavenisku</w:t>
            </w:r>
          </w:p>
        </w:tc>
      </w:tr>
      <w:tr w:rsidR="007127CB" w:rsidRPr="00DC68BC" w14:paraId="1DF25B82" w14:textId="77777777" w:rsidTr="00E46487">
        <w:trPr>
          <w:trHeight w:val="597"/>
        </w:trPr>
        <w:tc>
          <w:tcPr>
            <w:tcW w:w="2518" w:type="dxa"/>
          </w:tcPr>
          <w:p w14:paraId="3C4FC893" w14:textId="77777777" w:rsidR="007127CB" w:rsidRPr="00DC68BC" w:rsidRDefault="007127CB" w:rsidP="00E46487">
            <w:pPr>
              <w:pStyle w:val="TableParagraph"/>
              <w:spacing w:before="61" w:line="242" w:lineRule="auto"/>
              <w:ind w:right="569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16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16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9862 (80 6121)</w:t>
            </w:r>
          </w:p>
        </w:tc>
        <w:tc>
          <w:tcPr>
            <w:tcW w:w="6804" w:type="dxa"/>
          </w:tcPr>
          <w:p w14:paraId="5BCE8C89" w14:textId="77777777" w:rsidR="007127CB" w:rsidRPr="00DC68BC" w:rsidRDefault="007127CB" w:rsidP="00E46487">
            <w:pPr>
              <w:pStyle w:val="TableParagraph"/>
              <w:spacing w:before="185" w:line="244" w:lineRule="auto"/>
              <w:ind w:right="302"/>
              <w:rPr>
                <w:lang w:val="sk-SK"/>
              </w:rPr>
            </w:pPr>
            <w:r w:rsidRPr="00DC68BC">
              <w:rPr>
                <w:lang w:val="sk-SK"/>
              </w:rPr>
              <w:t>Geosyntetika.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Odber</w:t>
            </w:r>
            <w:r w:rsidRPr="00DC68BC">
              <w:rPr>
                <w:spacing w:val="54"/>
                <w:lang w:val="sk-SK"/>
              </w:rPr>
              <w:t xml:space="preserve"> </w:t>
            </w:r>
            <w:r w:rsidRPr="00DC68BC">
              <w:rPr>
                <w:lang w:val="sk-SK"/>
              </w:rPr>
              <w:t>a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príprava</w:t>
            </w:r>
            <w:r w:rsidRPr="00DC68BC">
              <w:rPr>
                <w:spacing w:val="-55"/>
                <w:lang w:val="sk-SK"/>
              </w:rPr>
              <w:t xml:space="preserve">     </w:t>
            </w:r>
            <w:r w:rsidRPr="00DC68BC">
              <w:rPr>
                <w:lang w:val="sk-SK"/>
              </w:rPr>
              <w:t xml:space="preserve"> skúšobných vzoriek</w:t>
            </w:r>
          </w:p>
        </w:tc>
      </w:tr>
      <w:tr w:rsidR="007127CB" w:rsidRPr="00DC68BC" w14:paraId="678F508C" w14:textId="77777777" w:rsidTr="00E46487">
        <w:trPr>
          <w:trHeight w:val="625"/>
        </w:trPr>
        <w:tc>
          <w:tcPr>
            <w:tcW w:w="2518" w:type="dxa"/>
          </w:tcPr>
          <w:p w14:paraId="75AD47BD" w14:textId="77777777" w:rsidR="007127CB" w:rsidRPr="00DC68BC" w:rsidRDefault="007127CB" w:rsidP="00E46487">
            <w:pPr>
              <w:pStyle w:val="TableParagraph"/>
              <w:spacing w:before="188"/>
              <w:rPr>
                <w:lang w:val="sk-SK"/>
              </w:rPr>
            </w:pPr>
            <w:r w:rsidRPr="00DC68BC">
              <w:rPr>
                <w:lang w:val="sk-SK"/>
              </w:rPr>
              <w:lastRenderedPageBreak/>
              <w:t>STN</w:t>
            </w:r>
            <w:r w:rsidRPr="00DC68BC">
              <w:rPr>
                <w:spacing w:val="24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9864</w:t>
            </w:r>
          </w:p>
        </w:tc>
        <w:tc>
          <w:tcPr>
            <w:tcW w:w="6804" w:type="dxa"/>
          </w:tcPr>
          <w:p w14:paraId="13A622BC" w14:textId="77777777" w:rsidR="007127CB" w:rsidRPr="00DC68BC" w:rsidRDefault="007127CB" w:rsidP="00E46487">
            <w:pPr>
              <w:pStyle w:val="TableParagraph"/>
              <w:spacing w:before="61" w:line="244" w:lineRule="auto"/>
              <w:ind w:right="302"/>
              <w:rPr>
                <w:lang w:val="sk-SK"/>
              </w:rPr>
            </w:pPr>
            <w:r w:rsidRPr="00DC68BC">
              <w:rPr>
                <w:lang w:val="sk-SK"/>
              </w:rPr>
              <w:t>Geosyntetika.</w:t>
            </w:r>
            <w:r w:rsidRPr="00DC68BC">
              <w:rPr>
                <w:spacing w:val="1"/>
                <w:lang w:val="sk-SK"/>
              </w:rPr>
              <w:t xml:space="preserve"> Skúšobné metódy na </w:t>
            </w:r>
            <w:r w:rsidRPr="00DC68BC">
              <w:rPr>
                <w:lang w:val="sk-SK"/>
              </w:rPr>
              <w:t>zisťovanie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 xml:space="preserve">plošnej </w:t>
            </w:r>
            <w:r w:rsidRPr="00DC68BC">
              <w:rPr>
                <w:spacing w:val="-56"/>
                <w:lang w:val="sk-SK"/>
              </w:rPr>
              <w:t xml:space="preserve">  </w:t>
            </w:r>
            <w:r w:rsidRPr="00DC68BC">
              <w:rPr>
                <w:lang w:val="sk-SK"/>
              </w:rPr>
              <w:t>hmotnosti geotextílií a geotextíliám podobných výrobkov</w:t>
            </w:r>
          </w:p>
        </w:tc>
      </w:tr>
      <w:tr w:rsidR="007127CB" w:rsidRPr="00DC68BC" w14:paraId="71707554" w14:textId="77777777" w:rsidTr="00E46487">
        <w:trPr>
          <w:trHeight w:val="927"/>
        </w:trPr>
        <w:tc>
          <w:tcPr>
            <w:tcW w:w="2518" w:type="dxa"/>
            <w:vAlign w:val="center"/>
          </w:tcPr>
          <w:p w14:paraId="00120B4A" w14:textId="77777777" w:rsidR="007127CB" w:rsidRPr="00DC68BC" w:rsidRDefault="007127CB" w:rsidP="00E46487">
            <w:pPr>
              <w:pStyle w:val="TableParagraph"/>
              <w:spacing w:before="61" w:line="244" w:lineRule="auto"/>
              <w:rPr>
                <w:lang w:val="sk-SK"/>
              </w:rPr>
            </w:pPr>
            <w:r w:rsidRPr="00DC68BC">
              <w:rPr>
                <w:lang w:val="sk-SK"/>
              </w:rPr>
              <w:t>STN EN ISO 10319 STN EN ISO 9073-3</w:t>
            </w:r>
          </w:p>
        </w:tc>
        <w:tc>
          <w:tcPr>
            <w:tcW w:w="6804" w:type="dxa"/>
            <w:vAlign w:val="center"/>
          </w:tcPr>
          <w:p w14:paraId="4F47D619" w14:textId="77777777" w:rsidR="007127CB" w:rsidRPr="00DC68BC" w:rsidRDefault="007127CB" w:rsidP="00E46487">
            <w:pPr>
              <w:pStyle w:val="TableParagraph"/>
              <w:spacing w:before="0"/>
              <w:ind w:left="0"/>
              <w:rPr>
                <w:lang w:val="sk-SK"/>
              </w:rPr>
            </w:pPr>
            <w:r w:rsidRPr="00DC68BC">
              <w:rPr>
                <w:lang w:val="sk-SK"/>
              </w:rPr>
              <w:t xml:space="preserve">  Geosyntetika. Ťahová skúška pevnosti širokej vzorky</w:t>
            </w:r>
          </w:p>
          <w:p w14:paraId="11ED4A1D" w14:textId="77777777" w:rsidR="007127CB" w:rsidRPr="00DC68BC" w:rsidRDefault="007127CB" w:rsidP="00E46487">
            <w:pPr>
              <w:pStyle w:val="TableParagraph"/>
              <w:spacing w:before="0"/>
              <w:ind w:left="108"/>
              <w:rPr>
                <w:lang w:val="sk-SK"/>
              </w:rPr>
            </w:pPr>
            <w:r w:rsidRPr="00DC68BC">
              <w:rPr>
                <w:lang w:val="sk-SK"/>
              </w:rPr>
              <w:t xml:space="preserve">Netkané textílie. Skúšobné metódy. Časť 3: Stanovenie pevnosti </w:t>
            </w:r>
          </w:p>
          <w:p w14:paraId="5740F128" w14:textId="77777777" w:rsidR="007127CB" w:rsidRPr="00DC68BC" w:rsidRDefault="007127CB" w:rsidP="00E46487">
            <w:pPr>
              <w:pStyle w:val="TableParagraph"/>
              <w:spacing w:before="0"/>
              <w:ind w:left="108"/>
              <w:rPr>
                <w:lang w:val="sk-SK"/>
              </w:rPr>
            </w:pPr>
            <w:r w:rsidRPr="00DC68BC">
              <w:rPr>
                <w:lang w:val="sk-SK"/>
              </w:rPr>
              <w:t>v ťahu a ťažnosti pri pretrhnutí použitím metódy strip</w:t>
            </w:r>
          </w:p>
        </w:tc>
      </w:tr>
      <w:tr w:rsidR="007127CB" w:rsidRPr="00DC68BC" w14:paraId="1DDAD33A" w14:textId="77777777" w:rsidTr="00E46487">
        <w:trPr>
          <w:trHeight w:val="1205"/>
        </w:trPr>
        <w:tc>
          <w:tcPr>
            <w:tcW w:w="2518" w:type="dxa"/>
            <w:vAlign w:val="center"/>
          </w:tcPr>
          <w:p w14:paraId="1C600985" w14:textId="77777777" w:rsidR="007127CB" w:rsidRPr="00DC68BC" w:rsidRDefault="007127CB" w:rsidP="00E46487">
            <w:pPr>
              <w:pStyle w:val="TableParagraph"/>
              <w:spacing w:before="61" w:line="242" w:lineRule="auto"/>
              <w:ind w:right="127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9863-1 ,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9073-2</w:t>
            </w:r>
          </w:p>
        </w:tc>
        <w:tc>
          <w:tcPr>
            <w:tcW w:w="6804" w:type="dxa"/>
            <w:vAlign w:val="center"/>
          </w:tcPr>
          <w:p w14:paraId="2B59FCBF" w14:textId="77777777" w:rsidR="007127CB" w:rsidRPr="00DC68BC" w:rsidRDefault="007127CB" w:rsidP="00E46487">
            <w:pPr>
              <w:pStyle w:val="TableParagraph"/>
              <w:spacing w:before="60"/>
              <w:ind w:left="108"/>
              <w:rPr>
                <w:lang w:val="sk-SK"/>
              </w:rPr>
            </w:pPr>
            <w:r w:rsidRPr="00DC68BC">
              <w:rPr>
                <w:lang w:val="sk-SK"/>
              </w:rPr>
              <w:t>Geosyntetika. Zisťovanie hrúbky pri určených tlakoch. Časť 1: Jednovrstvové</w:t>
            </w:r>
          </w:p>
          <w:p w14:paraId="36420587" w14:textId="77777777" w:rsidR="007127CB" w:rsidRPr="00DC68BC" w:rsidRDefault="007127CB" w:rsidP="00E46487">
            <w:pPr>
              <w:pStyle w:val="TableParagraph"/>
              <w:spacing w:before="60"/>
              <w:ind w:left="108"/>
              <w:rPr>
                <w:lang w:val="sk-SK"/>
              </w:rPr>
            </w:pPr>
            <w:r w:rsidRPr="00DC68BC">
              <w:rPr>
                <w:lang w:val="sk-SK"/>
              </w:rPr>
              <w:t xml:space="preserve">Textílie. Skúšobné metódy na netkané textílie. 2. Časť: Zisťovanie hrúbky </w:t>
            </w:r>
          </w:p>
        </w:tc>
      </w:tr>
    </w:tbl>
    <w:p w14:paraId="6EE620F9" w14:textId="77777777" w:rsidR="007127CB" w:rsidRDefault="007127CB" w:rsidP="007127CB">
      <w:pPr>
        <w:pStyle w:val="Zkladntext"/>
        <w:spacing w:before="4"/>
        <w:rPr>
          <w:sz w:val="24"/>
        </w:rPr>
      </w:pPr>
    </w:p>
    <w:p w14:paraId="0D8BE68C" w14:textId="77777777" w:rsidR="007127CB" w:rsidRDefault="007127CB" w:rsidP="00D065B8">
      <w:pPr>
        <w:pStyle w:val="Odsekzoznamu"/>
        <w:widowControl w:val="0"/>
        <w:numPr>
          <w:ilvl w:val="3"/>
          <w:numId w:val="15"/>
        </w:numPr>
        <w:tabs>
          <w:tab w:val="left" w:pos="2446"/>
          <w:tab w:val="left" w:pos="2447"/>
        </w:tabs>
        <w:autoSpaceDE w:val="0"/>
        <w:autoSpaceDN w:val="0"/>
        <w:spacing w:before="97" w:after="0"/>
        <w:ind w:hanging="1703"/>
        <w:contextualSpacing w:val="0"/>
      </w:pPr>
      <w:r>
        <w:t>Súvisiace</w:t>
      </w:r>
      <w:r>
        <w:rPr>
          <w:spacing w:val="54"/>
        </w:rPr>
        <w:t xml:space="preserve"> </w:t>
      </w:r>
      <w:r>
        <w:t>technické</w:t>
      </w:r>
      <w:r>
        <w:rPr>
          <w:spacing w:val="54"/>
        </w:rPr>
        <w:t xml:space="preserve"> </w:t>
      </w:r>
      <w:r>
        <w:t>predpisy</w:t>
      </w:r>
    </w:p>
    <w:p w14:paraId="4B184686" w14:textId="77777777"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8"/>
          <w:tab w:val="left" w:pos="899"/>
        </w:tabs>
        <w:autoSpaceDE w:val="0"/>
        <w:autoSpaceDN w:val="0"/>
        <w:spacing w:before="122" w:after="0"/>
        <w:ind w:hanging="361"/>
        <w:contextualSpacing w:val="0"/>
        <w:jc w:val="left"/>
      </w:pPr>
      <w:r>
        <w:rPr>
          <w:w w:val="105"/>
        </w:rPr>
        <w:t>TP</w:t>
      </w:r>
      <w:r>
        <w:rPr>
          <w:spacing w:val="12"/>
          <w:w w:val="105"/>
        </w:rPr>
        <w:t xml:space="preserve"> </w:t>
      </w:r>
      <w:r>
        <w:rPr>
          <w:w w:val="105"/>
        </w:rPr>
        <w:t>019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Dokumentácia</w:t>
      </w:r>
      <w:r>
        <w:rPr>
          <w:spacing w:val="14"/>
          <w:w w:val="105"/>
        </w:rPr>
        <w:t xml:space="preserve"> </w:t>
      </w:r>
      <w:r>
        <w:rPr>
          <w:w w:val="105"/>
        </w:rPr>
        <w:t>stavieb</w:t>
      </w:r>
      <w:r>
        <w:rPr>
          <w:spacing w:val="14"/>
          <w:w w:val="105"/>
        </w:rPr>
        <w:t xml:space="preserve"> </w:t>
      </w:r>
      <w:r>
        <w:rPr>
          <w:w w:val="105"/>
        </w:rPr>
        <w:t>ciest,</w:t>
      </w:r>
      <w:r>
        <w:rPr>
          <w:spacing w:val="13"/>
          <w:w w:val="105"/>
        </w:rPr>
        <w:t xml:space="preserve"> </w:t>
      </w:r>
      <w:r>
        <w:rPr>
          <w:w w:val="105"/>
        </w:rPr>
        <w:t>technické</w:t>
      </w:r>
      <w:r>
        <w:rPr>
          <w:spacing w:val="11"/>
          <w:w w:val="105"/>
        </w:rPr>
        <w:t xml:space="preserve"> </w:t>
      </w:r>
      <w:r>
        <w:rPr>
          <w:w w:val="105"/>
        </w:rPr>
        <w:t>podmienky</w:t>
      </w:r>
    </w:p>
    <w:p w14:paraId="7D566F53" w14:textId="77777777" w:rsidR="007127CB" w:rsidRDefault="007127CB" w:rsidP="007127CB">
      <w:pPr>
        <w:pStyle w:val="Zkladntext"/>
        <w:spacing w:before="1"/>
        <w:rPr>
          <w:sz w:val="33"/>
        </w:rPr>
      </w:pPr>
    </w:p>
    <w:p w14:paraId="77F9AB86" w14:textId="77777777" w:rsidR="007127CB" w:rsidRDefault="007127CB" w:rsidP="00D065B8">
      <w:pPr>
        <w:pStyle w:val="Odsekzoznamu"/>
        <w:widowControl w:val="0"/>
        <w:numPr>
          <w:ilvl w:val="3"/>
          <w:numId w:val="15"/>
        </w:numPr>
        <w:tabs>
          <w:tab w:val="left" w:pos="2446"/>
          <w:tab w:val="left" w:pos="2447"/>
        </w:tabs>
        <w:autoSpaceDE w:val="0"/>
        <w:autoSpaceDN w:val="0"/>
        <w:spacing w:after="0"/>
        <w:ind w:hanging="1703"/>
        <w:contextualSpacing w:val="0"/>
      </w:pPr>
      <w:r>
        <w:t>Súvisiace</w:t>
      </w:r>
      <w:r>
        <w:rPr>
          <w:spacing w:val="47"/>
        </w:rPr>
        <w:t xml:space="preserve"> </w:t>
      </w:r>
      <w:r>
        <w:t>právne</w:t>
      </w:r>
      <w:r>
        <w:rPr>
          <w:spacing w:val="53"/>
        </w:rPr>
        <w:t xml:space="preserve"> </w:t>
      </w:r>
      <w:r>
        <w:t>predpisy</w:t>
      </w:r>
    </w:p>
    <w:p w14:paraId="403634EE" w14:textId="77777777"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9"/>
        </w:tabs>
        <w:autoSpaceDE w:val="0"/>
        <w:autoSpaceDN w:val="0"/>
        <w:spacing w:before="122" w:after="0" w:line="242" w:lineRule="auto"/>
        <w:ind w:right="105" w:hanging="360"/>
        <w:contextualSpacing w:val="0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50/1976</w:t>
      </w:r>
      <w:r>
        <w:rPr>
          <w:spacing w:val="29"/>
        </w:rPr>
        <w:t xml:space="preserve"> </w:t>
      </w:r>
      <w:r>
        <w:t>Zb.</w:t>
      </w:r>
      <w:r>
        <w:rPr>
          <w:spacing w:val="3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územnom</w:t>
      </w:r>
      <w:r>
        <w:rPr>
          <w:spacing w:val="30"/>
        </w:rPr>
        <w:t xml:space="preserve"> </w:t>
      </w:r>
      <w:r>
        <w:t>plánovaní</w:t>
      </w:r>
      <w:r>
        <w:rPr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stavebnom</w:t>
      </w:r>
      <w:r>
        <w:rPr>
          <w:spacing w:val="26"/>
        </w:rPr>
        <w:t xml:space="preserve"> </w:t>
      </w:r>
      <w:r>
        <w:t>poriadku</w:t>
      </w:r>
      <w:r>
        <w:rPr>
          <w:spacing w:val="25"/>
        </w:rPr>
        <w:t xml:space="preserve"> </w:t>
      </w:r>
      <w:r>
        <w:t>(stavebný</w:t>
      </w:r>
      <w:r>
        <w:rPr>
          <w:spacing w:val="27"/>
        </w:rPr>
        <w:t xml:space="preserve"> </w:t>
      </w:r>
      <w:r>
        <w:t>zákon)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 o zmene</w:t>
      </w:r>
      <w:r>
        <w:rPr>
          <w:spacing w:val="1"/>
        </w:rPr>
        <w:t xml:space="preserve"> 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predpisov,</w:t>
      </w:r>
    </w:p>
    <w:p w14:paraId="7A997509" w14:textId="77777777"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9"/>
        </w:tabs>
        <w:autoSpaceDE w:val="0"/>
        <w:autoSpaceDN w:val="0"/>
        <w:spacing w:after="0"/>
        <w:ind w:right="108" w:hanging="360"/>
        <w:contextualSpacing w:val="0"/>
      </w:pPr>
      <w:r>
        <w:t>Zákon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SR</w:t>
      </w:r>
      <w:r>
        <w:rPr>
          <w:spacing w:val="59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Z.z.</w:t>
      </w:r>
      <w:r>
        <w:rPr>
          <w:spacing w:val="59"/>
        </w:rPr>
        <w:t xml:space="preserve"> </w:t>
      </w:r>
      <w:r>
        <w:t>o 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v 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</w:p>
    <w:p w14:paraId="6C2BCDA8" w14:textId="77777777" w:rsidR="007127CB" w:rsidRDefault="007127CB" w:rsidP="007127CB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677D9BBE" w14:textId="77777777" w:rsidR="007127CB" w:rsidRDefault="007127CB" w:rsidP="007127CB">
      <w:pPr>
        <w:pStyle w:val="Zkladntext"/>
        <w:spacing w:before="4"/>
        <w:rPr>
          <w:sz w:val="15"/>
        </w:rPr>
      </w:pPr>
    </w:p>
    <w:p w14:paraId="58CCAFA6" w14:textId="77777777" w:rsidR="007127CB" w:rsidRPr="0028082B" w:rsidRDefault="007127CB" w:rsidP="0028082B">
      <w:pPr>
        <w:pStyle w:val="Nadpis1"/>
      </w:pPr>
      <w:bookmarkStart w:id="177" w:name="_TOC_250062"/>
      <w:bookmarkStart w:id="178" w:name="_Toc178188253"/>
      <w:r w:rsidRPr="0028082B">
        <w:t xml:space="preserve">ZVLÁŠTNE TECHNICKO-KVALITATÍVNE PODMIENKY (31-ZVLÁŠTNE ZEMNÉ </w:t>
      </w:r>
      <w:bookmarkEnd w:id="177"/>
      <w:r w:rsidRPr="0028082B">
        <w:t>KONŠTRUKCIE)</w:t>
      </w:r>
      <w:bookmarkEnd w:id="178"/>
    </w:p>
    <w:p w14:paraId="3F7B5529" w14:textId="77777777" w:rsidR="007127CB" w:rsidRDefault="007127CB" w:rsidP="007127CB">
      <w:pPr>
        <w:pStyle w:val="Zkladntext"/>
        <w:spacing w:before="4"/>
        <w:rPr>
          <w:b/>
          <w:sz w:val="31"/>
        </w:rPr>
      </w:pPr>
    </w:p>
    <w:p w14:paraId="797EE846" w14:textId="77777777" w:rsidR="007127CB" w:rsidRPr="00E16D5C" w:rsidRDefault="007127CB" w:rsidP="00E16D5C">
      <w:pPr>
        <w:pStyle w:val="Nadpis2"/>
      </w:pPr>
      <w:bookmarkStart w:id="179" w:name="_TOC_250061"/>
      <w:bookmarkStart w:id="180" w:name="_Toc178188254"/>
      <w:r w:rsidRPr="00E16D5C">
        <w:t xml:space="preserve">VYSTUŽENÉ A KOTVENÉ ZEMNÉ </w:t>
      </w:r>
      <w:bookmarkEnd w:id="179"/>
      <w:r w:rsidRPr="00E16D5C">
        <w:t>KONŠTRUKCIE</w:t>
      </w:r>
      <w:bookmarkEnd w:id="180"/>
    </w:p>
    <w:p w14:paraId="14A1B23B" w14:textId="77777777" w:rsidR="007127CB" w:rsidRDefault="007127CB" w:rsidP="007127CB">
      <w:pPr>
        <w:pStyle w:val="Zkladntext"/>
        <w:spacing w:before="10"/>
        <w:rPr>
          <w:b/>
          <w:sz w:val="20"/>
        </w:rPr>
      </w:pPr>
    </w:p>
    <w:p w14:paraId="1A3F2B05" w14:textId="77777777" w:rsidR="007127CB" w:rsidRDefault="007127CB" w:rsidP="00E16D5C">
      <w:pPr>
        <w:pStyle w:val="Nadpis3"/>
      </w:pPr>
      <w:bookmarkStart w:id="181" w:name="_TOC_250060"/>
      <w:bookmarkStart w:id="182" w:name="_Toc178188255"/>
      <w:r>
        <w:t>Lanové</w:t>
      </w:r>
      <w:r>
        <w:rPr>
          <w:spacing w:val="38"/>
        </w:rPr>
        <w:t xml:space="preserve"> </w:t>
      </w:r>
      <w:bookmarkEnd w:id="181"/>
      <w:r>
        <w:t>kotvy</w:t>
      </w:r>
      <w:bookmarkEnd w:id="182"/>
    </w:p>
    <w:p w14:paraId="04623164" w14:textId="77777777" w:rsidR="007127CB" w:rsidRPr="00E16D5C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rPr>
          <w:sz w:val="24"/>
          <w:szCs w:val="24"/>
        </w:rPr>
      </w:pPr>
      <w:r w:rsidRPr="00E16D5C">
        <w:rPr>
          <w:sz w:val="24"/>
          <w:szCs w:val="24"/>
        </w:rPr>
        <w:t>Obsah</w:t>
      </w:r>
      <w:r w:rsidRPr="00E16D5C">
        <w:rPr>
          <w:spacing w:val="43"/>
          <w:sz w:val="24"/>
          <w:szCs w:val="24"/>
        </w:rPr>
        <w:t xml:space="preserve"> </w:t>
      </w:r>
      <w:r w:rsidRPr="00E16D5C">
        <w:rPr>
          <w:sz w:val="24"/>
          <w:szCs w:val="24"/>
        </w:rPr>
        <w:t>dodávky</w:t>
      </w:r>
    </w:p>
    <w:p w14:paraId="460D833F" w14:textId="77777777" w:rsidR="007127CB" w:rsidRDefault="007127CB" w:rsidP="00E16D5C">
      <w:r>
        <w:t>Práce</w:t>
      </w:r>
      <w:r>
        <w:rPr>
          <w:spacing w:val="1"/>
        </w:rPr>
        <w:t xml:space="preserve"> </w:t>
      </w:r>
      <w:r>
        <w:t>podľa tejto</w:t>
      </w:r>
      <w:r>
        <w:rPr>
          <w:spacing w:val="58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sa týkajú</w:t>
      </w:r>
      <w:r>
        <w:rPr>
          <w:spacing w:val="59"/>
        </w:rPr>
        <w:t xml:space="preserve"> </w:t>
      </w:r>
      <w:r>
        <w:t>dodávky materiálov a</w:t>
      </w:r>
      <w:r>
        <w:rPr>
          <w:spacing w:val="58"/>
        </w:rPr>
        <w:t xml:space="preserve"> </w:t>
      </w:r>
      <w:r>
        <w:t>zariadení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zhotoveniu</w:t>
      </w:r>
      <w:r>
        <w:rPr>
          <w:spacing w:val="1"/>
        </w:rPr>
        <w:t xml:space="preserve"> </w:t>
      </w:r>
      <w:r>
        <w:t>horninových</w:t>
      </w:r>
      <w:r>
        <w:rPr>
          <w:spacing w:val="1"/>
        </w:rPr>
        <w:t xml:space="preserve"> </w:t>
      </w:r>
      <w:r>
        <w:t>lanových</w:t>
      </w:r>
      <w:r>
        <w:rPr>
          <w:spacing w:val="59"/>
        </w:rPr>
        <w:t xml:space="preserve"> </w:t>
      </w:r>
      <w:r>
        <w:t>kotiev,</w:t>
      </w:r>
      <w:r>
        <w:rPr>
          <w:spacing w:val="59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predpísaných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predstihu</w:t>
      </w:r>
      <w:r>
        <w:rPr>
          <w:spacing w:val="58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preukazné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kotiev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1537 –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geotechnických</w:t>
      </w:r>
      <w:r>
        <w:rPr>
          <w:spacing w:val="1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Horninové</w:t>
      </w:r>
      <w:r>
        <w:rPr>
          <w:spacing w:val="58"/>
        </w:rPr>
        <w:t xml:space="preserve"> </w:t>
      </w:r>
      <w:r>
        <w:t>kotvy</w:t>
      </w:r>
      <w:r>
        <w:rPr>
          <w:spacing w:val="1"/>
        </w:rPr>
        <w:t xml:space="preserve"> </w:t>
      </w:r>
      <w:r>
        <w:t>(12/2002)</w:t>
      </w:r>
    </w:p>
    <w:p w14:paraId="0F70F164" w14:textId="77777777"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28" w:after="0"/>
        <w:ind w:hanging="1703"/>
        <w:contextualSpacing w:val="0"/>
        <w:rPr>
          <w:sz w:val="24"/>
        </w:rPr>
      </w:pPr>
      <w:r>
        <w:rPr>
          <w:sz w:val="24"/>
        </w:rPr>
        <w:t>Zmeny</w:t>
      </w:r>
      <w:r>
        <w:rPr>
          <w:spacing w:val="51"/>
          <w:sz w:val="24"/>
        </w:rPr>
        <w:t xml:space="preserve"> </w:t>
      </w:r>
      <w:r>
        <w:rPr>
          <w:sz w:val="24"/>
        </w:rPr>
        <w:t>vyvolané</w:t>
      </w:r>
      <w:r>
        <w:rPr>
          <w:spacing w:val="58"/>
          <w:sz w:val="24"/>
        </w:rPr>
        <w:t xml:space="preserve"> </w:t>
      </w:r>
      <w:r>
        <w:rPr>
          <w:sz w:val="24"/>
        </w:rPr>
        <w:t>odlišnosťou</w:t>
      </w:r>
      <w:r>
        <w:rPr>
          <w:spacing w:val="57"/>
          <w:sz w:val="24"/>
        </w:rPr>
        <w:t xml:space="preserve"> </w:t>
      </w:r>
      <w:r>
        <w:rPr>
          <w:sz w:val="24"/>
        </w:rPr>
        <w:t>geologických</w:t>
      </w:r>
      <w:r>
        <w:rPr>
          <w:spacing w:val="58"/>
          <w:sz w:val="24"/>
        </w:rPr>
        <w:t xml:space="preserve"> </w:t>
      </w:r>
      <w:r>
        <w:rPr>
          <w:sz w:val="24"/>
        </w:rPr>
        <w:t>pomerov</w:t>
      </w:r>
    </w:p>
    <w:p w14:paraId="7AE93336" w14:textId="77777777" w:rsidR="007127CB" w:rsidRDefault="007127CB" w:rsidP="00E16D5C">
      <w:r>
        <w:t>Zhotoviteľ</w:t>
      </w:r>
      <w:r>
        <w:rPr>
          <w:spacing w:val="1"/>
        </w:rPr>
        <w:t xml:space="preserve"> </w:t>
      </w:r>
      <w:r>
        <w:t>oznámi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meškania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9"/>
        </w:rPr>
        <w:t xml:space="preserve"> </w:t>
      </w:r>
      <w:r>
        <w:t>okolnosti,</w:t>
      </w:r>
      <w:r>
        <w:rPr>
          <w:spacing w:val="59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naznačujú,</w:t>
      </w:r>
      <w:r>
        <w:rPr>
          <w:spacing w:val="1"/>
        </w:rPr>
        <w:t xml:space="preserve"> </w:t>
      </w:r>
      <w:r>
        <w:t>že skutočné 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sa 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 a môžu</w:t>
      </w:r>
      <w:r>
        <w:rPr>
          <w:spacing w:val="1"/>
        </w:rPr>
        <w:t xml:space="preserve"> </w:t>
      </w:r>
      <w:r>
        <w:t>ovplyvniť</w:t>
      </w:r>
      <w:r>
        <w:rPr>
          <w:spacing w:val="1"/>
        </w:rPr>
        <w:t xml:space="preserve"> </w:t>
      </w:r>
      <w:r>
        <w:t>únosnosť</w:t>
      </w:r>
      <w:r>
        <w:rPr>
          <w:spacing w:val="15"/>
        </w:rPr>
        <w:t xml:space="preserve"> </w:t>
      </w:r>
      <w:r>
        <w:t>kotiev.</w:t>
      </w:r>
    </w:p>
    <w:p w14:paraId="5F5E8D0F" w14:textId="77777777"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17" w:after="0"/>
        <w:ind w:hanging="1703"/>
        <w:contextualSpacing w:val="0"/>
        <w:rPr>
          <w:sz w:val="24"/>
        </w:rPr>
      </w:pPr>
      <w:r>
        <w:rPr>
          <w:sz w:val="24"/>
        </w:rPr>
        <w:t>Materiály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stavebné</w:t>
      </w:r>
      <w:r>
        <w:rPr>
          <w:spacing w:val="40"/>
          <w:sz w:val="24"/>
        </w:rPr>
        <w:t xml:space="preserve"> </w:t>
      </w:r>
      <w:r>
        <w:rPr>
          <w:sz w:val="24"/>
        </w:rPr>
        <w:t>dielce</w:t>
      </w:r>
    </w:p>
    <w:p w14:paraId="49566EC3" w14:textId="77777777" w:rsidR="007127CB" w:rsidRDefault="007127CB" w:rsidP="00E16D5C">
      <w:r>
        <w:t>Kotvy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trvalou</w:t>
      </w:r>
      <w:r>
        <w:rPr>
          <w:spacing w:val="58"/>
        </w:rPr>
        <w:t xml:space="preserve"> </w:t>
      </w:r>
      <w:r>
        <w:t>antikoróznou</w:t>
      </w:r>
      <w:r>
        <w:rPr>
          <w:spacing w:val="58"/>
        </w:rPr>
        <w:t xml:space="preserve"> </w:t>
      </w:r>
      <w:r>
        <w:t>ochranou.</w:t>
      </w:r>
      <w:r>
        <w:rPr>
          <w:spacing w:val="59"/>
        </w:rPr>
        <w:t xml:space="preserve"> </w:t>
      </w:r>
      <w:r>
        <w:t>Napínanie</w:t>
      </w:r>
      <w:r>
        <w:rPr>
          <w:spacing w:val="58"/>
        </w:rPr>
        <w:t xml:space="preserve"> </w:t>
      </w:r>
      <w:r>
        <w:t>kotiev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realizuje</w:t>
      </w:r>
      <w:r>
        <w:rPr>
          <w:spacing w:val="13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1537.</w:t>
      </w:r>
    </w:p>
    <w:p w14:paraId="13E4016A" w14:textId="77777777" w:rsidR="007127CB" w:rsidRDefault="007127CB" w:rsidP="00E16D5C"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antikoróznu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1"/>
        </w:rPr>
        <w:t xml:space="preserve"> </w:t>
      </w:r>
      <w:r>
        <w:t>únosnosti</w:t>
      </w:r>
      <w:r>
        <w:rPr>
          <w:spacing w:val="58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lanové</w:t>
      </w:r>
      <w:r>
        <w:rPr>
          <w:spacing w:val="58"/>
        </w:rPr>
        <w:t xml:space="preserve"> </w:t>
      </w:r>
      <w:r>
        <w:t>horninové</w:t>
      </w:r>
      <w:r>
        <w:rPr>
          <w:spacing w:val="1"/>
        </w:rPr>
        <w:t xml:space="preserve"> </w:t>
      </w:r>
      <w:r>
        <w:t>kotvy</w:t>
      </w:r>
      <w:r>
        <w:rPr>
          <w:spacing w:val="45"/>
        </w:rPr>
        <w:t xml:space="preserve"> </w:t>
      </w:r>
      <w:r>
        <w:t>injektovať</w:t>
      </w:r>
      <w:r>
        <w:rPr>
          <w:spacing w:val="47"/>
        </w:rPr>
        <w:t xml:space="preserve"> </w:t>
      </w:r>
      <w:r>
        <w:t>špeciálnymi</w:t>
      </w:r>
      <w:r>
        <w:rPr>
          <w:spacing w:val="40"/>
        </w:rPr>
        <w:t xml:space="preserve"> </w:t>
      </w:r>
      <w:r>
        <w:t>prísadami</w:t>
      </w:r>
      <w:r>
        <w:rPr>
          <w:spacing w:val="45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cementovej</w:t>
      </w:r>
      <w:r>
        <w:rPr>
          <w:spacing w:val="52"/>
        </w:rPr>
        <w:t xml:space="preserve"> </w:t>
      </w:r>
      <w:r>
        <w:t>zmesi</w:t>
      </w:r>
      <w:r>
        <w:rPr>
          <w:spacing w:val="44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zabezpečiť</w:t>
      </w:r>
      <w:r>
        <w:rPr>
          <w:spacing w:val="45"/>
        </w:rPr>
        <w:t xml:space="preserve"> </w:t>
      </w:r>
      <w:r>
        <w:t>ochranu</w:t>
      </w:r>
      <w:r>
        <w:rPr>
          <w:spacing w:val="45"/>
        </w:rPr>
        <w:t xml:space="preserve"> </w:t>
      </w:r>
      <w:r>
        <w:t>hlavy</w:t>
      </w:r>
      <w:r>
        <w:rPr>
          <w:spacing w:val="4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tela</w:t>
      </w:r>
      <w:r>
        <w:rPr>
          <w:spacing w:val="19"/>
        </w:rPr>
        <w:t xml:space="preserve"> </w:t>
      </w:r>
      <w:r>
        <w:t>kotvy</w:t>
      </w:r>
      <w:r>
        <w:rPr>
          <w:spacing w:val="20"/>
        </w:rPr>
        <w:t xml:space="preserve"> </w:t>
      </w:r>
      <w:r>
        <w:t>voči</w:t>
      </w:r>
      <w:r>
        <w:rPr>
          <w:spacing w:val="19"/>
        </w:rPr>
        <w:t xml:space="preserve"> </w:t>
      </w:r>
      <w:r>
        <w:t>korózií.</w:t>
      </w:r>
      <w:r>
        <w:rPr>
          <w:spacing w:val="21"/>
        </w:rPr>
        <w:t xml:space="preserve"> </w:t>
      </w:r>
      <w:r>
        <w:t>Spôsob</w:t>
      </w:r>
      <w:r>
        <w:rPr>
          <w:spacing w:val="23"/>
        </w:rPr>
        <w:t xml:space="preserve"> </w:t>
      </w:r>
      <w:r>
        <w:t>izolácie</w:t>
      </w:r>
      <w:r>
        <w:rPr>
          <w:spacing w:val="19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daný</w:t>
      </w:r>
      <w:r>
        <w:rPr>
          <w:spacing w:val="20"/>
        </w:rPr>
        <w:t xml:space="preserve"> </w:t>
      </w:r>
      <w:r>
        <w:t>výrobcom</w:t>
      </w:r>
      <w:r>
        <w:rPr>
          <w:spacing w:val="21"/>
        </w:rPr>
        <w:t xml:space="preserve"> </w:t>
      </w:r>
      <w:r>
        <w:t>kotvy.</w:t>
      </w:r>
    </w:p>
    <w:p w14:paraId="2D16F96E" w14:textId="77777777"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18" w:after="0"/>
        <w:ind w:hanging="1703"/>
        <w:contextualSpacing w:val="0"/>
        <w:rPr>
          <w:sz w:val="24"/>
        </w:rPr>
      </w:pPr>
      <w:r>
        <w:rPr>
          <w:sz w:val="24"/>
        </w:rPr>
        <w:t>Dodávka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skladovanie</w:t>
      </w:r>
    </w:p>
    <w:p w14:paraId="656BB418" w14:textId="77777777" w:rsidR="007127CB" w:rsidRDefault="007127CB" w:rsidP="00E16D5C">
      <w:r>
        <w:t>Materiál kotiev sa musí dopravovať a skladovať spôsobom, ktorý predpisuje norma STN EN</w:t>
      </w:r>
      <w:r>
        <w:rPr>
          <w:spacing w:val="1"/>
        </w:rPr>
        <w:t xml:space="preserve"> </w:t>
      </w:r>
      <w:r>
        <w:t>1537.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inými</w:t>
      </w:r>
      <w:r>
        <w:rPr>
          <w:spacing w:val="1"/>
        </w:rPr>
        <w:t xml:space="preserve"> </w:t>
      </w:r>
      <w:r>
        <w:t>vplyvmi.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dodávkach</w:t>
      </w:r>
      <w:r>
        <w:rPr>
          <w:spacing w:val="14"/>
        </w:rPr>
        <w:t xml:space="preserve"> </w:t>
      </w:r>
      <w:r>
        <w:t>sa</w:t>
      </w:r>
      <w:r>
        <w:rPr>
          <w:spacing w:val="17"/>
        </w:rPr>
        <w:t xml:space="preserve"> </w:t>
      </w:r>
      <w:r>
        <w:t>vedie</w:t>
      </w:r>
      <w:r>
        <w:rPr>
          <w:spacing w:val="18"/>
        </w:rPr>
        <w:t xml:space="preserve"> </w:t>
      </w:r>
      <w:r>
        <w:t>presná</w:t>
      </w:r>
      <w:r>
        <w:rPr>
          <w:spacing w:val="17"/>
        </w:rPr>
        <w:t xml:space="preserve"> </w:t>
      </w:r>
      <w:r>
        <w:t>evidencia.</w:t>
      </w:r>
    </w:p>
    <w:p w14:paraId="6FE8F354" w14:textId="77777777" w:rsidR="007127CB" w:rsidRDefault="007127CB" w:rsidP="00E16D5C">
      <w:r>
        <w:t>Cement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injektáž:</w:t>
      </w:r>
      <w:r>
        <w:rPr>
          <w:spacing w:val="40"/>
        </w:rPr>
        <w:t xml:space="preserve"> </w:t>
      </w:r>
      <w:r>
        <w:t>pre</w:t>
      </w:r>
      <w:r>
        <w:rPr>
          <w:spacing w:val="40"/>
        </w:rPr>
        <w:t xml:space="preserve"> </w:t>
      </w:r>
      <w:r>
        <w:t>voľne</w:t>
      </w:r>
      <w:r>
        <w:rPr>
          <w:spacing w:val="41"/>
        </w:rPr>
        <w:t xml:space="preserve"> </w:t>
      </w:r>
      <w:r>
        <w:t>uložený</w:t>
      </w:r>
      <w:r>
        <w:rPr>
          <w:spacing w:val="34"/>
        </w:rPr>
        <w:t xml:space="preserve"> </w:t>
      </w:r>
      <w:r>
        <w:t>cement</w:t>
      </w:r>
      <w:r>
        <w:rPr>
          <w:spacing w:val="39"/>
        </w:rPr>
        <w:t xml:space="preserve"> </w:t>
      </w:r>
      <w:r>
        <w:t>platí</w:t>
      </w:r>
      <w:r>
        <w:rPr>
          <w:spacing w:val="35"/>
        </w:rPr>
        <w:t xml:space="preserve"> </w:t>
      </w:r>
      <w:r>
        <w:t>ustanovenie</w:t>
      </w:r>
      <w:r>
        <w:rPr>
          <w:spacing w:val="37"/>
        </w:rPr>
        <w:t xml:space="preserve"> </w:t>
      </w:r>
      <w:r>
        <w:t>normy</w:t>
      </w:r>
      <w:r>
        <w:rPr>
          <w:spacing w:val="38"/>
        </w:rPr>
        <w:t xml:space="preserve"> </w:t>
      </w:r>
      <w:r>
        <w:t>STN</w:t>
      </w:r>
      <w:r>
        <w:rPr>
          <w:spacing w:val="39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197-1.</w:t>
      </w:r>
    </w:p>
    <w:p w14:paraId="56CBCBF5" w14:textId="77777777" w:rsidR="007127CB" w:rsidRDefault="007127CB" w:rsidP="00E16D5C">
      <w:r>
        <w:t>Prísady: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sudoch,</w:t>
      </w:r>
      <w:r>
        <w:rPr>
          <w:spacing w:val="1"/>
        </w:rPr>
        <w:t xml:space="preserve"> </w:t>
      </w:r>
      <w:r>
        <w:t>bubnoch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vreciach,</w:t>
      </w:r>
      <w:r>
        <w:rPr>
          <w:spacing w:val="1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pokynov</w:t>
      </w:r>
      <w:r>
        <w:rPr>
          <w:spacing w:val="1"/>
        </w:rPr>
        <w:t xml:space="preserve"> </w:t>
      </w:r>
      <w:r>
        <w:t>výrobcu;</w:t>
      </w:r>
      <w:r>
        <w:rPr>
          <w:spacing w:val="19"/>
        </w:rPr>
        <w:t xml:space="preserve"> </w:t>
      </w:r>
      <w:r>
        <w:t>chránené</w:t>
      </w:r>
      <w:r>
        <w:rPr>
          <w:spacing w:val="15"/>
        </w:rPr>
        <w:t xml:space="preserve"> </w:t>
      </w:r>
      <w:r>
        <w:t>pred</w:t>
      </w:r>
      <w:r>
        <w:rPr>
          <w:spacing w:val="15"/>
        </w:rPr>
        <w:t xml:space="preserve"> </w:t>
      </w:r>
      <w:r>
        <w:t>nízkymi</w:t>
      </w:r>
      <w:r>
        <w:rPr>
          <w:spacing w:val="14"/>
        </w:rPr>
        <w:t xml:space="preserve"> </w:t>
      </w:r>
      <w:r>
        <w:t>teplotami.</w:t>
      </w:r>
    </w:p>
    <w:p w14:paraId="635C6C50" w14:textId="77777777" w:rsidR="007127CB" w:rsidRDefault="007127CB" w:rsidP="00E16D5C">
      <w:r>
        <w:t>Kotvy:</w:t>
      </w:r>
      <w:r>
        <w:rPr>
          <w:spacing w:val="37"/>
        </w:rPr>
        <w:t xml:space="preserve"> </w:t>
      </w:r>
      <w:r>
        <w:t>dodávajú</w:t>
      </w:r>
      <w:r>
        <w:rPr>
          <w:spacing w:val="35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zväzkoch.</w:t>
      </w:r>
      <w:r>
        <w:rPr>
          <w:spacing w:val="38"/>
        </w:rPr>
        <w:t xml:space="preserve"> </w:t>
      </w:r>
      <w:r>
        <w:t>Pri</w:t>
      </w:r>
      <w:r>
        <w:rPr>
          <w:spacing w:val="35"/>
        </w:rPr>
        <w:t xml:space="preserve"> </w:t>
      </w:r>
      <w:r>
        <w:t>doprave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manipulácií</w:t>
      </w:r>
      <w:r>
        <w:rPr>
          <w:spacing w:val="33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nesmú</w:t>
      </w:r>
      <w:r>
        <w:rPr>
          <w:spacing w:val="35"/>
        </w:rPr>
        <w:t xml:space="preserve"> </w:t>
      </w:r>
      <w:r>
        <w:t>deformovať.</w:t>
      </w:r>
      <w:r>
        <w:rPr>
          <w:spacing w:val="37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podložené</w:t>
      </w:r>
      <w:r>
        <w:rPr>
          <w:spacing w:val="26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odvodnených</w:t>
      </w:r>
      <w:r>
        <w:rPr>
          <w:spacing w:val="27"/>
        </w:rPr>
        <w:t xml:space="preserve"> </w:t>
      </w:r>
      <w:r>
        <w:t>voľných</w:t>
      </w:r>
      <w:r>
        <w:rPr>
          <w:spacing w:val="27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čiastočne</w:t>
      </w:r>
      <w:r>
        <w:rPr>
          <w:spacing w:val="27"/>
        </w:rPr>
        <w:t xml:space="preserve"> </w:t>
      </w:r>
      <w:r>
        <w:t>prekrytých</w:t>
      </w:r>
      <w:r>
        <w:rPr>
          <w:spacing w:val="26"/>
        </w:rPr>
        <w:t xml:space="preserve"> </w:t>
      </w:r>
      <w:r>
        <w:t>skládkach.</w:t>
      </w:r>
    </w:p>
    <w:p w14:paraId="6BB431FF" w14:textId="77777777"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22" w:after="0"/>
        <w:ind w:hanging="1703"/>
        <w:contextualSpacing w:val="0"/>
        <w:rPr>
          <w:sz w:val="24"/>
        </w:rPr>
      </w:pPr>
      <w:r>
        <w:rPr>
          <w:sz w:val="24"/>
        </w:rPr>
        <w:t>Vykonanie</w:t>
      </w:r>
      <w:r>
        <w:rPr>
          <w:spacing w:val="42"/>
          <w:sz w:val="24"/>
        </w:rPr>
        <w:t xml:space="preserve"> </w:t>
      </w:r>
      <w:r>
        <w:rPr>
          <w:sz w:val="24"/>
        </w:rPr>
        <w:t>prác</w:t>
      </w:r>
    </w:p>
    <w:p w14:paraId="7AEEE3EB" w14:textId="77777777" w:rsidR="007127CB" w:rsidRDefault="007127CB" w:rsidP="00E16D5C">
      <w:r>
        <w:t>Pri</w:t>
      </w:r>
      <w:r>
        <w:rPr>
          <w:spacing w:val="42"/>
        </w:rPr>
        <w:t xml:space="preserve"> </w:t>
      </w:r>
      <w:r>
        <w:t>realizácii</w:t>
      </w:r>
      <w:r>
        <w:rPr>
          <w:spacing w:val="47"/>
        </w:rPr>
        <w:t xml:space="preserve"> </w:t>
      </w:r>
      <w:r>
        <w:t>lanových</w:t>
      </w:r>
      <w:r>
        <w:rPr>
          <w:spacing w:val="44"/>
        </w:rPr>
        <w:t xml:space="preserve"> </w:t>
      </w:r>
      <w:r>
        <w:t>horninových</w:t>
      </w:r>
      <w:r>
        <w:rPr>
          <w:spacing w:val="44"/>
        </w:rPr>
        <w:t xml:space="preserve"> </w:t>
      </w:r>
      <w:r>
        <w:t>kotiev</w:t>
      </w:r>
      <w:r>
        <w:rPr>
          <w:spacing w:val="44"/>
        </w:rPr>
        <w:t xml:space="preserve"> </w:t>
      </w:r>
      <w:r>
        <w:t>je</w:t>
      </w:r>
      <w:r>
        <w:rPr>
          <w:spacing w:val="48"/>
        </w:rPr>
        <w:t xml:space="preserve"> </w:t>
      </w:r>
      <w:r>
        <w:t>nutné</w:t>
      </w:r>
      <w:r>
        <w:rPr>
          <w:spacing w:val="44"/>
        </w:rPr>
        <w:t xml:space="preserve"> </w:t>
      </w:r>
      <w:r>
        <w:t>dodržať</w:t>
      </w:r>
      <w:r>
        <w:rPr>
          <w:spacing w:val="50"/>
        </w:rPr>
        <w:t xml:space="preserve"> </w:t>
      </w:r>
      <w:r>
        <w:t>nasledovný</w:t>
      </w:r>
      <w:r>
        <w:rPr>
          <w:spacing w:val="41"/>
        </w:rPr>
        <w:t xml:space="preserve"> </w:t>
      </w:r>
      <w:r>
        <w:t>postup:</w:t>
      </w:r>
    </w:p>
    <w:p w14:paraId="39AA97F2" w14:textId="77777777"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before="121" w:after="0" w:line="269" w:lineRule="exact"/>
        <w:contextualSpacing w:val="0"/>
        <w:jc w:val="left"/>
      </w:pPr>
      <w:r>
        <w:t>odvŕtanie</w:t>
      </w:r>
      <w:r>
        <w:rPr>
          <w:spacing w:val="42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39"/>
        </w:rPr>
        <w:t xml:space="preserve"> </w:t>
      </w:r>
      <w:r>
        <w:t>kotvu</w:t>
      </w:r>
      <w:r>
        <w:rPr>
          <w:spacing w:val="42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upravenej</w:t>
      </w:r>
      <w:r>
        <w:rPr>
          <w:spacing w:val="41"/>
        </w:rPr>
        <w:t xml:space="preserve"> </w:t>
      </w:r>
      <w:r>
        <w:t>pracovnej</w:t>
      </w:r>
      <w:r>
        <w:rPr>
          <w:spacing w:val="38"/>
        </w:rPr>
        <w:t xml:space="preserve"> </w:t>
      </w:r>
      <w:r>
        <w:t>plošiny,</w:t>
      </w:r>
    </w:p>
    <w:p w14:paraId="6093F634" w14:textId="77777777"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zálievka</w:t>
      </w:r>
      <w:r>
        <w:rPr>
          <w:spacing w:val="43"/>
        </w:rPr>
        <w:t xml:space="preserve"> </w:t>
      </w:r>
      <w:r>
        <w:t>vrtu,</w:t>
      </w:r>
    </w:p>
    <w:p w14:paraId="27591A2F" w14:textId="77777777"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zapustenie</w:t>
      </w:r>
      <w:r>
        <w:rPr>
          <w:spacing w:val="35"/>
        </w:rPr>
        <w:t xml:space="preserve"> </w:t>
      </w:r>
      <w:r>
        <w:t>kotvy</w:t>
      </w:r>
      <w:r>
        <w:rPr>
          <w:spacing w:val="38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vrtu,</w:t>
      </w:r>
    </w:p>
    <w:p w14:paraId="204E4921" w14:textId="77777777"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injektáž</w:t>
      </w:r>
      <w:r>
        <w:rPr>
          <w:spacing w:val="42"/>
        </w:rPr>
        <w:t xml:space="preserve"> </w:t>
      </w:r>
      <w:r>
        <w:t>kotvy,</w:t>
      </w:r>
    </w:p>
    <w:p w14:paraId="76583879" w14:textId="77777777"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predpínanie</w:t>
      </w:r>
      <w:r>
        <w:rPr>
          <w:spacing w:val="57"/>
        </w:rPr>
        <w:t xml:space="preserve"> </w:t>
      </w:r>
      <w:r>
        <w:t>kotvy.</w:t>
      </w:r>
    </w:p>
    <w:p w14:paraId="317B70B8" w14:textId="77777777" w:rsidR="007127CB" w:rsidRDefault="007127CB" w:rsidP="007127CB">
      <w:pPr>
        <w:pStyle w:val="Zkladntext"/>
        <w:spacing w:before="3"/>
        <w:rPr>
          <w:sz w:val="21"/>
        </w:rPr>
      </w:pPr>
    </w:p>
    <w:p w14:paraId="67A018EF" w14:textId="77777777" w:rsidR="007127CB" w:rsidRDefault="007127CB" w:rsidP="00E16D5C">
      <w:r>
        <w:t>Zálievka vrtu: urobí sa do zapaženého vrtu cementovou zmesou w = 0,5 pomocou injekčnej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smerom</w:t>
      </w:r>
      <w:r>
        <w:rPr>
          <w:spacing w:val="1"/>
        </w:rPr>
        <w:t xml:space="preserve"> </w:t>
      </w:r>
      <w:r>
        <w:t>zospodu</w:t>
      </w:r>
      <w:r>
        <w:rPr>
          <w:spacing w:val="1"/>
        </w:rPr>
        <w:t xml:space="preserve"> </w:t>
      </w:r>
      <w:r>
        <w:t>nahor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vrtu</w:t>
      </w:r>
      <w:r>
        <w:rPr>
          <w:spacing w:val="58"/>
        </w:rPr>
        <w:t xml:space="preserve"> </w:t>
      </w:r>
      <w:r>
        <w:t>vyplavil</w:t>
      </w:r>
      <w:r>
        <w:rPr>
          <w:spacing w:val="59"/>
        </w:rPr>
        <w:t xml:space="preserve"> </w:t>
      </w:r>
      <w:r>
        <w:t>zbytok</w:t>
      </w:r>
      <w:r>
        <w:rPr>
          <w:spacing w:val="58"/>
        </w:rPr>
        <w:t xml:space="preserve"> </w:t>
      </w:r>
      <w:r>
        <w:t>vrtného</w:t>
      </w:r>
      <w:r>
        <w:rPr>
          <w:spacing w:val="59"/>
        </w:rPr>
        <w:t xml:space="preserve"> </w:t>
      </w:r>
      <w:r>
        <w:t>kalu.</w:t>
      </w:r>
      <w:r>
        <w:rPr>
          <w:spacing w:val="58"/>
        </w:rPr>
        <w:t xml:space="preserve"> </w:t>
      </w:r>
      <w:r>
        <w:t>Zálievku</w:t>
      </w:r>
      <w:r>
        <w:rPr>
          <w:spacing w:val="1"/>
        </w:rPr>
        <w:t xml:space="preserve"> </w:t>
      </w:r>
      <w:r>
        <w:t>možno</w:t>
      </w:r>
      <w:r>
        <w:rPr>
          <w:spacing w:val="20"/>
        </w:rPr>
        <w:t xml:space="preserve"> </w:t>
      </w:r>
      <w:r>
        <w:t>ukončiť</w:t>
      </w:r>
      <w:r>
        <w:rPr>
          <w:spacing w:val="22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vtedy,</w:t>
      </w:r>
      <w:r>
        <w:rPr>
          <w:spacing w:val="22"/>
        </w:rPr>
        <w:t xml:space="preserve"> </w:t>
      </w:r>
      <w:r>
        <w:t>keď</w:t>
      </w:r>
      <w:r>
        <w:rPr>
          <w:spacing w:val="25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vrtu</w:t>
      </w:r>
      <w:r>
        <w:rPr>
          <w:spacing w:val="21"/>
        </w:rPr>
        <w:t xml:space="preserve"> </w:t>
      </w:r>
      <w:r>
        <w:t>bude</w:t>
      </w:r>
      <w:r>
        <w:rPr>
          <w:spacing w:val="23"/>
        </w:rPr>
        <w:t xml:space="preserve"> </w:t>
      </w:r>
      <w:r>
        <w:t>vytekať</w:t>
      </w:r>
      <w:r>
        <w:rPr>
          <w:spacing w:val="25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čistá</w:t>
      </w:r>
      <w:r>
        <w:rPr>
          <w:spacing w:val="20"/>
        </w:rPr>
        <w:t xml:space="preserve"> </w:t>
      </w:r>
      <w:r>
        <w:t>cementová</w:t>
      </w:r>
      <w:r>
        <w:rPr>
          <w:spacing w:val="21"/>
        </w:rPr>
        <w:t xml:space="preserve"> </w:t>
      </w:r>
      <w:r>
        <w:t>zmes.</w:t>
      </w:r>
    </w:p>
    <w:p w14:paraId="03E97DB7" w14:textId="77777777" w:rsidR="007127CB" w:rsidRDefault="007127CB" w:rsidP="00E16D5C">
      <w:r>
        <w:t>Zapustenie</w:t>
      </w:r>
      <w:r>
        <w:rPr>
          <w:spacing w:val="1"/>
        </w:rPr>
        <w:t xml:space="preserve"> </w:t>
      </w:r>
      <w:r>
        <w:t>kotiev: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zapaženého</w:t>
      </w:r>
      <w:r>
        <w:rPr>
          <w:spacing w:val="1"/>
        </w:rPr>
        <w:t xml:space="preserve"> </w:t>
      </w:r>
      <w:r>
        <w:t>zaliateho</w:t>
      </w:r>
      <w:r>
        <w:rPr>
          <w:spacing w:val="1"/>
        </w:rPr>
        <w:t xml:space="preserve"> </w:t>
      </w:r>
      <w:r>
        <w:t>vrtu.</w:t>
      </w:r>
      <w:r>
        <w:rPr>
          <w:spacing w:val="1"/>
        </w:rPr>
        <w:t xml:space="preserve"> </w:t>
      </w:r>
      <w:r>
        <w:t>Zapúšťanie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ručne.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zapustení</w:t>
      </w:r>
      <w:r>
        <w:rPr>
          <w:spacing w:val="13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vrtu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pažnica</w:t>
      </w:r>
      <w:r>
        <w:rPr>
          <w:spacing w:val="18"/>
        </w:rPr>
        <w:t xml:space="preserve"> </w:t>
      </w:r>
      <w:r>
        <w:t>vytiahne.</w:t>
      </w:r>
    </w:p>
    <w:p w14:paraId="2F8896BF" w14:textId="77777777" w:rsidR="007127CB" w:rsidRDefault="007127CB" w:rsidP="00E16D5C">
      <w:r>
        <w:rPr>
          <w:w w:val="105"/>
        </w:rPr>
        <w:lastRenderedPageBreak/>
        <w:t xml:space="preserve">Injektáž kotiev: vykoná sa po zatuhnutí zálievky (12 </w:t>
      </w:r>
      <w:r>
        <w:rPr>
          <w:w w:val="160"/>
        </w:rPr>
        <w:t xml:space="preserve">– </w:t>
      </w:r>
      <w:r>
        <w:rPr>
          <w:w w:val="105"/>
        </w:rPr>
        <w:t>24 hod.), a to pomocou dvojitého</w:t>
      </w:r>
      <w:r>
        <w:rPr>
          <w:spacing w:val="1"/>
          <w:w w:val="105"/>
        </w:rPr>
        <w:t xml:space="preserve"> </w:t>
      </w:r>
      <w:r>
        <w:t>obturátora.</w:t>
      </w:r>
      <w:r>
        <w:rPr>
          <w:spacing w:val="43"/>
        </w:rPr>
        <w:t xml:space="preserve"> </w:t>
      </w:r>
      <w:r>
        <w:t>Injektovať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bude</w:t>
      </w:r>
      <w:r>
        <w:rPr>
          <w:spacing w:val="43"/>
        </w:rPr>
        <w:t xml:space="preserve"> </w:t>
      </w:r>
      <w:r>
        <w:t>cez</w:t>
      </w:r>
      <w:r>
        <w:rPr>
          <w:spacing w:val="42"/>
        </w:rPr>
        <w:t xml:space="preserve"> </w:t>
      </w:r>
      <w:r>
        <w:t>manžety</w:t>
      </w:r>
      <w:r>
        <w:rPr>
          <w:spacing w:val="42"/>
        </w:rPr>
        <w:t xml:space="preserve"> </w:t>
      </w:r>
      <w:r>
        <w:t>umiestnené</w:t>
      </w:r>
      <w:r>
        <w:rPr>
          <w:spacing w:val="47"/>
        </w:rPr>
        <w:t xml:space="preserve"> </w:t>
      </w:r>
      <w:r>
        <w:t>vo</w:t>
      </w:r>
      <w:r>
        <w:rPr>
          <w:spacing w:val="45"/>
        </w:rPr>
        <w:t xml:space="preserve"> </w:t>
      </w:r>
      <w:r>
        <w:t>vzdialenosti</w:t>
      </w:r>
      <w:r>
        <w:rPr>
          <w:spacing w:val="44"/>
        </w:rPr>
        <w:t xml:space="preserve"> </w:t>
      </w:r>
      <w:r>
        <w:t>0,5</w:t>
      </w:r>
      <w:r>
        <w:rPr>
          <w:spacing w:val="45"/>
        </w:rPr>
        <w:t xml:space="preserve"> </w:t>
      </w:r>
      <w:r>
        <w:t>m,</w:t>
      </w:r>
      <w:r>
        <w:rPr>
          <w:spacing w:val="46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koreňovej</w:t>
      </w:r>
      <w:r>
        <w:rPr>
          <w:spacing w:val="1"/>
        </w:rPr>
        <w:t xml:space="preserve"> </w:t>
      </w:r>
      <w:r>
        <w:rPr>
          <w:w w:val="105"/>
        </w:rPr>
        <w:t>časti</w:t>
      </w:r>
      <w:r>
        <w:rPr>
          <w:spacing w:val="8"/>
          <w:w w:val="105"/>
        </w:rPr>
        <w:t xml:space="preserve"> </w:t>
      </w:r>
      <w:r>
        <w:rPr>
          <w:w w:val="105"/>
        </w:rPr>
        <w:t>kotiev</w:t>
      </w:r>
      <w:r>
        <w:rPr>
          <w:spacing w:val="10"/>
          <w:w w:val="105"/>
        </w:rPr>
        <w:t xml:space="preserve"> </w:t>
      </w:r>
      <w:r>
        <w:rPr>
          <w:w w:val="105"/>
        </w:rPr>
        <w:t>cez</w:t>
      </w:r>
      <w:r>
        <w:rPr>
          <w:spacing w:val="11"/>
          <w:w w:val="105"/>
        </w:rPr>
        <w:t xml:space="preserve"> </w:t>
      </w:r>
      <w:r>
        <w:rPr>
          <w:w w:val="105"/>
        </w:rPr>
        <w:t>manžetovú</w:t>
      </w:r>
      <w:r>
        <w:rPr>
          <w:spacing w:val="9"/>
          <w:w w:val="105"/>
        </w:rPr>
        <w:t xml:space="preserve"> </w:t>
      </w:r>
      <w:r>
        <w:rPr>
          <w:w w:val="105"/>
        </w:rPr>
        <w:t>trubku.</w:t>
      </w:r>
    </w:p>
    <w:p w14:paraId="2B9FF5B2" w14:textId="77777777" w:rsidR="007127CB" w:rsidRDefault="007127CB" w:rsidP="00E16D5C"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injekčnej</w:t>
      </w:r>
      <w:r>
        <w:rPr>
          <w:spacing w:val="1"/>
        </w:rPr>
        <w:t xml:space="preserve"> </w:t>
      </w:r>
      <w:r>
        <w:t>zmesi sa použije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SPC</w:t>
      </w:r>
      <w:r>
        <w:rPr>
          <w:spacing w:val="1"/>
        </w:rPr>
        <w:t xml:space="preserve"> </w:t>
      </w:r>
      <w:r>
        <w:t>32,5.</w:t>
      </w:r>
      <w:r>
        <w:rPr>
          <w:spacing w:val="1"/>
        </w:rPr>
        <w:t xml:space="preserve"> </w:t>
      </w:r>
      <w:r>
        <w:t>Tlak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injektáži kotiev je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0,7</w:t>
      </w:r>
      <w:r>
        <w:rPr>
          <w:spacing w:val="1"/>
        </w:rPr>
        <w:t xml:space="preserve"> </w:t>
      </w:r>
      <w:r>
        <w:t>MPa.</w:t>
      </w:r>
      <w:r>
        <w:rPr>
          <w:spacing w:val="58"/>
        </w:rPr>
        <w:t xml:space="preserve"> </w:t>
      </w:r>
      <w:r>
        <w:t>Pri nízkych</w:t>
      </w:r>
      <w:r>
        <w:rPr>
          <w:spacing w:val="58"/>
        </w:rPr>
        <w:t xml:space="preserve"> </w:t>
      </w:r>
      <w:r>
        <w:t>injekčných tlakoch a</w:t>
      </w:r>
      <w:r>
        <w:rPr>
          <w:spacing w:val="59"/>
        </w:rPr>
        <w:t xml:space="preserve"> </w:t>
      </w:r>
      <w:r>
        <w:t>vysokej</w:t>
      </w:r>
      <w:r>
        <w:rPr>
          <w:spacing w:val="58"/>
        </w:rPr>
        <w:t xml:space="preserve"> </w:t>
      </w:r>
      <w:r>
        <w:t>spotrebe</w:t>
      </w:r>
      <w:r>
        <w:rPr>
          <w:spacing w:val="59"/>
        </w:rPr>
        <w:t xml:space="preserve"> </w:t>
      </w:r>
      <w:r>
        <w:t>zmesi 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injektáž</w:t>
      </w:r>
      <w:r>
        <w:rPr>
          <w:spacing w:val="58"/>
        </w:rPr>
        <w:t xml:space="preserve"> </w:t>
      </w:r>
      <w:r>
        <w:t>prerušiť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počkať</w:t>
      </w:r>
      <w:r>
        <w:rPr>
          <w:spacing w:val="16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zatuhnutie</w:t>
      </w:r>
      <w:r>
        <w:rPr>
          <w:spacing w:val="14"/>
        </w:rPr>
        <w:t xml:space="preserve"> </w:t>
      </w:r>
      <w:r>
        <w:t>zálievky.</w:t>
      </w:r>
    </w:p>
    <w:p w14:paraId="32A17D9D" w14:textId="77777777" w:rsidR="007127CB" w:rsidRDefault="007127CB" w:rsidP="00E16D5C">
      <w:r>
        <w:t>Predopnutie</w:t>
      </w:r>
      <w:r>
        <w:rPr>
          <w:spacing w:val="43"/>
        </w:rPr>
        <w:t xml:space="preserve"> </w:t>
      </w:r>
      <w:r>
        <w:t>kotvy:</w:t>
      </w:r>
      <w:r>
        <w:rPr>
          <w:spacing w:val="50"/>
        </w:rPr>
        <w:t xml:space="preserve"> </w:t>
      </w:r>
      <w:r>
        <w:t>zrealizuje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po</w:t>
      </w:r>
      <w:r>
        <w:rPr>
          <w:spacing w:val="48"/>
        </w:rPr>
        <w:t xml:space="preserve"> </w:t>
      </w:r>
      <w:r>
        <w:t>zatvrdnutí</w:t>
      </w:r>
      <w:r>
        <w:rPr>
          <w:spacing w:val="42"/>
        </w:rPr>
        <w:t xml:space="preserve"> </w:t>
      </w:r>
      <w:r>
        <w:t>koreňa</w:t>
      </w:r>
      <w:r>
        <w:rPr>
          <w:spacing w:val="44"/>
        </w:rPr>
        <w:t xml:space="preserve"> </w:t>
      </w:r>
      <w:r>
        <w:t>kotvy.</w:t>
      </w:r>
    </w:p>
    <w:p w14:paraId="785CC29A" w14:textId="77777777"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rPr>
          <w:sz w:val="24"/>
        </w:rPr>
      </w:pPr>
      <w:r>
        <w:rPr>
          <w:sz w:val="24"/>
        </w:rPr>
        <w:t>Preukazné</w:t>
      </w:r>
      <w:r>
        <w:rPr>
          <w:spacing w:val="54"/>
          <w:sz w:val="24"/>
        </w:rPr>
        <w:t xml:space="preserve"> </w:t>
      </w:r>
      <w:r>
        <w:rPr>
          <w:sz w:val="24"/>
        </w:rPr>
        <w:t>skúšky</w:t>
      </w:r>
      <w:r>
        <w:rPr>
          <w:spacing w:val="52"/>
          <w:sz w:val="24"/>
        </w:rPr>
        <w:t xml:space="preserve"> </w:t>
      </w:r>
      <w:r>
        <w:rPr>
          <w:sz w:val="24"/>
        </w:rPr>
        <w:t>kotiev</w:t>
      </w:r>
      <w:r>
        <w:rPr>
          <w:spacing w:val="53"/>
          <w:sz w:val="24"/>
        </w:rPr>
        <w:t xml:space="preserve"> </w:t>
      </w:r>
      <w:r>
        <w:rPr>
          <w:sz w:val="24"/>
        </w:rPr>
        <w:t>(materiálov)</w:t>
      </w:r>
    </w:p>
    <w:p w14:paraId="19A29498" w14:textId="77777777" w:rsidR="007127CB" w:rsidRDefault="007127CB" w:rsidP="00E16D5C">
      <w:r>
        <w:t>Preukazné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spoľahlivé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výrobku.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dodávky 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začatia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Preukazné</w:t>
      </w:r>
      <w:r>
        <w:rPr>
          <w:spacing w:val="18"/>
        </w:rPr>
        <w:t xml:space="preserve"> </w:t>
      </w:r>
      <w:r>
        <w:t>skúšky</w:t>
      </w:r>
      <w:r>
        <w:rPr>
          <w:spacing w:val="16"/>
        </w:rPr>
        <w:t xml:space="preserve"> </w:t>
      </w:r>
      <w:r>
        <w:t>musia</w:t>
      </w:r>
      <w:r>
        <w:rPr>
          <w:spacing w:val="21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vždy</w:t>
      </w:r>
      <w:r>
        <w:rPr>
          <w:spacing w:val="19"/>
        </w:rPr>
        <w:t xml:space="preserve"> </w:t>
      </w:r>
      <w:r>
        <w:t>schválené</w:t>
      </w:r>
      <w:r>
        <w:rPr>
          <w:spacing w:val="18"/>
        </w:rPr>
        <w:t xml:space="preserve"> </w:t>
      </w:r>
      <w:r>
        <w:t>stavebným</w:t>
      </w:r>
      <w:r>
        <w:rPr>
          <w:spacing w:val="23"/>
        </w:rPr>
        <w:t xml:space="preserve"> </w:t>
      </w:r>
      <w:r>
        <w:t>dozorom.</w:t>
      </w:r>
    </w:p>
    <w:p w14:paraId="0D2B4E6F" w14:textId="77777777" w:rsidR="007127CB" w:rsidRDefault="007127CB" w:rsidP="00E16D5C">
      <w:r>
        <w:t>Preukazné skúšky sa</w:t>
      </w:r>
      <w:r>
        <w:rPr>
          <w:spacing w:val="1"/>
        </w:rPr>
        <w:t xml:space="preserve"> </w:t>
      </w:r>
      <w:r>
        <w:t>vykonajú minimálne na troch kotvách.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vykonanie skúšok</w:t>
      </w:r>
      <w:r>
        <w:rPr>
          <w:spacing w:val="58"/>
        </w:rPr>
        <w:t xml:space="preserve"> </w:t>
      </w:r>
      <w:r>
        <w:t>platí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1537,</w:t>
      </w:r>
      <w:r>
        <w:rPr>
          <w:spacing w:val="43"/>
        </w:rPr>
        <w:t xml:space="preserve"> </w:t>
      </w:r>
      <w:r>
        <w:t>kde</w:t>
      </w:r>
      <w:r>
        <w:rPr>
          <w:spacing w:val="38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popísané</w:t>
      </w:r>
      <w:r>
        <w:rPr>
          <w:spacing w:val="40"/>
        </w:rPr>
        <w:t xml:space="preserve"> </w:t>
      </w:r>
      <w:r>
        <w:t>vykonanie,</w:t>
      </w:r>
      <w:r>
        <w:rPr>
          <w:spacing w:val="47"/>
        </w:rPr>
        <w:t xml:space="preserve"> </w:t>
      </w:r>
      <w:r>
        <w:t>vyhodnotenie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dokumentovanie</w:t>
      </w:r>
      <w:r>
        <w:rPr>
          <w:spacing w:val="37"/>
        </w:rPr>
        <w:t xml:space="preserve"> </w:t>
      </w:r>
      <w:r>
        <w:t>zaťažovacej</w:t>
      </w:r>
      <w:r>
        <w:rPr>
          <w:spacing w:val="40"/>
        </w:rPr>
        <w:t xml:space="preserve"> </w:t>
      </w:r>
      <w:r>
        <w:t>skúšky.</w:t>
      </w:r>
    </w:p>
    <w:p w14:paraId="516CA92D" w14:textId="77777777" w:rsidR="007127CB" w:rsidRDefault="007127CB" w:rsidP="00E16D5C">
      <w:r>
        <w:t>V</w:t>
      </w:r>
      <w:r>
        <w:rPr>
          <w:spacing w:val="46"/>
        </w:rPr>
        <w:t xml:space="preserve"> </w:t>
      </w:r>
      <w:r>
        <w:t>prípade,</w:t>
      </w:r>
      <w:r>
        <w:rPr>
          <w:spacing w:val="49"/>
        </w:rPr>
        <w:t xml:space="preserve"> </w:t>
      </w:r>
      <w:r>
        <w:t>že</w:t>
      </w:r>
      <w:r>
        <w:rPr>
          <w:spacing w:val="43"/>
        </w:rPr>
        <w:t xml:space="preserve"> </w:t>
      </w:r>
      <w:r>
        <w:t>zaťažovacie</w:t>
      </w:r>
      <w:r>
        <w:rPr>
          <w:spacing w:val="41"/>
        </w:rPr>
        <w:t xml:space="preserve"> </w:t>
      </w:r>
      <w:r>
        <w:t>skúšky</w:t>
      </w:r>
      <w:r>
        <w:rPr>
          <w:spacing w:val="41"/>
        </w:rPr>
        <w:t xml:space="preserve"> </w:t>
      </w:r>
      <w:r>
        <w:t>nepotvrdia</w:t>
      </w:r>
      <w:r>
        <w:rPr>
          <w:spacing w:val="44"/>
        </w:rPr>
        <w:t xml:space="preserve"> </w:t>
      </w:r>
      <w:r>
        <w:t>dosiahnutie</w:t>
      </w:r>
      <w:r>
        <w:rPr>
          <w:spacing w:val="44"/>
        </w:rPr>
        <w:t xml:space="preserve"> </w:t>
      </w:r>
      <w:r>
        <w:t>sily</w:t>
      </w:r>
      <w:r>
        <w:rPr>
          <w:spacing w:val="43"/>
        </w:rPr>
        <w:t xml:space="preserve"> </w:t>
      </w:r>
      <w:r>
        <w:t>Fdov,</w:t>
      </w:r>
      <w:r>
        <w:rPr>
          <w:spacing w:val="45"/>
        </w:rPr>
        <w:t xml:space="preserve"> </w:t>
      </w:r>
      <w:r>
        <w:t>urobí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nová</w:t>
      </w:r>
      <w:r>
        <w:rPr>
          <w:spacing w:val="44"/>
        </w:rPr>
        <w:t xml:space="preserve"> </w:t>
      </w:r>
      <w:r>
        <w:t>kotva,</w:t>
      </w:r>
      <w:r>
        <w:rPr>
          <w:spacing w:val="4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čom</w:t>
      </w:r>
      <w:r>
        <w:rPr>
          <w:spacing w:val="14"/>
        </w:rPr>
        <w:t xml:space="preserve"> </w:t>
      </w:r>
      <w:r>
        <w:t>rozhodne</w:t>
      </w:r>
      <w:r>
        <w:rPr>
          <w:spacing w:val="14"/>
        </w:rPr>
        <w:t xml:space="preserve"> </w:t>
      </w:r>
      <w:r>
        <w:t>stavebný</w:t>
      </w:r>
      <w:r>
        <w:rPr>
          <w:spacing w:val="17"/>
        </w:rPr>
        <w:t xml:space="preserve"> </w:t>
      </w:r>
      <w:r>
        <w:t>dozor.</w:t>
      </w:r>
    </w:p>
    <w:p w14:paraId="1A504FA9" w14:textId="77777777" w:rsidR="007127CB" w:rsidRDefault="007127CB" w:rsidP="007127CB">
      <w:pPr>
        <w:pStyle w:val="Zkladntext"/>
        <w:spacing w:before="4"/>
        <w:rPr>
          <w:sz w:val="15"/>
        </w:rPr>
      </w:pPr>
    </w:p>
    <w:p w14:paraId="160CC783" w14:textId="77777777" w:rsidR="007127CB" w:rsidRPr="009E0681" w:rsidRDefault="007127CB" w:rsidP="009E0681">
      <w:pPr>
        <w:pStyle w:val="Nadpis1"/>
      </w:pPr>
      <w:bookmarkStart w:id="183" w:name="_TOC_250059"/>
      <w:bookmarkStart w:id="184" w:name="_Toc178188256"/>
      <w:r w:rsidRPr="009E0681">
        <w:t xml:space="preserve">ZVLÁŠTNE TECHNICKO-KVALITATÍVNE PODMIENKY (13-PILÓTY </w:t>
      </w:r>
      <w:bookmarkEnd w:id="183"/>
      <w:r w:rsidRPr="009E0681">
        <w:t>VŔTANÉ)</w:t>
      </w:r>
      <w:bookmarkEnd w:id="184"/>
    </w:p>
    <w:p w14:paraId="797C6810" w14:textId="77777777" w:rsidR="007127CB" w:rsidRPr="009E0681" w:rsidRDefault="007127CB" w:rsidP="009E0681">
      <w:pPr>
        <w:pStyle w:val="Nadpis2"/>
      </w:pPr>
      <w:bookmarkStart w:id="185" w:name="_TOC_250058"/>
      <w:bookmarkStart w:id="186" w:name="_Toc178188257"/>
      <w:r w:rsidRPr="009E0681">
        <w:t xml:space="preserve">TESTOVANIE PILÓT ULTRAZVUKOVOU METÓDOU </w:t>
      </w:r>
      <w:bookmarkEnd w:id="185"/>
      <w:r w:rsidRPr="009E0681">
        <w:t>CHA</w:t>
      </w:r>
      <w:bookmarkEnd w:id="186"/>
    </w:p>
    <w:p w14:paraId="0939FAFF" w14:textId="77777777" w:rsidR="007127CB" w:rsidRDefault="007127CB" w:rsidP="009E0681">
      <w:pPr>
        <w:pStyle w:val="Nadpis3"/>
      </w:pPr>
      <w:bookmarkStart w:id="187" w:name="_TOC_250057"/>
      <w:bookmarkStart w:id="188" w:name="_Toc178188258"/>
      <w:r>
        <w:t>Účel</w:t>
      </w:r>
      <w:r>
        <w:rPr>
          <w:spacing w:val="34"/>
        </w:rPr>
        <w:t xml:space="preserve"> </w:t>
      </w:r>
      <w:bookmarkEnd w:id="187"/>
      <w:r>
        <w:t>skúšky</w:t>
      </w:r>
      <w:bookmarkEnd w:id="188"/>
    </w:p>
    <w:p w14:paraId="105EB599" w14:textId="77777777" w:rsidR="007127CB" w:rsidRDefault="007127CB" w:rsidP="009E0681">
      <w:r>
        <w:t>Test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ultrazvukovou metódou (CHA)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založený na analýze odozvy</w:t>
      </w:r>
      <w:r>
        <w:rPr>
          <w:spacing w:val="58"/>
        </w:rPr>
        <w:t xml:space="preserve"> </w:t>
      </w:r>
      <w:r>
        <w:t>betónového stĺpca</w:t>
      </w:r>
      <w:r>
        <w:rPr>
          <w:spacing w:val="1"/>
        </w:rPr>
        <w:t xml:space="preserve"> </w:t>
      </w:r>
      <w:r>
        <w:t>tela pilóty na ultrazvukový signál. Mierou kvality betónu je rýchlosť šírenia ultrazvukovej vlny</w:t>
      </w:r>
      <w:r>
        <w:rPr>
          <w:spacing w:val="1"/>
        </w:rPr>
        <w:t xml:space="preserve"> </w:t>
      </w:r>
      <w:r>
        <w:t>medzi sondami</w:t>
      </w:r>
      <w:r>
        <w:rPr>
          <w:spacing w:val="1"/>
        </w:rPr>
        <w:t xml:space="preserve"> </w:t>
      </w:r>
      <w:r>
        <w:t>vedenými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vopred</w:t>
      </w:r>
      <w:r>
        <w:rPr>
          <w:spacing w:val="1"/>
        </w:rPr>
        <w:t xml:space="preserve"> </w:t>
      </w:r>
      <w:r>
        <w:t>inštalovaných oceľových meracích trubkách.</w:t>
      </w:r>
      <w:r>
        <w:rPr>
          <w:spacing w:val="1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stanovená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času</w:t>
      </w:r>
      <w:r>
        <w:rPr>
          <w:spacing w:val="1"/>
        </w:rPr>
        <w:t xml:space="preserve"> </w:t>
      </w:r>
      <w:r>
        <w:t>priechodu</w:t>
      </w:r>
      <w:r>
        <w:rPr>
          <w:spacing w:val="1"/>
        </w:rPr>
        <w:t xml:space="preserve"> </w:t>
      </w:r>
      <w:r>
        <w:t>akustického</w:t>
      </w:r>
      <w:r>
        <w:rPr>
          <w:spacing w:val="1"/>
        </w:rPr>
        <w:t xml:space="preserve"> </w:t>
      </w:r>
      <w:r>
        <w:t>signálu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sondami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známej</w:t>
      </w:r>
      <w:r>
        <w:rPr>
          <w:spacing w:val="1"/>
        </w:rPr>
        <w:t xml:space="preserve"> </w:t>
      </w:r>
      <w:r>
        <w:t>pozície.</w:t>
      </w:r>
      <w:r>
        <w:rPr>
          <w:spacing w:val="59"/>
        </w:rPr>
        <w:t xml:space="preserve"> </w:t>
      </w:r>
      <w:r>
        <w:t>Sledovaním</w:t>
      </w:r>
      <w:r>
        <w:rPr>
          <w:spacing w:val="59"/>
        </w:rPr>
        <w:t xml:space="preserve"> </w:t>
      </w:r>
      <w:r>
        <w:t>vlnového</w:t>
      </w:r>
      <w:r>
        <w:rPr>
          <w:spacing w:val="59"/>
        </w:rPr>
        <w:t xml:space="preserve"> </w:t>
      </w:r>
      <w:r>
        <w:t>obrazu</w:t>
      </w:r>
      <w:r>
        <w:rPr>
          <w:spacing w:val="59"/>
        </w:rPr>
        <w:t xml:space="preserve"> </w:t>
      </w:r>
      <w:r>
        <w:t>medzi</w:t>
      </w:r>
      <w:r>
        <w:rPr>
          <w:spacing w:val="59"/>
        </w:rPr>
        <w:t xml:space="preserve"> </w:t>
      </w:r>
      <w:r>
        <w:t>vybranými</w:t>
      </w:r>
      <w:r>
        <w:rPr>
          <w:spacing w:val="1"/>
        </w:rPr>
        <w:t xml:space="preserve"> </w:t>
      </w:r>
      <w:r>
        <w:t>kombináciami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získaný</w:t>
      </w:r>
      <w:r>
        <w:rPr>
          <w:spacing w:val="58"/>
        </w:rPr>
        <w:t xml:space="preserve"> </w:t>
      </w:r>
      <w:r>
        <w:t>priestorový</w:t>
      </w:r>
      <w:r>
        <w:rPr>
          <w:spacing w:val="59"/>
        </w:rPr>
        <w:t xml:space="preserve"> </w:t>
      </w:r>
      <w:r>
        <w:t>obraz</w:t>
      </w:r>
      <w:r>
        <w:rPr>
          <w:spacing w:val="58"/>
        </w:rPr>
        <w:t xml:space="preserve"> </w:t>
      </w:r>
      <w:r>
        <w:t>rozloženia</w:t>
      </w:r>
      <w:r>
        <w:rPr>
          <w:spacing w:val="59"/>
        </w:rPr>
        <w:t xml:space="preserve"> </w:t>
      </w:r>
      <w:r>
        <w:t>rýchlostí</w:t>
      </w:r>
      <w:r>
        <w:rPr>
          <w:spacing w:val="58"/>
        </w:rPr>
        <w:t xml:space="preserve"> </w:t>
      </w:r>
      <w:r>
        <w:t>šírenia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tele</w:t>
      </w:r>
      <w:r>
        <w:rPr>
          <w:spacing w:val="12"/>
        </w:rPr>
        <w:t xml:space="preserve"> </w:t>
      </w:r>
      <w:r>
        <w:t>pilóty.</w:t>
      </w:r>
    </w:p>
    <w:p w14:paraId="1C696176" w14:textId="77777777" w:rsidR="007127CB" w:rsidRDefault="007127CB" w:rsidP="009E0681">
      <w:r>
        <w:t>Pre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nestrannosti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nezávislosti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skúška</w:t>
      </w:r>
      <w:r>
        <w:rPr>
          <w:spacing w:val="1"/>
        </w:rPr>
        <w:t xml:space="preserve"> </w:t>
      </w:r>
      <w:r>
        <w:t>vykonaná</w:t>
      </w:r>
      <w:r>
        <w:rPr>
          <w:spacing w:val="1"/>
        </w:rPr>
        <w:t xml:space="preserve"> </w:t>
      </w:r>
      <w:r>
        <w:t>akreditovaným</w:t>
      </w:r>
      <w:r>
        <w:rPr>
          <w:spacing w:val="1"/>
        </w:rPr>
        <w:t xml:space="preserve"> </w:t>
      </w:r>
      <w:r>
        <w:t>laboratóriom,</w:t>
      </w:r>
      <w:r>
        <w:rPr>
          <w:spacing w:val="19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má</w:t>
      </w:r>
      <w:r>
        <w:rPr>
          <w:spacing w:val="17"/>
        </w:rPr>
        <w:t xml:space="preserve"> </w:t>
      </w:r>
      <w:r>
        <w:t>platnú</w:t>
      </w:r>
      <w:r>
        <w:rPr>
          <w:spacing w:val="17"/>
        </w:rPr>
        <w:t xml:space="preserve"> </w:t>
      </w:r>
      <w:r>
        <w:t>akreditáciu</w:t>
      </w:r>
      <w:r>
        <w:rPr>
          <w:spacing w:val="17"/>
        </w:rPr>
        <w:t xml:space="preserve"> </w:t>
      </w:r>
      <w:r>
        <w:t>uvedenej</w:t>
      </w:r>
      <w:r>
        <w:rPr>
          <w:spacing w:val="22"/>
        </w:rPr>
        <w:t xml:space="preserve"> </w:t>
      </w:r>
      <w:r>
        <w:t>skúšky.</w:t>
      </w:r>
    </w:p>
    <w:p w14:paraId="11CCAC29" w14:textId="77777777" w:rsidR="007127CB" w:rsidRDefault="007127CB" w:rsidP="009E0681">
      <w:pPr>
        <w:pStyle w:val="Nadpis3"/>
      </w:pPr>
      <w:bookmarkStart w:id="189" w:name="_TOC_250056"/>
      <w:bookmarkStart w:id="190" w:name="_Toc178188259"/>
      <w:r>
        <w:t>Použitá</w:t>
      </w:r>
      <w:r>
        <w:rPr>
          <w:spacing w:val="39"/>
        </w:rPr>
        <w:t xml:space="preserve"> </w:t>
      </w:r>
      <w:r>
        <w:t>metodika</w:t>
      </w:r>
      <w:r>
        <w:rPr>
          <w:spacing w:val="39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postup</w:t>
      </w:r>
      <w:r>
        <w:rPr>
          <w:spacing w:val="38"/>
        </w:rPr>
        <w:t xml:space="preserve"> </w:t>
      </w:r>
      <w:bookmarkEnd w:id="189"/>
      <w:r>
        <w:t>meraní</w:t>
      </w:r>
      <w:bookmarkEnd w:id="190"/>
    </w:p>
    <w:p w14:paraId="73F54E86" w14:textId="77777777" w:rsidR="007127CB" w:rsidRDefault="007127CB" w:rsidP="009E0681">
      <w:r>
        <w:t>Pred</w:t>
      </w:r>
      <w:r>
        <w:rPr>
          <w:spacing w:val="10"/>
        </w:rPr>
        <w:t xml:space="preserve"> </w:t>
      </w:r>
      <w:r>
        <w:t>vlastným</w:t>
      </w:r>
      <w:r>
        <w:rPr>
          <w:spacing w:val="8"/>
        </w:rPr>
        <w:t xml:space="preserve"> </w:t>
      </w:r>
      <w:r>
        <w:t>meraním</w:t>
      </w:r>
      <w:r>
        <w:rPr>
          <w:spacing w:val="8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nutné</w:t>
      </w:r>
      <w:r>
        <w:rPr>
          <w:spacing w:val="6"/>
        </w:rPr>
        <w:t xml:space="preserve"> </w:t>
      </w:r>
      <w:r>
        <w:t>poznať</w:t>
      </w:r>
      <w:r>
        <w:rPr>
          <w:spacing w:val="8"/>
        </w:rPr>
        <w:t xml:space="preserve"> </w:t>
      </w:r>
      <w:r>
        <w:t>nasledujúce</w:t>
      </w:r>
      <w:r>
        <w:rPr>
          <w:spacing w:val="6"/>
        </w:rPr>
        <w:t xml:space="preserve"> </w:t>
      </w:r>
      <w:r>
        <w:t>parametre</w:t>
      </w:r>
      <w:r>
        <w:rPr>
          <w:spacing w:val="6"/>
        </w:rPr>
        <w:t xml:space="preserve"> </w:t>
      </w:r>
      <w:r>
        <w:t>súvisiace</w:t>
      </w:r>
      <w:r>
        <w:rPr>
          <w:spacing w:val="10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zhotovenou</w:t>
      </w:r>
      <w:r>
        <w:rPr>
          <w:spacing w:val="1"/>
        </w:rPr>
        <w:t xml:space="preserve"> </w:t>
      </w:r>
      <w:r>
        <w:t>pilótou:</w:t>
      </w:r>
    </w:p>
    <w:p w14:paraId="24D25C46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t>Jednoznačné</w:t>
      </w:r>
      <w:r>
        <w:rPr>
          <w:spacing w:val="52"/>
        </w:rPr>
        <w:t xml:space="preserve"> </w:t>
      </w:r>
      <w:r>
        <w:t>označenie</w:t>
      </w:r>
      <w:r>
        <w:rPr>
          <w:spacing w:val="56"/>
        </w:rPr>
        <w:t xml:space="preserve"> </w:t>
      </w:r>
      <w:r>
        <w:t>pilóty</w:t>
      </w:r>
    </w:p>
    <w:p w14:paraId="352AAAFE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Hĺbku</w:t>
      </w:r>
      <w:r>
        <w:rPr>
          <w:spacing w:val="32"/>
        </w:rPr>
        <w:t xml:space="preserve"> </w:t>
      </w:r>
      <w:r>
        <w:t>vrtu</w:t>
      </w:r>
      <w:r>
        <w:rPr>
          <w:spacing w:val="29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dĺžku</w:t>
      </w:r>
      <w:r>
        <w:rPr>
          <w:spacing w:val="29"/>
        </w:rPr>
        <w:t xml:space="preserve"> </w:t>
      </w:r>
      <w:r>
        <w:t>pilóty</w:t>
      </w:r>
    </w:p>
    <w:p w14:paraId="40EEA9A4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2" w:after="0"/>
        <w:contextualSpacing w:val="0"/>
        <w:jc w:val="left"/>
      </w:pPr>
      <w:r>
        <w:t>Dátum</w:t>
      </w:r>
      <w:r>
        <w:rPr>
          <w:spacing w:val="52"/>
        </w:rPr>
        <w:t xml:space="preserve"> </w:t>
      </w:r>
      <w:r>
        <w:t>betonáže</w:t>
      </w:r>
      <w:r>
        <w:rPr>
          <w:spacing w:val="51"/>
        </w:rPr>
        <w:t xml:space="preserve"> </w:t>
      </w:r>
      <w:r>
        <w:t>(časový</w:t>
      </w:r>
      <w:r>
        <w:rPr>
          <w:spacing w:val="55"/>
        </w:rPr>
        <w:t xml:space="preserve"> </w:t>
      </w:r>
      <w:r>
        <w:t>interval</w:t>
      </w:r>
      <w:r>
        <w:rPr>
          <w:spacing w:val="50"/>
        </w:rPr>
        <w:t xml:space="preserve"> </w:t>
      </w:r>
      <w:r>
        <w:t>betonáže,</w:t>
      </w:r>
      <w:r>
        <w:rPr>
          <w:spacing w:val="54"/>
        </w:rPr>
        <w:t xml:space="preserve"> </w:t>
      </w:r>
      <w:r>
        <w:t>prípadné</w:t>
      </w:r>
      <w:r>
        <w:rPr>
          <w:spacing w:val="55"/>
        </w:rPr>
        <w:t xml:space="preserve"> </w:t>
      </w:r>
      <w:r>
        <w:t>prerušenie</w:t>
      </w:r>
      <w:r>
        <w:rPr>
          <w:spacing w:val="51"/>
        </w:rPr>
        <w:t xml:space="preserve"> </w:t>
      </w:r>
      <w:r>
        <w:t>betonáže)</w:t>
      </w:r>
    </w:p>
    <w:p w14:paraId="1EEECA7A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1" w:after="0"/>
        <w:contextualSpacing w:val="0"/>
        <w:jc w:val="left"/>
      </w:pPr>
      <w:r>
        <w:t>Geologický</w:t>
      </w:r>
      <w:r>
        <w:rPr>
          <w:spacing w:val="42"/>
        </w:rPr>
        <w:t xml:space="preserve"> </w:t>
      </w:r>
      <w:r>
        <w:t>profil</w:t>
      </w:r>
      <w:r>
        <w:rPr>
          <w:spacing w:val="45"/>
        </w:rPr>
        <w:t xml:space="preserve"> </w:t>
      </w:r>
      <w:r>
        <w:t>vrtu</w:t>
      </w:r>
    </w:p>
    <w:p w14:paraId="49DA7240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Charakteristiky</w:t>
      </w:r>
      <w:r>
        <w:rPr>
          <w:spacing w:val="66"/>
        </w:rPr>
        <w:t xml:space="preserve"> </w:t>
      </w:r>
      <w:r>
        <w:t>výstuže</w:t>
      </w:r>
    </w:p>
    <w:p w14:paraId="5C5DE979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Parametre</w:t>
      </w:r>
      <w:r>
        <w:rPr>
          <w:spacing w:val="54"/>
        </w:rPr>
        <w:t xml:space="preserve"> </w:t>
      </w:r>
      <w:r>
        <w:t>použitého</w:t>
      </w:r>
      <w:r>
        <w:rPr>
          <w:spacing w:val="50"/>
        </w:rPr>
        <w:t xml:space="preserve"> </w:t>
      </w:r>
      <w:r>
        <w:t>betónu</w:t>
      </w:r>
    </w:p>
    <w:p w14:paraId="19D2BA33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Spotreby</w:t>
      </w:r>
      <w:r>
        <w:rPr>
          <w:spacing w:val="38"/>
        </w:rPr>
        <w:t xml:space="preserve"> </w:t>
      </w:r>
      <w:r>
        <w:t>betónu</w:t>
      </w:r>
      <w:r>
        <w:rPr>
          <w:spacing w:val="46"/>
        </w:rPr>
        <w:t xml:space="preserve"> </w:t>
      </w:r>
      <w:r>
        <w:t>výpočtové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skutočné</w:t>
      </w:r>
    </w:p>
    <w:p w14:paraId="443DF7F1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 w:line="242" w:lineRule="auto"/>
        <w:ind w:right="108" w:hanging="360"/>
        <w:contextualSpacing w:val="0"/>
        <w:jc w:val="left"/>
      </w:pPr>
      <w:r>
        <w:t>V</w:t>
      </w:r>
      <w:r>
        <w:rPr>
          <w:spacing w:val="38"/>
        </w:rPr>
        <w:t xml:space="preserve"> </w:t>
      </w:r>
      <w:r>
        <w:t>prípade,</w:t>
      </w:r>
      <w:r>
        <w:rPr>
          <w:spacing w:val="38"/>
        </w:rPr>
        <w:t xml:space="preserve"> </w:t>
      </w:r>
      <w:r>
        <w:t>že</w:t>
      </w:r>
      <w:r>
        <w:rPr>
          <w:spacing w:val="38"/>
        </w:rPr>
        <w:t xml:space="preserve"> </w:t>
      </w:r>
      <w:r>
        <w:t>vystrojovacie</w:t>
      </w:r>
      <w:r>
        <w:rPr>
          <w:spacing w:val="36"/>
        </w:rPr>
        <w:t xml:space="preserve"> </w:t>
      </w:r>
      <w:r>
        <w:t>trubky</w:t>
      </w:r>
      <w:r>
        <w:rPr>
          <w:spacing w:val="34"/>
        </w:rPr>
        <w:t xml:space="preserve"> </w:t>
      </w:r>
      <w:r>
        <w:t>boli</w:t>
      </w:r>
      <w:r>
        <w:rPr>
          <w:spacing w:val="37"/>
        </w:rPr>
        <w:t xml:space="preserve"> </w:t>
      </w:r>
      <w:r>
        <w:t>zostavené</w:t>
      </w:r>
      <w:r>
        <w:rPr>
          <w:spacing w:val="39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viacerých</w:t>
      </w:r>
      <w:r>
        <w:rPr>
          <w:spacing w:val="36"/>
        </w:rPr>
        <w:t xml:space="preserve"> </w:t>
      </w:r>
      <w:r>
        <w:t>dielov,</w:t>
      </w:r>
      <w:r>
        <w:rPr>
          <w:spacing w:val="37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treba</w:t>
      </w:r>
      <w:r>
        <w:rPr>
          <w:spacing w:val="39"/>
        </w:rPr>
        <w:t xml:space="preserve"> </w:t>
      </w:r>
      <w:r>
        <w:t>poznať</w:t>
      </w:r>
      <w:r>
        <w:rPr>
          <w:spacing w:val="1"/>
        </w:rPr>
        <w:t xml:space="preserve"> </w:t>
      </w:r>
      <w:r>
        <w:t>hĺbkovú</w:t>
      </w:r>
      <w:r>
        <w:rPr>
          <w:spacing w:val="17"/>
        </w:rPr>
        <w:t xml:space="preserve"> </w:t>
      </w:r>
      <w:r>
        <w:t>úroveň</w:t>
      </w:r>
      <w:r>
        <w:rPr>
          <w:spacing w:val="15"/>
        </w:rPr>
        <w:t xml:space="preserve"> </w:t>
      </w:r>
      <w:r>
        <w:t>spojov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spôsob</w:t>
      </w:r>
      <w:r>
        <w:rPr>
          <w:spacing w:val="15"/>
        </w:rPr>
        <w:t xml:space="preserve"> </w:t>
      </w:r>
      <w:r>
        <w:t>spojenia</w:t>
      </w:r>
    </w:p>
    <w:p w14:paraId="185DA1FC" w14:textId="77777777" w:rsidR="007127CB" w:rsidRDefault="007127CB" w:rsidP="002E1152">
      <w:pPr>
        <w:pStyle w:val="Odsekzoznamu"/>
        <w:widowControl w:val="0"/>
        <w:numPr>
          <w:ilvl w:val="3"/>
          <w:numId w:val="11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jc w:val="left"/>
        <w:rPr>
          <w:sz w:val="24"/>
        </w:rPr>
      </w:pPr>
      <w:r>
        <w:rPr>
          <w:sz w:val="24"/>
        </w:rPr>
        <w:t>Skúšobné</w:t>
      </w:r>
      <w:r>
        <w:rPr>
          <w:spacing w:val="58"/>
          <w:sz w:val="24"/>
        </w:rPr>
        <w:t xml:space="preserve"> </w:t>
      </w:r>
      <w:r>
        <w:rPr>
          <w:sz w:val="24"/>
        </w:rPr>
        <w:t>zariadenie</w:t>
      </w:r>
    </w:p>
    <w:p w14:paraId="5B1BF452" w14:textId="77777777" w:rsidR="007127CB" w:rsidRDefault="007127CB" w:rsidP="009E0681">
      <w:r>
        <w:t>Aparatúru</w:t>
      </w:r>
      <w:r>
        <w:rPr>
          <w:spacing w:val="41"/>
        </w:rPr>
        <w:t xml:space="preserve"> </w:t>
      </w:r>
      <w:r>
        <w:t>tvoria</w:t>
      </w:r>
      <w:r>
        <w:rPr>
          <w:spacing w:val="41"/>
        </w:rPr>
        <w:t xml:space="preserve"> </w:t>
      </w:r>
      <w:r>
        <w:t>tri</w:t>
      </w:r>
      <w:r>
        <w:rPr>
          <w:spacing w:val="45"/>
        </w:rPr>
        <w:t xml:space="preserve"> </w:t>
      </w:r>
      <w:r>
        <w:t>základné</w:t>
      </w:r>
      <w:r>
        <w:rPr>
          <w:spacing w:val="41"/>
        </w:rPr>
        <w:t xml:space="preserve"> </w:t>
      </w:r>
      <w:r>
        <w:t>časti:</w:t>
      </w:r>
    </w:p>
    <w:p w14:paraId="5A78DB55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Riadiaca</w:t>
      </w:r>
      <w:r>
        <w:rPr>
          <w:spacing w:val="45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záznamová</w:t>
      </w:r>
      <w:r>
        <w:rPr>
          <w:spacing w:val="46"/>
        </w:rPr>
        <w:t xml:space="preserve"> </w:t>
      </w:r>
      <w:r>
        <w:t>jednotka</w:t>
      </w:r>
      <w:r>
        <w:rPr>
          <w:spacing w:val="46"/>
        </w:rPr>
        <w:t xml:space="preserve"> </w:t>
      </w:r>
      <w:r>
        <w:t>počítača</w:t>
      </w:r>
    </w:p>
    <w:p w14:paraId="69833B25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lastRenderedPageBreak/>
        <w:t>Vysielacie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prijímacie</w:t>
      </w:r>
      <w:r>
        <w:rPr>
          <w:spacing w:val="42"/>
        </w:rPr>
        <w:t xml:space="preserve"> </w:t>
      </w:r>
      <w:r>
        <w:t>sondy</w:t>
      </w:r>
      <w:r>
        <w:rPr>
          <w:spacing w:val="38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kabelážou</w:t>
      </w:r>
    </w:p>
    <w:p w14:paraId="6A80F087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2" w:after="0"/>
        <w:contextualSpacing w:val="0"/>
        <w:jc w:val="left"/>
      </w:pPr>
      <w:r>
        <w:rPr>
          <w:w w:val="105"/>
        </w:rPr>
        <w:t>Odometre</w:t>
      </w:r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snímače</w:t>
      </w:r>
      <w:r>
        <w:rPr>
          <w:spacing w:val="13"/>
          <w:w w:val="105"/>
        </w:rPr>
        <w:t xml:space="preserve"> </w:t>
      </w:r>
      <w:r>
        <w:rPr>
          <w:w w:val="105"/>
        </w:rPr>
        <w:t>dráhy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spínače</w:t>
      </w:r>
      <w:r>
        <w:rPr>
          <w:spacing w:val="13"/>
          <w:w w:val="105"/>
        </w:rPr>
        <w:t xml:space="preserve"> </w:t>
      </w:r>
      <w:r>
        <w:rPr>
          <w:w w:val="105"/>
        </w:rPr>
        <w:t>meracieho</w:t>
      </w:r>
      <w:r>
        <w:rPr>
          <w:spacing w:val="14"/>
          <w:w w:val="105"/>
        </w:rPr>
        <w:t xml:space="preserve"> </w:t>
      </w:r>
      <w:r>
        <w:rPr>
          <w:w w:val="105"/>
        </w:rPr>
        <w:t>systému</w:t>
      </w:r>
    </w:p>
    <w:p w14:paraId="6F984F12" w14:textId="77777777" w:rsidR="007127CB" w:rsidRDefault="007127CB" w:rsidP="002E1152">
      <w:pPr>
        <w:pStyle w:val="Odsekzoznamu"/>
        <w:widowControl w:val="0"/>
        <w:numPr>
          <w:ilvl w:val="3"/>
          <w:numId w:val="11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jc w:val="left"/>
        <w:rPr>
          <w:sz w:val="24"/>
        </w:rPr>
      </w:pPr>
      <w:r>
        <w:rPr>
          <w:sz w:val="24"/>
        </w:rPr>
        <w:t>Metodický</w:t>
      </w:r>
      <w:r>
        <w:rPr>
          <w:spacing w:val="44"/>
          <w:sz w:val="24"/>
        </w:rPr>
        <w:t xml:space="preserve"> </w:t>
      </w:r>
      <w:r>
        <w:rPr>
          <w:sz w:val="24"/>
        </w:rPr>
        <w:t>postup</w:t>
      </w:r>
      <w:r>
        <w:rPr>
          <w:spacing w:val="51"/>
          <w:sz w:val="24"/>
        </w:rPr>
        <w:t xml:space="preserve"> </w:t>
      </w:r>
      <w:r>
        <w:rPr>
          <w:sz w:val="24"/>
        </w:rPr>
        <w:t>merania</w:t>
      </w:r>
    </w:p>
    <w:p w14:paraId="411E522F" w14:textId="77777777" w:rsidR="007127CB" w:rsidRDefault="007127CB" w:rsidP="009E0681">
      <w:r>
        <w:t>Metóda je</w:t>
      </w:r>
      <w:r>
        <w:rPr>
          <w:spacing w:val="1"/>
        </w:rPr>
        <w:t xml:space="preserve"> </w:t>
      </w:r>
      <w:r>
        <w:t>založená na prenose akustického signálu medzi</w:t>
      </w:r>
      <w:r>
        <w:rPr>
          <w:spacing w:val="1"/>
        </w:rPr>
        <w:t xml:space="preserve"> </w:t>
      </w:r>
      <w:r>
        <w:t>vysielacou a</w:t>
      </w:r>
      <w:r>
        <w:rPr>
          <w:spacing w:val="58"/>
        </w:rPr>
        <w:t xml:space="preserve"> </w:t>
      </w:r>
      <w:r>
        <w:t>prijímacou sondou,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umiestnené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paralelných</w:t>
      </w:r>
      <w:r>
        <w:rPr>
          <w:spacing w:val="1"/>
        </w:rPr>
        <w:t xml:space="preserve"> </w:t>
      </w:r>
      <w:r>
        <w:t>trubkách</w:t>
      </w:r>
      <w:r>
        <w:rPr>
          <w:spacing w:val="1"/>
        </w:rPr>
        <w:t xml:space="preserve"> </w:t>
      </w:r>
      <w:r>
        <w:t>vnútri</w:t>
      </w:r>
      <w:r>
        <w:rPr>
          <w:spacing w:val="1"/>
        </w:rPr>
        <w:t xml:space="preserve"> </w:t>
      </w:r>
      <w:r>
        <w:t>tela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Prijímacou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zaznamenávaný</w:t>
      </w:r>
      <w:r>
        <w:rPr>
          <w:spacing w:val="1"/>
        </w:rPr>
        <w:t xml:space="preserve"> </w:t>
      </w:r>
      <w:r>
        <w:t>akustický</w:t>
      </w:r>
      <w:r>
        <w:rPr>
          <w:spacing w:val="1"/>
        </w:rPr>
        <w:t xml:space="preserve"> </w:t>
      </w:r>
      <w:r>
        <w:t>signál</w:t>
      </w:r>
      <w:r>
        <w:rPr>
          <w:spacing w:val="1"/>
        </w:rPr>
        <w:t xml:space="preserve"> </w:t>
      </w:r>
      <w:r>
        <w:t>budený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vysielacou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prechádzajúci</w:t>
      </w:r>
      <w:r>
        <w:rPr>
          <w:spacing w:val="1"/>
        </w:rPr>
        <w:t xml:space="preserve"> </w:t>
      </w:r>
      <w:r>
        <w:t>betónovým</w:t>
      </w:r>
      <w:r>
        <w:rPr>
          <w:spacing w:val="1"/>
        </w:rPr>
        <w:t xml:space="preserve"> </w:t>
      </w:r>
      <w:r>
        <w:t>prostredím medzi trubkami.</w:t>
      </w:r>
      <w:r>
        <w:rPr>
          <w:spacing w:val="1"/>
        </w:rPr>
        <w:t xml:space="preserve"> </w:t>
      </w:r>
      <w:r>
        <w:t>V homogénnom tele pilóty je doba príchodu signálu a energie</w:t>
      </w:r>
      <w:r>
        <w:rPr>
          <w:spacing w:val="1"/>
        </w:rPr>
        <w:t xml:space="preserve"> </w:t>
      </w:r>
      <w:r>
        <w:t>(amplitúda)</w:t>
      </w:r>
      <w:r>
        <w:rPr>
          <w:spacing w:val="1"/>
        </w:rPr>
        <w:t xml:space="preserve"> </w:t>
      </w:r>
      <w:r>
        <w:t>prichádzajúcich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konštantná,</w:t>
      </w:r>
      <w:r>
        <w:rPr>
          <w:spacing w:val="1"/>
        </w:rPr>
        <w:t xml:space="preserve"> </w:t>
      </w:r>
      <w:r>
        <w:t>zodpovedajúca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betónu.</w:t>
      </w:r>
      <w:r>
        <w:rPr>
          <w:spacing w:val="1"/>
        </w:rPr>
        <w:t xml:space="preserve"> </w:t>
      </w:r>
      <w:r>
        <w:t>Anomálie</w:t>
      </w:r>
      <w:r>
        <w:rPr>
          <w:spacing w:val="1"/>
        </w:rPr>
        <w:t xml:space="preserve"> </w:t>
      </w:r>
      <w:r>
        <w:t>vznikajú</w:t>
      </w:r>
      <w:r>
        <w:rPr>
          <w:spacing w:val="1"/>
        </w:rPr>
        <w:t xml:space="preserve"> </w:t>
      </w:r>
      <w:r>
        <w:t>výskytom</w:t>
      </w:r>
      <w:r>
        <w:rPr>
          <w:spacing w:val="1"/>
        </w:rPr>
        <w:t xml:space="preserve"> </w:t>
      </w:r>
      <w:r>
        <w:t>betónu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horšími</w:t>
      </w:r>
      <w:r>
        <w:rPr>
          <w:spacing w:val="59"/>
        </w:rPr>
        <w:t xml:space="preserve"> </w:t>
      </w:r>
      <w:r>
        <w:t>elastickými</w:t>
      </w:r>
      <w:r>
        <w:rPr>
          <w:spacing w:val="58"/>
        </w:rPr>
        <w:t xml:space="preserve"> </w:t>
      </w:r>
      <w:r>
        <w:t>parametrami</w:t>
      </w:r>
      <w:r>
        <w:rPr>
          <w:spacing w:val="59"/>
        </w:rPr>
        <w:t xml:space="preserve"> </w:t>
      </w:r>
      <w:r>
        <w:t>(nižšia</w:t>
      </w:r>
      <w:r>
        <w:rPr>
          <w:spacing w:val="58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pozdĺžnych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nižšia</w:t>
      </w:r>
      <w:r>
        <w:rPr>
          <w:spacing w:val="1"/>
        </w:rPr>
        <w:t xml:space="preserve"> </w:t>
      </w:r>
      <w:r>
        <w:t>hustota),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primárnymi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sekundárnymi</w:t>
      </w:r>
      <w:r>
        <w:rPr>
          <w:spacing w:val="1"/>
        </w:rPr>
        <w:t xml:space="preserve"> </w:t>
      </w:r>
      <w:r>
        <w:t>nehomogenitami</w:t>
      </w:r>
      <w:r>
        <w:rPr>
          <w:spacing w:val="15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tele</w:t>
      </w:r>
      <w:r>
        <w:rPr>
          <w:spacing w:val="14"/>
        </w:rPr>
        <w:t xml:space="preserve"> </w:t>
      </w:r>
      <w:r>
        <w:t>pilóty.</w:t>
      </w:r>
    </w:p>
    <w:p w14:paraId="4343BD99" w14:textId="77777777" w:rsidR="007127CB" w:rsidRDefault="007127CB" w:rsidP="009E0681">
      <w:r>
        <w:t>Počet</w:t>
      </w:r>
      <w:r>
        <w:rPr>
          <w:spacing w:val="42"/>
        </w:rPr>
        <w:t xml:space="preserve"> </w:t>
      </w:r>
      <w:r>
        <w:t>trubiek</w:t>
      </w:r>
      <w:r>
        <w:rPr>
          <w:spacing w:val="46"/>
        </w:rPr>
        <w:t xml:space="preserve"> </w:t>
      </w:r>
      <w:r>
        <w:t>závisí</w:t>
      </w:r>
      <w:r>
        <w:rPr>
          <w:spacing w:val="39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priemeru</w:t>
      </w:r>
      <w:r>
        <w:rPr>
          <w:spacing w:val="40"/>
        </w:rPr>
        <w:t xml:space="preserve"> </w:t>
      </w:r>
      <w:r>
        <w:t>meranej</w:t>
      </w:r>
      <w:r>
        <w:rPr>
          <w:spacing w:val="42"/>
        </w:rPr>
        <w:t xml:space="preserve"> </w:t>
      </w:r>
      <w:r>
        <w:t>pilóty</w:t>
      </w:r>
      <w:r>
        <w:rPr>
          <w:spacing w:val="37"/>
        </w:rPr>
        <w:t xml:space="preserve"> </w:t>
      </w:r>
      <w:r>
        <w:t>takto:</w:t>
      </w:r>
    </w:p>
    <w:p w14:paraId="18CD7F56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2"/>
          <w:tab w:val="left" w:pos="3010"/>
        </w:tabs>
        <w:autoSpaceDE w:val="0"/>
        <w:autoSpaceDN w:val="0"/>
        <w:spacing w:before="60" w:after="0"/>
        <w:ind w:left="891" w:hanging="356"/>
        <w:contextualSpacing w:val="0"/>
      </w:pPr>
      <w:r>
        <w:t>do</w:t>
      </w:r>
      <w:r>
        <w:rPr>
          <w:spacing w:val="24"/>
        </w:rPr>
        <w:t xml:space="preserve"> </w:t>
      </w:r>
      <w:r>
        <w:t>600</w:t>
      </w:r>
      <w:r>
        <w:rPr>
          <w:spacing w:val="24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3</w:t>
      </w:r>
      <w:r>
        <w:rPr>
          <w:spacing w:val="20"/>
        </w:rPr>
        <w:t xml:space="preserve"> </w:t>
      </w:r>
      <w:r>
        <w:t>ks</w:t>
      </w:r>
    </w:p>
    <w:p w14:paraId="1E9AB72C" w14:textId="77777777" w:rsidR="007127CB" w:rsidRDefault="007127CB" w:rsidP="007127CB">
      <w:pPr>
        <w:pStyle w:val="Zkladntext"/>
        <w:spacing w:before="120"/>
        <w:ind w:left="536"/>
      </w:pPr>
      <w:r>
        <w:rPr>
          <w:rFonts w:ascii="Tahoma" w:hAnsi="Tahoma"/>
          <w:w w:val="110"/>
        </w:rPr>
        <w:t xml:space="preserve">-  </w:t>
      </w:r>
      <w:r>
        <w:rPr>
          <w:rFonts w:ascii="Tahoma" w:hAnsi="Tahoma"/>
          <w:spacing w:val="25"/>
          <w:w w:val="110"/>
        </w:rPr>
        <w:t xml:space="preserve"> </w:t>
      </w:r>
      <w:r>
        <w:rPr>
          <w:w w:val="110"/>
        </w:rPr>
        <w:t>600</w:t>
      </w:r>
      <w:r>
        <w:rPr>
          <w:spacing w:val="4"/>
          <w:w w:val="110"/>
        </w:rPr>
        <w:t xml:space="preserve"> </w:t>
      </w:r>
      <w:r>
        <w:rPr>
          <w:w w:val="140"/>
        </w:rPr>
        <w:t>–</w:t>
      </w:r>
      <w:r>
        <w:rPr>
          <w:spacing w:val="-17"/>
          <w:w w:val="140"/>
        </w:rPr>
        <w:t xml:space="preserve"> </w:t>
      </w:r>
      <w:r>
        <w:rPr>
          <w:w w:val="110"/>
        </w:rPr>
        <w:t>1200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mm      </w:t>
      </w:r>
      <w:r>
        <w:rPr>
          <w:spacing w:val="24"/>
          <w:w w:val="110"/>
        </w:rPr>
        <w:t xml:space="preserve"> </w:t>
      </w:r>
      <w:r>
        <w:rPr>
          <w:w w:val="110"/>
        </w:rPr>
        <w:t>4</w:t>
      </w:r>
      <w:r>
        <w:rPr>
          <w:spacing w:val="1"/>
          <w:w w:val="110"/>
        </w:rPr>
        <w:t xml:space="preserve"> </w:t>
      </w:r>
      <w:r>
        <w:rPr>
          <w:w w:val="110"/>
        </w:rPr>
        <w:t>ks</w:t>
      </w:r>
    </w:p>
    <w:p w14:paraId="12CFF54E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  <w:tab w:val="left" w:pos="3718"/>
        </w:tabs>
        <w:autoSpaceDE w:val="0"/>
        <w:autoSpaceDN w:val="0"/>
        <w:spacing w:before="101" w:after="0"/>
        <w:contextualSpacing w:val="0"/>
      </w:pPr>
      <w:r>
        <w:t>nad</w:t>
      </w:r>
      <w:r>
        <w:rPr>
          <w:spacing w:val="31"/>
        </w:rPr>
        <w:t xml:space="preserve"> </w:t>
      </w:r>
      <w:r>
        <w:t>1200</w:t>
      </w:r>
      <w:r>
        <w:rPr>
          <w:spacing w:val="27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5</w:t>
      </w:r>
      <w:r>
        <w:rPr>
          <w:spacing w:val="17"/>
        </w:rPr>
        <w:t xml:space="preserve"> </w:t>
      </w:r>
      <w:r>
        <w:t>ks</w:t>
      </w:r>
    </w:p>
    <w:p w14:paraId="4F025B5F" w14:textId="77777777" w:rsidR="007127CB" w:rsidRDefault="007127CB" w:rsidP="009E0681">
      <w:r>
        <w:rPr>
          <w:w w:val="105"/>
        </w:rPr>
        <w:t>Meranie sa vykonáva pri súbežnom pohybe vysielacej a prijímacej sondy s konštantným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krokom (2 </w:t>
      </w:r>
      <w:r>
        <w:rPr>
          <w:w w:val="150"/>
        </w:rPr>
        <w:t xml:space="preserve">– </w:t>
      </w:r>
      <w:r>
        <w:rPr>
          <w:w w:val="105"/>
        </w:rPr>
        <w:t>5 cm) pri súčasnom sledovaní priebežnej hĺbky oboch sond. Za predpokladu</w:t>
      </w:r>
      <w:r>
        <w:rPr>
          <w:spacing w:val="1"/>
          <w:w w:val="105"/>
        </w:rPr>
        <w:t xml:space="preserve"> </w:t>
      </w:r>
      <w:r>
        <w:rPr>
          <w:w w:val="105"/>
        </w:rPr>
        <w:t>zvislého</w:t>
      </w:r>
      <w:r>
        <w:rPr>
          <w:spacing w:val="11"/>
          <w:w w:val="105"/>
        </w:rPr>
        <w:t xml:space="preserve"> </w:t>
      </w:r>
      <w:r>
        <w:rPr>
          <w:w w:val="105"/>
        </w:rPr>
        <w:t>uloženia</w:t>
      </w:r>
      <w:r>
        <w:rPr>
          <w:spacing w:val="8"/>
          <w:w w:val="105"/>
        </w:rPr>
        <w:t xml:space="preserve"> </w:t>
      </w:r>
      <w:r>
        <w:rPr>
          <w:w w:val="105"/>
        </w:rPr>
        <w:t>meracích</w:t>
      </w:r>
      <w:r>
        <w:rPr>
          <w:spacing w:val="8"/>
          <w:w w:val="105"/>
        </w:rPr>
        <w:t xml:space="preserve"> </w:t>
      </w:r>
      <w:r>
        <w:rPr>
          <w:w w:val="105"/>
        </w:rPr>
        <w:t>trubiek</w:t>
      </w:r>
      <w:r>
        <w:rPr>
          <w:spacing w:val="11"/>
          <w:w w:val="105"/>
        </w:rPr>
        <w:t xml:space="preserve"> </w:t>
      </w:r>
      <w:r>
        <w:rPr>
          <w:w w:val="105"/>
        </w:rPr>
        <w:t>je</w:t>
      </w:r>
      <w:r>
        <w:rPr>
          <w:spacing w:val="12"/>
          <w:w w:val="105"/>
        </w:rPr>
        <w:t xml:space="preserve"> </w:t>
      </w:r>
      <w:r>
        <w:rPr>
          <w:w w:val="105"/>
        </w:rPr>
        <w:t>známa</w:t>
      </w:r>
      <w:r>
        <w:rPr>
          <w:spacing w:val="8"/>
          <w:w w:val="105"/>
        </w:rPr>
        <w:t xml:space="preserve"> </w:t>
      </w:r>
      <w:r>
        <w:rPr>
          <w:w w:val="105"/>
        </w:rPr>
        <w:t>aktuálna</w:t>
      </w:r>
      <w:r>
        <w:rPr>
          <w:spacing w:val="11"/>
          <w:w w:val="105"/>
        </w:rPr>
        <w:t xml:space="preserve"> </w:t>
      </w:r>
      <w:r>
        <w:rPr>
          <w:w w:val="105"/>
        </w:rPr>
        <w:t>poloha</w:t>
      </w:r>
      <w:r>
        <w:rPr>
          <w:spacing w:val="11"/>
          <w:w w:val="105"/>
        </w:rPr>
        <w:t xml:space="preserve"> </w:t>
      </w:r>
      <w:r>
        <w:rPr>
          <w:w w:val="105"/>
        </w:rPr>
        <w:t>oboch</w:t>
      </w:r>
      <w:r>
        <w:rPr>
          <w:spacing w:val="9"/>
          <w:w w:val="105"/>
        </w:rPr>
        <w:t xml:space="preserve"> </w:t>
      </w:r>
      <w:r>
        <w:rPr>
          <w:w w:val="105"/>
        </w:rPr>
        <w:t>sond.</w:t>
      </w:r>
    </w:p>
    <w:p w14:paraId="28782188" w14:textId="77777777" w:rsidR="007127CB" w:rsidRDefault="007127CB" w:rsidP="009E0681">
      <w:r>
        <w:t>Meranie</w:t>
      </w:r>
      <w:r>
        <w:rPr>
          <w:spacing w:val="47"/>
        </w:rPr>
        <w:t xml:space="preserve"> </w:t>
      </w:r>
      <w:r>
        <w:t>postupuje</w:t>
      </w:r>
      <w:r>
        <w:rPr>
          <w:spacing w:val="53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nasledujúcich</w:t>
      </w:r>
      <w:r>
        <w:rPr>
          <w:spacing w:val="48"/>
        </w:rPr>
        <w:t xml:space="preserve"> </w:t>
      </w:r>
      <w:r>
        <w:t>krokoch:</w:t>
      </w:r>
    </w:p>
    <w:p w14:paraId="23AB25F7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  <w:tab w:val="left" w:pos="2199"/>
          <w:tab w:val="left" w:pos="3499"/>
          <w:tab w:val="left" w:pos="3831"/>
          <w:tab w:val="left" w:pos="5472"/>
          <w:tab w:val="left" w:pos="6298"/>
          <w:tab w:val="left" w:pos="7647"/>
          <w:tab w:val="left" w:pos="7963"/>
        </w:tabs>
        <w:autoSpaceDE w:val="0"/>
        <w:autoSpaceDN w:val="0"/>
        <w:spacing w:before="120" w:after="0" w:line="242" w:lineRule="auto"/>
        <w:ind w:right="108" w:hanging="360"/>
        <w:contextualSpacing w:val="0"/>
        <w:jc w:val="left"/>
      </w:pPr>
      <w:r>
        <w:t>Prehliadka</w:t>
      </w:r>
      <w:r>
        <w:rPr>
          <w:rFonts w:ascii="Times New Roman" w:hAnsi="Times New Roman"/>
        </w:rPr>
        <w:tab/>
      </w:r>
      <w:r>
        <w:t>staveniska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dokumentácia</w:t>
      </w:r>
      <w:r>
        <w:rPr>
          <w:rFonts w:ascii="Times New Roman" w:hAnsi="Times New Roman"/>
        </w:rPr>
        <w:tab/>
      </w:r>
      <w:r>
        <w:t>stavu,</w:t>
      </w:r>
      <w:r>
        <w:rPr>
          <w:rFonts w:ascii="Times New Roman" w:hAnsi="Times New Roman"/>
        </w:rPr>
        <w:tab/>
      </w:r>
      <w:r>
        <w:t>porovnanie</w:t>
      </w:r>
      <w:r>
        <w:rPr>
          <w:rFonts w:ascii="Times New Roman" w:hAnsi="Times New Roman"/>
        </w:rPr>
        <w:tab/>
      </w:r>
      <w:r>
        <w:t>s</w:t>
      </w:r>
      <w:r>
        <w:rPr>
          <w:rFonts w:ascii="Times New Roman" w:hAnsi="Times New Roman"/>
        </w:rPr>
        <w:tab/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7"/>
        </w:rPr>
        <w:t xml:space="preserve"> </w:t>
      </w:r>
      <w:r>
        <w:t>zhotoviteľom</w:t>
      </w:r>
      <w:r>
        <w:rPr>
          <w:spacing w:val="15"/>
        </w:rPr>
        <w:t xml:space="preserve"> </w:t>
      </w:r>
      <w:r>
        <w:t>pilóty</w:t>
      </w:r>
    </w:p>
    <w:p w14:paraId="77DC3A1C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 w:line="242" w:lineRule="auto"/>
        <w:ind w:right="108" w:hanging="360"/>
        <w:contextualSpacing w:val="0"/>
        <w:jc w:val="left"/>
      </w:pPr>
      <w:r>
        <w:t>Zmeranie</w:t>
      </w:r>
      <w:r>
        <w:rPr>
          <w:spacing w:val="43"/>
        </w:rPr>
        <w:t xml:space="preserve"> </w:t>
      </w:r>
      <w:r>
        <w:t>vzájomných</w:t>
      </w:r>
      <w:r>
        <w:rPr>
          <w:spacing w:val="36"/>
        </w:rPr>
        <w:t xml:space="preserve"> </w:t>
      </w:r>
      <w:r>
        <w:t>vzdialeností</w:t>
      </w:r>
      <w:r>
        <w:rPr>
          <w:spacing w:val="39"/>
        </w:rPr>
        <w:t xml:space="preserve"> </w:t>
      </w:r>
      <w:r>
        <w:t>trubiek,</w:t>
      </w:r>
      <w:r>
        <w:rPr>
          <w:spacing w:val="42"/>
        </w:rPr>
        <w:t xml:space="preserve"> </w:t>
      </w:r>
      <w:r>
        <w:t>zmeranie</w:t>
      </w:r>
      <w:r>
        <w:rPr>
          <w:spacing w:val="40"/>
        </w:rPr>
        <w:t xml:space="preserve"> </w:t>
      </w:r>
      <w:r>
        <w:t>dĺžok</w:t>
      </w:r>
      <w:r>
        <w:rPr>
          <w:spacing w:val="101"/>
        </w:rPr>
        <w:t xml:space="preserve"> </w:t>
      </w:r>
      <w:r>
        <w:t>trubiek</w:t>
      </w:r>
      <w:r>
        <w:rPr>
          <w:spacing w:val="98"/>
        </w:rPr>
        <w:t xml:space="preserve"> </w:t>
      </w:r>
      <w:r>
        <w:t>vyčnievajúcich</w:t>
      </w:r>
      <w:r>
        <w:rPr>
          <w:spacing w:val="1"/>
        </w:rPr>
        <w:t xml:space="preserve"> </w:t>
      </w:r>
      <w:r>
        <w:t>nad</w:t>
      </w:r>
      <w:r>
        <w:rPr>
          <w:spacing w:val="21"/>
        </w:rPr>
        <w:t xml:space="preserve"> </w:t>
      </w:r>
      <w:r>
        <w:t>betón,</w:t>
      </w:r>
      <w:r>
        <w:rPr>
          <w:spacing w:val="22"/>
        </w:rPr>
        <w:t xml:space="preserve"> </w:t>
      </w:r>
      <w:r>
        <w:t>priechodnosť</w:t>
      </w:r>
      <w:r>
        <w:rPr>
          <w:spacing w:val="20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zistená</w:t>
      </w:r>
      <w:r>
        <w:rPr>
          <w:spacing w:val="21"/>
        </w:rPr>
        <w:t xml:space="preserve"> </w:t>
      </w:r>
      <w:r>
        <w:t>pri</w:t>
      </w:r>
      <w:r>
        <w:rPr>
          <w:spacing w:val="17"/>
        </w:rPr>
        <w:t xml:space="preserve"> </w:t>
      </w:r>
      <w:r>
        <w:t>meraní</w:t>
      </w:r>
      <w:r>
        <w:rPr>
          <w:spacing w:val="16"/>
        </w:rPr>
        <w:t xml:space="preserve"> </w:t>
      </w:r>
      <w:r>
        <w:t>hĺbok</w:t>
      </w:r>
      <w:r>
        <w:rPr>
          <w:spacing w:val="21"/>
        </w:rPr>
        <w:t xml:space="preserve"> </w:t>
      </w:r>
      <w:r>
        <w:t>trubiek</w:t>
      </w:r>
    </w:p>
    <w:p w14:paraId="56AE4C04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t>zaplnenie</w:t>
      </w:r>
      <w:r>
        <w:rPr>
          <w:spacing w:val="33"/>
        </w:rPr>
        <w:t xml:space="preserve"> </w:t>
      </w:r>
      <w:r>
        <w:t>trubiek</w:t>
      </w:r>
      <w:r>
        <w:rPr>
          <w:spacing w:val="39"/>
        </w:rPr>
        <w:t xml:space="preserve"> </w:t>
      </w:r>
      <w:r>
        <w:t>vodou</w:t>
      </w:r>
      <w:r>
        <w:rPr>
          <w:spacing w:val="37"/>
        </w:rPr>
        <w:t xml:space="preserve"> </w:t>
      </w:r>
      <w:r>
        <w:t>až</w:t>
      </w:r>
      <w:r>
        <w:rPr>
          <w:spacing w:val="35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ústiu</w:t>
      </w:r>
    </w:p>
    <w:p w14:paraId="77A71B6D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3" w:after="0"/>
        <w:contextualSpacing w:val="0"/>
        <w:jc w:val="left"/>
      </w:pPr>
      <w:r>
        <w:t>Test</w:t>
      </w:r>
      <w:r>
        <w:rPr>
          <w:spacing w:val="47"/>
        </w:rPr>
        <w:t xml:space="preserve"> </w:t>
      </w:r>
      <w:r>
        <w:t>funkčnosti</w:t>
      </w:r>
    </w:p>
    <w:p w14:paraId="60D42CF7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 w:line="242" w:lineRule="auto"/>
        <w:ind w:right="107" w:hanging="360"/>
        <w:contextualSpacing w:val="0"/>
      </w:pPr>
      <w:r>
        <w:t>Kontrolné meranie dĺžok meracích trubiek spustením sond cez oedometre. Pri zistení</w:t>
      </w:r>
      <w:r>
        <w:rPr>
          <w:spacing w:val="1"/>
        </w:rPr>
        <w:t xml:space="preserve"> </w:t>
      </w:r>
      <w:r>
        <w:t>rozdielu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oboma</w:t>
      </w:r>
      <w:r>
        <w:rPr>
          <w:spacing w:val="1"/>
        </w:rPr>
        <w:t xml:space="preserve"> </w:t>
      </w:r>
      <w:r>
        <w:t>spôsoby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dĺžok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opravený</w:t>
      </w:r>
      <w:r>
        <w:rPr>
          <w:spacing w:val="59"/>
        </w:rPr>
        <w:t xml:space="preserve"> </w:t>
      </w:r>
      <w:r>
        <w:t>koeficient</w:t>
      </w:r>
      <w:r>
        <w:rPr>
          <w:spacing w:val="1"/>
        </w:rPr>
        <w:t xml:space="preserve"> </w:t>
      </w:r>
      <w:r>
        <w:t>oedometrov</w:t>
      </w:r>
      <w:r>
        <w:rPr>
          <w:spacing w:val="12"/>
        </w:rPr>
        <w:t xml:space="preserve"> </w:t>
      </w:r>
      <w:r>
        <w:t>(impulzy/meter)</w:t>
      </w:r>
    </w:p>
    <w:p w14:paraId="46CDF00C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1" w:after="0"/>
        <w:contextualSpacing w:val="0"/>
        <w:jc w:val="left"/>
      </w:pPr>
      <w:r>
        <w:t>Osadenie</w:t>
      </w:r>
      <w:r>
        <w:rPr>
          <w:spacing w:val="47"/>
        </w:rPr>
        <w:t xml:space="preserve"> </w:t>
      </w:r>
      <w:r>
        <w:t>oedometrov</w:t>
      </w:r>
      <w:r>
        <w:rPr>
          <w:spacing w:val="40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spustenie</w:t>
      </w:r>
      <w:r>
        <w:rPr>
          <w:spacing w:val="43"/>
        </w:rPr>
        <w:t xml:space="preserve"> </w:t>
      </w:r>
      <w:r>
        <w:t>aparatúry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ústie</w:t>
      </w:r>
      <w:r>
        <w:rPr>
          <w:spacing w:val="43"/>
        </w:rPr>
        <w:t xml:space="preserve"> </w:t>
      </w:r>
      <w:r>
        <w:t>trubiek</w:t>
      </w:r>
    </w:p>
    <w:p w14:paraId="657EE0E9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Spustenie</w:t>
      </w:r>
      <w:r>
        <w:rPr>
          <w:spacing w:val="45"/>
        </w:rPr>
        <w:t xml:space="preserve"> </w:t>
      </w:r>
      <w:r>
        <w:t>sond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najnižšiu</w:t>
      </w:r>
      <w:r>
        <w:rPr>
          <w:spacing w:val="41"/>
        </w:rPr>
        <w:t xml:space="preserve"> </w:t>
      </w:r>
      <w:r>
        <w:t>spoločnú</w:t>
      </w:r>
      <w:r>
        <w:rPr>
          <w:spacing w:val="41"/>
        </w:rPr>
        <w:t xml:space="preserve"> </w:t>
      </w:r>
      <w:r>
        <w:t>úroveň</w:t>
      </w:r>
    </w:p>
    <w:p w14:paraId="4F8741B4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Spustenie</w:t>
      </w:r>
      <w:r>
        <w:rPr>
          <w:spacing w:val="44"/>
        </w:rPr>
        <w:t xml:space="preserve"> </w:t>
      </w:r>
      <w:r>
        <w:t>merania</w:t>
      </w:r>
      <w:r>
        <w:rPr>
          <w:spacing w:val="44"/>
        </w:rPr>
        <w:t xml:space="preserve"> </w:t>
      </w:r>
      <w:r>
        <w:t>s</w:t>
      </w:r>
      <w:r>
        <w:rPr>
          <w:spacing w:val="49"/>
        </w:rPr>
        <w:t xml:space="preserve"> </w:t>
      </w:r>
      <w:r>
        <w:t>nastavenými</w:t>
      </w:r>
      <w:r>
        <w:rPr>
          <w:spacing w:val="47"/>
        </w:rPr>
        <w:t xml:space="preserve"> </w:t>
      </w:r>
      <w:r>
        <w:t>parametrami</w:t>
      </w:r>
      <w:r>
        <w:rPr>
          <w:spacing w:val="42"/>
        </w:rPr>
        <w:t xml:space="preserve"> </w:t>
      </w:r>
      <w:r>
        <w:t>pre</w:t>
      </w:r>
      <w:r>
        <w:rPr>
          <w:spacing w:val="45"/>
        </w:rPr>
        <w:t xml:space="preserve"> </w:t>
      </w:r>
      <w:r>
        <w:t>dvojici</w:t>
      </w:r>
      <w:r>
        <w:rPr>
          <w:spacing w:val="42"/>
        </w:rPr>
        <w:t xml:space="preserve"> </w:t>
      </w:r>
      <w:r>
        <w:t>trubiek</w:t>
      </w:r>
    </w:p>
    <w:p w14:paraId="12F08849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Výkon</w:t>
      </w:r>
      <w:r>
        <w:rPr>
          <w:spacing w:val="41"/>
        </w:rPr>
        <w:t xml:space="preserve"> </w:t>
      </w:r>
      <w:r>
        <w:t>vlastného</w:t>
      </w:r>
      <w:r>
        <w:rPr>
          <w:spacing w:val="37"/>
        </w:rPr>
        <w:t xml:space="preserve"> </w:t>
      </w:r>
      <w:r>
        <w:t>merania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celej</w:t>
      </w:r>
      <w:r>
        <w:rPr>
          <w:spacing w:val="40"/>
        </w:rPr>
        <w:t xml:space="preserve"> </w:t>
      </w:r>
      <w:r>
        <w:t>dĺžke</w:t>
      </w:r>
      <w:r>
        <w:rPr>
          <w:spacing w:val="41"/>
        </w:rPr>
        <w:t xml:space="preserve"> </w:t>
      </w:r>
      <w:r>
        <w:t>piloty</w:t>
      </w:r>
      <w:r>
        <w:rPr>
          <w:spacing w:val="38"/>
        </w:rPr>
        <w:t xml:space="preserve"> </w:t>
      </w:r>
      <w:r>
        <w:t>bez</w:t>
      </w:r>
      <w:r>
        <w:rPr>
          <w:spacing w:val="39"/>
        </w:rPr>
        <w:t xml:space="preserve"> </w:t>
      </w:r>
      <w:r>
        <w:t>prerušenia</w:t>
      </w:r>
    </w:p>
    <w:p w14:paraId="30A90F98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kontrola</w:t>
      </w:r>
      <w:r>
        <w:rPr>
          <w:spacing w:val="45"/>
        </w:rPr>
        <w:t xml:space="preserve"> </w:t>
      </w:r>
      <w:r>
        <w:t>kvality</w:t>
      </w:r>
      <w:r>
        <w:rPr>
          <w:spacing w:val="46"/>
        </w:rPr>
        <w:t xml:space="preserve"> </w:t>
      </w:r>
      <w:r>
        <w:t>nameraných</w:t>
      </w:r>
      <w:r>
        <w:rPr>
          <w:spacing w:val="45"/>
        </w:rPr>
        <w:t xml:space="preserve"> </w:t>
      </w:r>
      <w:r>
        <w:t>dát</w:t>
      </w:r>
    </w:p>
    <w:p w14:paraId="60C80119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 w:line="350" w:lineRule="auto"/>
        <w:ind w:left="178" w:right="785" w:firstLine="360"/>
        <w:contextualSpacing w:val="0"/>
        <w:jc w:val="left"/>
      </w:pPr>
      <w:r>
        <w:t>V</w:t>
      </w:r>
      <w:r>
        <w:rPr>
          <w:spacing w:val="46"/>
        </w:rPr>
        <w:t xml:space="preserve"> </w:t>
      </w:r>
      <w:r>
        <w:t>prípade</w:t>
      </w:r>
      <w:r>
        <w:rPr>
          <w:spacing w:val="49"/>
        </w:rPr>
        <w:t xml:space="preserve"> </w:t>
      </w:r>
      <w:r>
        <w:t>zistenia</w:t>
      </w:r>
      <w:r>
        <w:rPr>
          <w:spacing w:val="44"/>
        </w:rPr>
        <w:t xml:space="preserve"> </w:t>
      </w:r>
      <w:r>
        <w:t>anomálnych</w:t>
      </w:r>
      <w:r>
        <w:rPr>
          <w:spacing w:val="48"/>
        </w:rPr>
        <w:t xml:space="preserve"> </w:t>
      </w:r>
      <w:r>
        <w:t>indikácií</w:t>
      </w:r>
      <w:r>
        <w:rPr>
          <w:spacing w:val="43"/>
        </w:rPr>
        <w:t xml:space="preserve"> </w:t>
      </w:r>
      <w:r>
        <w:t>opakované</w:t>
      </w:r>
      <w:r>
        <w:rPr>
          <w:spacing w:val="44"/>
        </w:rPr>
        <w:t xml:space="preserve"> </w:t>
      </w:r>
      <w:r>
        <w:t>meranie</w:t>
      </w:r>
      <w:r>
        <w:rPr>
          <w:spacing w:val="49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celom</w:t>
      </w:r>
      <w:r>
        <w:rPr>
          <w:spacing w:val="46"/>
        </w:rPr>
        <w:t xml:space="preserve"> </w:t>
      </w:r>
      <w:r>
        <w:t>rozsahu</w:t>
      </w:r>
      <w:r>
        <w:rPr>
          <w:spacing w:val="-56"/>
        </w:rPr>
        <w:t xml:space="preserve"> </w:t>
      </w:r>
      <w:r>
        <w:t>Obdobný</w:t>
      </w:r>
      <w:r>
        <w:rPr>
          <w:spacing w:val="20"/>
        </w:rPr>
        <w:t xml:space="preserve"> </w:t>
      </w:r>
      <w:r>
        <w:t>postup</w:t>
      </w:r>
      <w:r>
        <w:rPr>
          <w:spacing w:val="18"/>
        </w:rPr>
        <w:t xml:space="preserve"> </w:t>
      </w:r>
      <w:r>
        <w:t>bodov</w:t>
      </w:r>
      <w:r>
        <w:rPr>
          <w:spacing w:val="17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všetky</w:t>
      </w:r>
      <w:r>
        <w:rPr>
          <w:spacing w:val="16"/>
        </w:rPr>
        <w:t xml:space="preserve"> </w:t>
      </w:r>
      <w:r>
        <w:t>kombinácie</w:t>
      </w:r>
      <w:r>
        <w:rPr>
          <w:spacing w:val="23"/>
        </w:rPr>
        <w:t xml:space="preserve"> </w:t>
      </w:r>
      <w:r>
        <w:t>dvojíc</w:t>
      </w:r>
      <w:r>
        <w:rPr>
          <w:spacing w:val="20"/>
        </w:rPr>
        <w:t xml:space="preserve"> </w:t>
      </w:r>
      <w:r>
        <w:t>trubiek.</w:t>
      </w:r>
    </w:p>
    <w:p w14:paraId="73DF15D6" w14:textId="77777777" w:rsidR="007127CB" w:rsidRDefault="007127CB" w:rsidP="009E0681">
      <w:pPr>
        <w:pStyle w:val="Nadpis3"/>
      </w:pPr>
      <w:bookmarkStart w:id="191" w:name="_TOC_250055"/>
      <w:bookmarkStart w:id="192" w:name="_Toc178188260"/>
      <w:r>
        <w:t>Vyhodnotenie</w:t>
      </w:r>
      <w:r>
        <w:rPr>
          <w:spacing w:val="61"/>
        </w:rPr>
        <w:t xml:space="preserve"> </w:t>
      </w:r>
      <w:r>
        <w:t>výsledkov</w:t>
      </w:r>
      <w:r>
        <w:rPr>
          <w:spacing w:val="57"/>
        </w:rPr>
        <w:t xml:space="preserve"> </w:t>
      </w:r>
      <w:bookmarkEnd w:id="191"/>
      <w:r>
        <w:t>merania</w:t>
      </w:r>
      <w:bookmarkEnd w:id="192"/>
    </w:p>
    <w:p w14:paraId="5055B950" w14:textId="77777777" w:rsidR="007127CB" w:rsidRDefault="007127CB" w:rsidP="002E1152">
      <w:pPr>
        <w:pStyle w:val="Odsekzoznamu"/>
        <w:widowControl w:val="0"/>
        <w:numPr>
          <w:ilvl w:val="3"/>
          <w:numId w:val="10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jc w:val="left"/>
        <w:rPr>
          <w:sz w:val="24"/>
        </w:rPr>
      </w:pPr>
      <w:r>
        <w:rPr>
          <w:sz w:val="24"/>
        </w:rPr>
        <w:t>Spracovanie</w:t>
      </w:r>
      <w:r>
        <w:rPr>
          <w:spacing w:val="55"/>
          <w:sz w:val="24"/>
        </w:rPr>
        <w:t xml:space="preserve"> </w:t>
      </w:r>
      <w:r>
        <w:rPr>
          <w:sz w:val="24"/>
        </w:rPr>
        <w:t>dát</w:t>
      </w:r>
      <w:r>
        <w:rPr>
          <w:spacing w:val="58"/>
          <w:sz w:val="24"/>
        </w:rPr>
        <w:t xml:space="preserve"> </w:t>
      </w:r>
      <w:r>
        <w:rPr>
          <w:sz w:val="24"/>
        </w:rPr>
        <w:t>získaných</w:t>
      </w:r>
      <w:r>
        <w:rPr>
          <w:spacing w:val="55"/>
          <w:sz w:val="24"/>
        </w:rPr>
        <w:t xml:space="preserve"> </w:t>
      </w:r>
      <w:r>
        <w:rPr>
          <w:sz w:val="24"/>
        </w:rPr>
        <w:t>meraním</w:t>
      </w:r>
    </w:p>
    <w:p w14:paraId="03B31499" w14:textId="77777777" w:rsidR="007127CB" w:rsidRDefault="007127CB" w:rsidP="009E0681">
      <w:r>
        <w:t>Dáta</w:t>
      </w:r>
      <w:r>
        <w:rPr>
          <w:spacing w:val="34"/>
        </w:rPr>
        <w:t xml:space="preserve"> </w:t>
      </w:r>
      <w:r>
        <w:t>sú</w:t>
      </w:r>
      <w:r>
        <w:rPr>
          <w:spacing w:val="34"/>
        </w:rPr>
        <w:t xml:space="preserve"> </w:t>
      </w:r>
      <w:r>
        <w:t>obvykle</w:t>
      </w:r>
      <w:r>
        <w:rPr>
          <w:spacing w:val="35"/>
        </w:rPr>
        <w:t xml:space="preserve"> </w:t>
      </w:r>
      <w:r>
        <w:t>spracovávané</w:t>
      </w:r>
      <w:r>
        <w:rPr>
          <w:spacing w:val="34"/>
        </w:rPr>
        <w:t xml:space="preserve"> </w:t>
      </w:r>
      <w:r>
        <w:t>špecializovaným</w:t>
      </w:r>
      <w:r>
        <w:rPr>
          <w:spacing w:val="36"/>
        </w:rPr>
        <w:t xml:space="preserve"> </w:t>
      </w:r>
      <w:r>
        <w:t>softvérom.</w:t>
      </w:r>
      <w:r>
        <w:rPr>
          <w:spacing w:val="37"/>
        </w:rPr>
        <w:t xml:space="preserve"> </w:t>
      </w:r>
      <w:r>
        <w:t>Grafy</w:t>
      </w:r>
      <w:r>
        <w:rPr>
          <w:spacing w:val="32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jednotlivé</w:t>
      </w:r>
      <w:r>
        <w:rPr>
          <w:spacing w:val="39"/>
        </w:rPr>
        <w:t xml:space="preserve"> </w:t>
      </w:r>
      <w:r>
        <w:t>pilóty</w:t>
      </w:r>
      <w:r>
        <w:rPr>
          <w:spacing w:val="3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obsahovať</w:t>
      </w:r>
      <w:r>
        <w:rPr>
          <w:spacing w:val="16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údaje:</w:t>
      </w:r>
    </w:p>
    <w:p w14:paraId="0829DF97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1" w:after="0"/>
        <w:contextualSpacing w:val="0"/>
        <w:jc w:val="left"/>
      </w:pPr>
      <w:r>
        <w:t>Dátum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čas</w:t>
      </w:r>
      <w:r>
        <w:rPr>
          <w:spacing w:val="31"/>
        </w:rPr>
        <w:t xml:space="preserve"> </w:t>
      </w:r>
      <w:r>
        <w:t>merania</w:t>
      </w:r>
    </w:p>
    <w:p w14:paraId="49736B90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Lokalitu</w:t>
      </w:r>
      <w:r>
        <w:rPr>
          <w:spacing w:val="47"/>
        </w:rPr>
        <w:t xml:space="preserve"> </w:t>
      </w:r>
      <w:r>
        <w:t>merania</w:t>
      </w:r>
    </w:p>
    <w:p w14:paraId="6BF246A1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Číslo</w:t>
      </w:r>
      <w:r>
        <w:rPr>
          <w:spacing w:val="51"/>
        </w:rPr>
        <w:t xml:space="preserve"> </w:t>
      </w:r>
      <w:r>
        <w:t>(označenie)</w:t>
      </w:r>
      <w:r>
        <w:rPr>
          <w:spacing w:val="52"/>
        </w:rPr>
        <w:t xml:space="preserve"> </w:t>
      </w:r>
      <w:r>
        <w:t>pilóty</w:t>
      </w:r>
    </w:p>
    <w:p w14:paraId="488C8E17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Priemer</w:t>
      </w:r>
      <w:r>
        <w:rPr>
          <w:spacing w:val="45"/>
        </w:rPr>
        <w:t xml:space="preserve"> </w:t>
      </w:r>
      <w:r>
        <w:t>pilóty</w:t>
      </w:r>
    </w:p>
    <w:p w14:paraId="5333EF15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lastRenderedPageBreak/>
        <w:t>Dátum</w:t>
      </w:r>
      <w:r>
        <w:rPr>
          <w:spacing w:val="44"/>
        </w:rPr>
        <w:t xml:space="preserve"> </w:t>
      </w:r>
      <w:r>
        <w:t>betonáže</w:t>
      </w:r>
    </w:p>
    <w:p w14:paraId="0A67D398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1" w:after="0"/>
        <w:contextualSpacing w:val="0"/>
        <w:jc w:val="left"/>
      </w:pPr>
      <w:r>
        <w:t>Dĺžku</w:t>
      </w:r>
      <w:r>
        <w:rPr>
          <w:spacing w:val="42"/>
        </w:rPr>
        <w:t xml:space="preserve"> </w:t>
      </w:r>
      <w:r>
        <w:t>pilóty</w:t>
      </w:r>
      <w:r>
        <w:rPr>
          <w:spacing w:val="44"/>
        </w:rPr>
        <w:t xml:space="preserve"> </w:t>
      </w:r>
      <w:r>
        <w:t>udanú</w:t>
      </w:r>
      <w:r>
        <w:rPr>
          <w:spacing w:val="47"/>
        </w:rPr>
        <w:t xml:space="preserve"> </w:t>
      </w:r>
      <w:r>
        <w:t>zhotoviteľom</w:t>
      </w:r>
      <w:r>
        <w:rPr>
          <w:spacing w:val="44"/>
        </w:rPr>
        <w:t xml:space="preserve"> </w:t>
      </w:r>
      <w:r>
        <w:t>pilóty</w:t>
      </w:r>
    </w:p>
    <w:p w14:paraId="4C2D3553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2" w:after="0"/>
        <w:contextualSpacing w:val="0"/>
        <w:jc w:val="left"/>
      </w:pPr>
      <w:r>
        <w:t>Typ</w:t>
      </w:r>
      <w:r>
        <w:rPr>
          <w:spacing w:val="34"/>
        </w:rPr>
        <w:t xml:space="preserve"> </w:t>
      </w:r>
      <w:r>
        <w:t>pilóty</w:t>
      </w:r>
    </w:p>
    <w:p w14:paraId="7D639973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Schému</w:t>
      </w:r>
      <w:r>
        <w:rPr>
          <w:spacing w:val="46"/>
        </w:rPr>
        <w:t xml:space="preserve"> </w:t>
      </w:r>
      <w:r>
        <w:t>umiestnenia</w:t>
      </w:r>
      <w:r>
        <w:rPr>
          <w:spacing w:val="43"/>
        </w:rPr>
        <w:t xml:space="preserve"> </w:t>
      </w:r>
      <w:r>
        <w:t>meracích</w:t>
      </w:r>
      <w:r>
        <w:rPr>
          <w:spacing w:val="42"/>
        </w:rPr>
        <w:t xml:space="preserve"> </w:t>
      </w:r>
      <w:r>
        <w:t>trubiek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ich</w:t>
      </w:r>
      <w:r>
        <w:rPr>
          <w:spacing w:val="43"/>
        </w:rPr>
        <w:t xml:space="preserve"> </w:t>
      </w:r>
      <w:r>
        <w:t>označenie</w:t>
      </w:r>
    </w:p>
    <w:p w14:paraId="7102CAFC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Označenie</w:t>
      </w:r>
      <w:r>
        <w:rPr>
          <w:spacing w:val="51"/>
        </w:rPr>
        <w:t xml:space="preserve"> </w:t>
      </w:r>
      <w:r>
        <w:t>príslušného</w:t>
      </w:r>
      <w:r>
        <w:rPr>
          <w:spacing w:val="51"/>
        </w:rPr>
        <w:t xml:space="preserve"> </w:t>
      </w:r>
      <w:r>
        <w:t>rezu</w:t>
      </w:r>
      <w:r>
        <w:rPr>
          <w:spacing w:val="55"/>
        </w:rPr>
        <w:t xml:space="preserve"> </w:t>
      </w:r>
      <w:r>
        <w:t>so</w:t>
      </w:r>
      <w:r>
        <w:rPr>
          <w:spacing w:val="56"/>
        </w:rPr>
        <w:t xml:space="preserve"> </w:t>
      </w:r>
      <w:r>
        <w:t>vzdialenosťou</w:t>
      </w:r>
      <w:r>
        <w:rPr>
          <w:spacing w:val="51"/>
        </w:rPr>
        <w:t xml:space="preserve"> </w:t>
      </w:r>
      <w:r>
        <w:t>použitých</w:t>
      </w:r>
      <w:r>
        <w:rPr>
          <w:spacing w:val="51"/>
        </w:rPr>
        <w:t xml:space="preserve"> </w:t>
      </w:r>
      <w:r>
        <w:t>trubiek</w:t>
      </w:r>
    </w:p>
    <w:p w14:paraId="13320948" w14:textId="77777777" w:rsidR="007127CB" w:rsidRDefault="007127CB" w:rsidP="002E1152">
      <w:pPr>
        <w:pStyle w:val="Odsekzoznamu"/>
        <w:widowControl w:val="0"/>
        <w:numPr>
          <w:ilvl w:val="3"/>
          <w:numId w:val="10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jc w:val="left"/>
        <w:rPr>
          <w:sz w:val="24"/>
        </w:rPr>
      </w:pPr>
      <w:r>
        <w:rPr>
          <w:sz w:val="24"/>
        </w:rPr>
        <w:t>Hodnotenie</w:t>
      </w:r>
    </w:p>
    <w:p w14:paraId="019AB9A5" w14:textId="77777777" w:rsidR="007127CB" w:rsidRDefault="007127CB" w:rsidP="009E0681">
      <w:r>
        <w:t>Podľa</w:t>
      </w:r>
      <w:r>
        <w:rPr>
          <w:spacing w:val="51"/>
        </w:rPr>
        <w:t xml:space="preserve"> </w:t>
      </w:r>
      <w:r>
        <w:t>zistených</w:t>
      </w:r>
      <w:r>
        <w:rPr>
          <w:spacing w:val="47"/>
        </w:rPr>
        <w:t xml:space="preserve"> </w:t>
      </w:r>
      <w:r>
        <w:t>charakteristík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pilóty</w:t>
      </w:r>
      <w:r>
        <w:rPr>
          <w:spacing w:val="48"/>
        </w:rPr>
        <w:t xml:space="preserve"> </w:t>
      </w:r>
      <w:r>
        <w:t>hodnotia</w:t>
      </w:r>
      <w:r>
        <w:rPr>
          <w:spacing w:val="47"/>
        </w:rPr>
        <w:t xml:space="preserve"> </w:t>
      </w:r>
      <w:r>
        <w:t>takto:</w:t>
      </w:r>
    </w:p>
    <w:p w14:paraId="27D0A20B" w14:textId="77777777" w:rsidR="007127CB" w:rsidRDefault="007127CB" w:rsidP="007127CB">
      <w:pPr>
        <w:pStyle w:val="Zkladntext"/>
        <w:tabs>
          <w:tab w:val="left" w:pos="4426"/>
        </w:tabs>
        <w:spacing w:before="123"/>
        <w:ind w:left="898"/>
      </w:pPr>
      <w:r>
        <w:t>Hodnotenie</w:t>
      </w:r>
      <w:r>
        <w:rPr>
          <w:rFonts w:ascii="Times New Roman" w:hAnsi="Times New Roman"/>
        </w:rPr>
        <w:tab/>
      </w:r>
      <w:r>
        <w:t>Nárast</w:t>
      </w:r>
      <w:r>
        <w:rPr>
          <w:spacing w:val="44"/>
        </w:rPr>
        <w:t xml:space="preserve"> </w:t>
      </w:r>
      <w:r>
        <w:t>doby</w:t>
      </w:r>
      <w:r>
        <w:rPr>
          <w:spacing w:val="44"/>
        </w:rPr>
        <w:t xml:space="preserve"> </w:t>
      </w:r>
      <w:r>
        <w:t>priechodu</w:t>
      </w:r>
      <w:r>
        <w:rPr>
          <w:spacing w:val="41"/>
        </w:rPr>
        <w:t xml:space="preserve"> </w:t>
      </w:r>
      <w:r>
        <w:t>signálu</w:t>
      </w:r>
    </w:p>
    <w:p w14:paraId="09E55532" w14:textId="77777777" w:rsidR="007127CB" w:rsidRDefault="007127CB" w:rsidP="007127CB">
      <w:pPr>
        <w:pStyle w:val="Zkladntext"/>
        <w:tabs>
          <w:tab w:val="left" w:pos="4426"/>
        </w:tabs>
        <w:spacing w:before="125"/>
        <w:ind w:left="898"/>
      </w:pPr>
      <w:r>
        <w:t>(G)</w:t>
      </w:r>
      <w:r>
        <w:rPr>
          <w:spacing w:val="26"/>
        </w:rPr>
        <w:t xml:space="preserve"> </w:t>
      </w:r>
      <w:r>
        <w:t>dobrá</w:t>
      </w:r>
      <w:r>
        <w:rPr>
          <w:rFonts w:ascii="Times New Roman" w:hAnsi="Times New Roman"/>
        </w:rPr>
        <w:tab/>
      </w:r>
      <w:r>
        <w:t>0</w:t>
      </w:r>
      <w:r>
        <w:rPr>
          <w:spacing w:val="21"/>
        </w:rPr>
        <w:t xml:space="preserve"> </w:t>
      </w:r>
      <w:r>
        <w:t>až</w:t>
      </w:r>
      <w:r>
        <w:rPr>
          <w:spacing w:val="19"/>
        </w:rPr>
        <w:t xml:space="preserve"> </w:t>
      </w:r>
      <w:r>
        <w:t>10%</w:t>
      </w:r>
    </w:p>
    <w:p w14:paraId="3E020BEF" w14:textId="77777777" w:rsidR="007127CB" w:rsidRDefault="007127CB" w:rsidP="007127CB">
      <w:pPr>
        <w:pStyle w:val="Zkladntext"/>
        <w:tabs>
          <w:tab w:val="left" w:pos="4426"/>
        </w:tabs>
        <w:spacing w:before="123"/>
        <w:ind w:left="898"/>
      </w:pPr>
      <w:r>
        <w:t>(Q)</w:t>
      </w:r>
      <w:r>
        <w:rPr>
          <w:spacing w:val="27"/>
        </w:rPr>
        <w:t xml:space="preserve"> </w:t>
      </w:r>
      <w:r>
        <w:t>sporná</w:t>
      </w:r>
      <w:r>
        <w:rPr>
          <w:rFonts w:ascii="Times New Roman" w:hAnsi="Times New Roman"/>
        </w:rPr>
        <w:tab/>
      </w:r>
      <w:r>
        <w:t>11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20%</w:t>
      </w:r>
    </w:p>
    <w:p w14:paraId="6F90AAD2" w14:textId="77777777" w:rsidR="007127CB" w:rsidRDefault="007127CB" w:rsidP="007127CB">
      <w:pPr>
        <w:pStyle w:val="Zkladntext"/>
        <w:tabs>
          <w:tab w:val="left" w:pos="5134"/>
        </w:tabs>
        <w:spacing w:before="125"/>
        <w:ind w:left="898"/>
      </w:pPr>
      <w:r>
        <w:t>(P/F)</w:t>
      </w:r>
      <w:r>
        <w:rPr>
          <w:spacing w:val="34"/>
        </w:rPr>
        <w:t xml:space="preserve"> </w:t>
      </w:r>
      <w:r>
        <w:t>chybná,</w:t>
      </w:r>
      <w:r>
        <w:rPr>
          <w:spacing w:val="35"/>
        </w:rPr>
        <w:t xml:space="preserve"> </w:t>
      </w:r>
      <w:r>
        <w:t>s</w:t>
      </w:r>
      <w:r>
        <w:rPr>
          <w:spacing w:val="34"/>
        </w:rPr>
        <w:t xml:space="preserve"> </w:t>
      </w:r>
      <w:r>
        <w:t>trhlinami</w:t>
      </w:r>
      <w:r>
        <w:rPr>
          <w:rFonts w:ascii="Times New Roman" w:hAnsi="Times New Roman"/>
        </w:rPr>
        <w:tab/>
      </w:r>
      <w:r>
        <w:t>21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30%</w:t>
      </w:r>
    </w:p>
    <w:p w14:paraId="01ED6C03" w14:textId="77777777" w:rsidR="007127CB" w:rsidRDefault="007127CB" w:rsidP="007127CB">
      <w:pPr>
        <w:pStyle w:val="Zkladntext"/>
        <w:tabs>
          <w:tab w:val="left" w:pos="5134"/>
        </w:tabs>
        <w:spacing w:before="97"/>
        <w:ind w:left="898"/>
      </w:pPr>
      <w:r>
        <w:t>(P/D)</w:t>
      </w:r>
      <w:r>
        <w:rPr>
          <w:spacing w:val="49"/>
        </w:rPr>
        <w:t xml:space="preserve"> </w:t>
      </w:r>
      <w:r>
        <w:t>nevyhovujúca,</w:t>
      </w:r>
      <w:r>
        <w:rPr>
          <w:spacing w:val="47"/>
        </w:rPr>
        <w:t xml:space="preserve"> </w:t>
      </w:r>
      <w:r>
        <w:t>porušená</w:t>
      </w:r>
      <w:r>
        <w:rPr>
          <w:rFonts w:ascii="Times New Roman" w:hAnsi="Times New Roman"/>
        </w:rPr>
        <w:tab/>
      </w:r>
      <w:r>
        <w:t>&gt;</w:t>
      </w:r>
      <w:r>
        <w:rPr>
          <w:spacing w:val="16"/>
        </w:rPr>
        <w:t xml:space="preserve"> </w:t>
      </w:r>
      <w:r>
        <w:t>31</w:t>
      </w:r>
      <w:r>
        <w:rPr>
          <w:spacing w:val="15"/>
        </w:rPr>
        <w:t xml:space="preserve"> </w:t>
      </w:r>
      <w:r>
        <w:t>%</w:t>
      </w:r>
    </w:p>
    <w:p w14:paraId="0C556AD0" w14:textId="77777777" w:rsidR="007127CB" w:rsidRDefault="007127CB" w:rsidP="009E0681">
      <w:pPr>
        <w:pStyle w:val="Nadpis3"/>
      </w:pPr>
      <w:bookmarkStart w:id="193" w:name="_TOC_250054"/>
      <w:bookmarkStart w:id="194" w:name="_Toc178188261"/>
      <w:r>
        <w:t>Skúšobný</w:t>
      </w:r>
      <w:r>
        <w:rPr>
          <w:spacing w:val="35"/>
        </w:rPr>
        <w:t xml:space="preserve"> </w:t>
      </w:r>
      <w:r>
        <w:t>protokol,</w:t>
      </w:r>
      <w:r>
        <w:rPr>
          <w:spacing w:val="42"/>
        </w:rPr>
        <w:t xml:space="preserve"> </w:t>
      </w:r>
      <w:r>
        <w:t>správa</w:t>
      </w:r>
      <w:r>
        <w:rPr>
          <w:spacing w:val="43"/>
        </w:rPr>
        <w:t xml:space="preserve"> </w:t>
      </w:r>
      <w:r>
        <w:t>o</w:t>
      </w:r>
      <w:r>
        <w:rPr>
          <w:spacing w:val="41"/>
        </w:rPr>
        <w:t xml:space="preserve"> </w:t>
      </w:r>
      <w:bookmarkEnd w:id="193"/>
      <w:r>
        <w:t>meraní</w:t>
      </w:r>
      <w:bookmarkEnd w:id="194"/>
    </w:p>
    <w:p w14:paraId="43EF5820" w14:textId="77777777" w:rsidR="007127CB" w:rsidRDefault="007127CB" w:rsidP="009E0681">
      <w:r>
        <w:t>Správa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výsledkoch</w:t>
      </w:r>
      <w:r>
        <w:rPr>
          <w:spacing w:val="40"/>
        </w:rPr>
        <w:t xml:space="preserve"> </w:t>
      </w:r>
      <w:r>
        <w:t>merania</w:t>
      </w:r>
      <w:r>
        <w:rPr>
          <w:spacing w:val="40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obsahovať</w:t>
      </w:r>
      <w:r>
        <w:rPr>
          <w:spacing w:val="43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údaje:</w:t>
      </w:r>
    </w:p>
    <w:p w14:paraId="501494B0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/>
        <w:contextualSpacing w:val="0"/>
      </w:pPr>
      <w:r>
        <w:t>Interpretované</w:t>
      </w:r>
      <w:r>
        <w:rPr>
          <w:spacing w:val="61"/>
        </w:rPr>
        <w:t xml:space="preserve"> </w:t>
      </w:r>
      <w:r>
        <w:t>grafy</w:t>
      </w:r>
      <w:r>
        <w:rPr>
          <w:spacing w:val="59"/>
        </w:rPr>
        <w:t xml:space="preserve"> </w:t>
      </w:r>
      <w:r>
        <w:t>funkčných</w:t>
      </w:r>
      <w:r>
        <w:rPr>
          <w:spacing w:val="67"/>
        </w:rPr>
        <w:t xml:space="preserve"> </w:t>
      </w:r>
      <w:r>
        <w:t>závislostí</w:t>
      </w:r>
    </w:p>
    <w:p w14:paraId="40990306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3" w:after="0"/>
        <w:contextualSpacing w:val="0"/>
      </w:pPr>
      <w:r>
        <w:t>Výslednú</w:t>
      </w:r>
      <w:r>
        <w:rPr>
          <w:spacing w:val="49"/>
        </w:rPr>
        <w:t xml:space="preserve"> </w:t>
      </w:r>
      <w:r>
        <w:t>tabuľku</w:t>
      </w:r>
    </w:p>
    <w:p w14:paraId="4915C3E9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 w:line="242" w:lineRule="auto"/>
        <w:ind w:right="110" w:hanging="360"/>
        <w:contextualSpacing w:val="0"/>
      </w:pPr>
      <w:r>
        <w:t>Popis</w:t>
      </w:r>
      <w:r>
        <w:rPr>
          <w:spacing w:val="33"/>
        </w:rPr>
        <w:t xml:space="preserve"> </w:t>
      </w:r>
      <w:r>
        <w:t>zistených</w:t>
      </w:r>
      <w:r>
        <w:rPr>
          <w:spacing w:val="31"/>
        </w:rPr>
        <w:t xml:space="preserve"> </w:t>
      </w:r>
      <w:r>
        <w:t>odchýlok</w:t>
      </w:r>
      <w:r>
        <w:rPr>
          <w:spacing w:val="36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optimálneho</w:t>
      </w:r>
      <w:r>
        <w:rPr>
          <w:spacing w:val="31"/>
        </w:rPr>
        <w:t xml:space="preserve"> </w:t>
      </w:r>
      <w:r>
        <w:t>stavu</w:t>
      </w:r>
      <w:r>
        <w:rPr>
          <w:spacing w:val="32"/>
        </w:rPr>
        <w:t xml:space="preserve"> </w:t>
      </w:r>
      <w:r>
        <w:t>tvarovej</w:t>
      </w:r>
      <w:r>
        <w:rPr>
          <w:spacing w:val="3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materiálovej</w:t>
      </w:r>
      <w:r>
        <w:rPr>
          <w:spacing w:val="34"/>
        </w:rPr>
        <w:t xml:space="preserve"> </w:t>
      </w:r>
      <w:r>
        <w:t>stálosti</w:t>
      </w:r>
      <w:r>
        <w:rPr>
          <w:spacing w:val="27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U</w:t>
      </w:r>
      <w:r>
        <w:rPr>
          <w:spacing w:val="24"/>
        </w:rPr>
        <w:t xml:space="preserve"> </w:t>
      </w:r>
      <w:r>
        <w:t>týchto</w:t>
      </w:r>
      <w:r>
        <w:rPr>
          <w:spacing w:val="26"/>
        </w:rPr>
        <w:t xml:space="preserve"> </w:t>
      </w:r>
      <w:r>
        <w:t>odchýlok</w:t>
      </w:r>
      <w:r>
        <w:rPr>
          <w:spacing w:val="25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prípadne</w:t>
      </w:r>
      <w:r>
        <w:rPr>
          <w:spacing w:val="25"/>
        </w:rPr>
        <w:t xml:space="preserve"> </w:t>
      </w:r>
      <w:r>
        <w:t>označená</w:t>
      </w:r>
      <w:r>
        <w:rPr>
          <w:spacing w:val="23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ich</w:t>
      </w:r>
      <w:r>
        <w:rPr>
          <w:spacing w:val="23"/>
        </w:rPr>
        <w:t xml:space="preserve"> </w:t>
      </w:r>
      <w:r>
        <w:t>pravdepodobná</w:t>
      </w:r>
      <w:r>
        <w:rPr>
          <w:spacing w:val="22"/>
        </w:rPr>
        <w:t xml:space="preserve"> </w:t>
      </w:r>
      <w:r>
        <w:t>príčina.</w:t>
      </w:r>
    </w:p>
    <w:p w14:paraId="6309AD77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8" w:after="0" w:line="242" w:lineRule="auto"/>
        <w:ind w:right="106" w:hanging="360"/>
        <w:contextualSpacing w:val="0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zistenia</w:t>
      </w:r>
      <w:r>
        <w:rPr>
          <w:spacing w:val="1"/>
        </w:rPr>
        <w:t xml:space="preserve"> </w:t>
      </w:r>
      <w:r>
        <w:t>chyby,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kritérií</w:t>
      </w:r>
      <w:r>
        <w:rPr>
          <w:spacing w:val="1"/>
        </w:rPr>
        <w:t xml:space="preserve"> </w:t>
      </w:r>
      <w:r>
        <w:t>hodnotená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významná,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neistoty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závažnosti</w:t>
      </w:r>
      <w:r>
        <w:rPr>
          <w:spacing w:val="59"/>
        </w:rPr>
        <w:t xml:space="preserve"> </w:t>
      </w:r>
      <w:r>
        <w:t>zistených</w:t>
      </w:r>
      <w:r>
        <w:rPr>
          <w:spacing w:val="59"/>
        </w:rPr>
        <w:t xml:space="preserve"> </w:t>
      </w:r>
      <w:r>
        <w:t>chýb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nevyhnutné</w:t>
      </w:r>
      <w:r>
        <w:rPr>
          <w:spacing w:val="59"/>
        </w:rPr>
        <w:t xml:space="preserve"> </w:t>
      </w:r>
      <w:r>
        <w:t>následné</w:t>
      </w:r>
      <w:r>
        <w:rPr>
          <w:spacing w:val="59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tomografické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Toto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špecializovaným</w:t>
      </w:r>
      <w:r>
        <w:rPr>
          <w:spacing w:val="15"/>
        </w:rPr>
        <w:t xml:space="preserve"> </w:t>
      </w:r>
      <w:r>
        <w:t>softvérom.</w:t>
      </w:r>
    </w:p>
    <w:p w14:paraId="055096AF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4" w:after="0" w:line="242" w:lineRule="auto"/>
        <w:ind w:right="108" w:hanging="360"/>
        <w:contextualSpacing w:val="0"/>
      </w:pPr>
      <w:r>
        <w:t>U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indikovaným</w:t>
      </w:r>
      <w:r>
        <w:rPr>
          <w:spacing w:val="59"/>
        </w:rPr>
        <w:t xml:space="preserve"> </w:t>
      </w:r>
      <w:r>
        <w:t>porušením</w:t>
      </w:r>
      <w:r>
        <w:rPr>
          <w:spacing w:val="58"/>
        </w:rPr>
        <w:t xml:space="preserve"> </w:t>
      </w:r>
      <w:r>
        <w:t>integrity</w:t>
      </w:r>
      <w:r>
        <w:rPr>
          <w:spacing w:val="59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doporučený</w:t>
      </w:r>
      <w:r>
        <w:rPr>
          <w:spacing w:val="58"/>
        </w:rPr>
        <w:t xml:space="preserve"> </w:t>
      </w:r>
      <w:r>
        <w:t>spôsob</w:t>
      </w:r>
      <w:r>
        <w:rPr>
          <w:spacing w:val="58"/>
        </w:rPr>
        <w:t xml:space="preserve"> </w:t>
      </w:r>
      <w:r>
        <w:t>preverenia</w:t>
      </w:r>
      <w:r>
        <w:rPr>
          <w:spacing w:val="-56"/>
        </w:rPr>
        <w:t xml:space="preserve"> </w:t>
      </w:r>
      <w:r>
        <w:t>s</w:t>
      </w:r>
      <w:r>
        <w:rPr>
          <w:spacing w:val="16"/>
        </w:rPr>
        <w:t xml:space="preserve"> </w:t>
      </w:r>
      <w:r>
        <w:t>udaním</w:t>
      </w:r>
      <w:r>
        <w:rPr>
          <w:spacing w:val="18"/>
        </w:rPr>
        <w:t xml:space="preserve"> </w:t>
      </w:r>
      <w:r>
        <w:t>hĺbky</w:t>
      </w:r>
      <w:r>
        <w:rPr>
          <w:spacing w:val="11"/>
        </w:rPr>
        <w:t xml:space="preserve"> </w:t>
      </w:r>
      <w:r>
        <w:t>chyby.</w:t>
      </w:r>
    </w:p>
    <w:p w14:paraId="7FB172FD" w14:textId="77777777" w:rsidR="007127CB" w:rsidRDefault="007127CB" w:rsidP="009E0681">
      <w:pPr>
        <w:pStyle w:val="Nadpis3"/>
      </w:pPr>
      <w:bookmarkStart w:id="195" w:name="_TOC_250053"/>
      <w:bookmarkStart w:id="196" w:name="_Toc178188262"/>
      <w:r>
        <w:t>Požiadavky na</w:t>
      </w:r>
      <w:r>
        <w:rPr>
          <w:spacing w:val="1"/>
        </w:rPr>
        <w:t xml:space="preserve"> </w:t>
      </w:r>
      <w:r>
        <w:t>vystrojenie</w:t>
      </w:r>
      <w:r>
        <w:rPr>
          <w:spacing w:val="1"/>
        </w:rPr>
        <w:t xml:space="preserve"> </w:t>
      </w:r>
      <w:r>
        <w:t>vŕtaných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oceľovými</w:t>
      </w:r>
      <w:r>
        <w:rPr>
          <w:spacing w:val="-64"/>
        </w:rPr>
        <w:t xml:space="preserve"> </w:t>
      </w:r>
      <w:r>
        <w:t>meracími</w:t>
      </w:r>
      <w:r>
        <w:rPr>
          <w:spacing w:val="20"/>
        </w:rPr>
        <w:t xml:space="preserve"> </w:t>
      </w:r>
      <w:r>
        <w:t>trubkami</w:t>
      </w:r>
      <w:r>
        <w:rPr>
          <w:spacing w:val="17"/>
        </w:rPr>
        <w:t xml:space="preserve"> </w:t>
      </w:r>
      <w:r>
        <w:t>pre</w:t>
      </w:r>
      <w:r>
        <w:rPr>
          <w:spacing w:val="21"/>
        </w:rPr>
        <w:t xml:space="preserve"> </w:t>
      </w:r>
      <w:r>
        <w:t>výkon</w:t>
      </w:r>
      <w:r>
        <w:rPr>
          <w:spacing w:val="20"/>
        </w:rPr>
        <w:t xml:space="preserve"> </w:t>
      </w:r>
      <w:r>
        <w:t>skúšok</w:t>
      </w:r>
      <w:r>
        <w:rPr>
          <w:spacing w:val="21"/>
        </w:rPr>
        <w:t xml:space="preserve"> </w:t>
      </w:r>
      <w:bookmarkEnd w:id="195"/>
      <w:r>
        <w:t>CHA</w:t>
      </w:r>
      <w:bookmarkEnd w:id="196"/>
    </w:p>
    <w:p w14:paraId="559555AF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1" w:after="0" w:line="242" w:lineRule="auto"/>
        <w:ind w:right="110"/>
        <w:contextualSpacing w:val="0"/>
      </w:pPr>
      <w:r>
        <w:rPr>
          <w:w w:val="105"/>
        </w:rPr>
        <w:t xml:space="preserve">Pre vystrojenie budú použité rovnaké trubky o vnútornom priemere 40 </w:t>
      </w:r>
      <w:r>
        <w:rPr>
          <w:w w:val="160"/>
        </w:rPr>
        <w:t xml:space="preserve">– </w:t>
      </w:r>
      <w:r>
        <w:rPr>
          <w:w w:val="105"/>
        </w:rPr>
        <w:t>50 mm,</w:t>
      </w:r>
      <w:r>
        <w:rPr>
          <w:spacing w:val="1"/>
          <w:w w:val="105"/>
        </w:rPr>
        <w:t xml:space="preserve"> </w:t>
      </w:r>
      <w:r>
        <w:rPr>
          <w:w w:val="105"/>
        </w:rPr>
        <w:t>hrúbka</w:t>
      </w:r>
      <w:r>
        <w:rPr>
          <w:spacing w:val="12"/>
          <w:w w:val="105"/>
        </w:rPr>
        <w:t xml:space="preserve"> </w:t>
      </w:r>
      <w:r>
        <w:rPr>
          <w:w w:val="105"/>
        </w:rPr>
        <w:t>steny</w:t>
      </w:r>
      <w:r>
        <w:rPr>
          <w:spacing w:val="7"/>
          <w:w w:val="105"/>
        </w:rPr>
        <w:t xml:space="preserve"> </w:t>
      </w:r>
      <w:r>
        <w:rPr>
          <w:w w:val="105"/>
        </w:rPr>
        <w:t>nerozhoduje.</w:t>
      </w:r>
    </w:p>
    <w:p w14:paraId="5D050B7D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 w:line="242" w:lineRule="auto"/>
        <w:ind w:right="106" w:hanging="360"/>
        <w:contextualSpacing w:val="0"/>
      </w:pP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rovnomerne</w:t>
      </w:r>
      <w:r>
        <w:rPr>
          <w:spacing w:val="1"/>
        </w:rPr>
        <w:t xml:space="preserve"> </w:t>
      </w:r>
      <w:r>
        <w:t>rozmiestnené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vnútornom</w:t>
      </w:r>
      <w:r>
        <w:rPr>
          <w:spacing w:val="1"/>
        </w:rPr>
        <w:t xml:space="preserve"> </w:t>
      </w:r>
      <w:r>
        <w:t>obvode</w:t>
      </w:r>
      <w:r>
        <w:rPr>
          <w:spacing w:val="1"/>
        </w:rPr>
        <w:t xml:space="preserve"> </w:t>
      </w:r>
      <w:r>
        <w:t>armokoša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cca</w:t>
      </w:r>
      <w:r>
        <w:rPr>
          <w:spacing w:val="59"/>
        </w:rPr>
        <w:t xml:space="preserve"> </w:t>
      </w:r>
      <w:r>
        <w:t>120</w:t>
      </w:r>
      <w:r>
        <w:rPr>
          <w:spacing w:val="58"/>
        </w:rPr>
        <w:t xml:space="preserve"> </w:t>
      </w:r>
      <w:r>
        <w:t>°</w:t>
      </w:r>
      <w:r>
        <w:rPr>
          <w:spacing w:val="59"/>
        </w:rPr>
        <w:t xml:space="preserve"> </w:t>
      </w:r>
      <w:r>
        <w:t>(rovnostranný</w:t>
      </w:r>
      <w:r>
        <w:rPr>
          <w:spacing w:val="58"/>
        </w:rPr>
        <w:t xml:space="preserve"> </w:t>
      </w:r>
      <w:r>
        <w:t>trojuholník),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6"/>
        </w:rPr>
        <w:t xml:space="preserve"> </w:t>
      </w:r>
      <w:r>
        <w:t>priemeru</w:t>
      </w:r>
      <w:r>
        <w:rPr>
          <w:spacing w:val="20"/>
        </w:rPr>
        <w:t xml:space="preserve"> </w:t>
      </w:r>
      <w:r>
        <w:t>1000-1250</w:t>
      </w:r>
      <w:r>
        <w:rPr>
          <w:spacing w:val="19"/>
        </w:rPr>
        <w:t xml:space="preserve"> </w:t>
      </w:r>
      <w:r>
        <w:t>mm</w:t>
      </w:r>
      <w:r>
        <w:rPr>
          <w:spacing w:val="20"/>
        </w:rPr>
        <w:t xml:space="preserve"> </w:t>
      </w:r>
      <w:r>
        <w:t>budú</w:t>
      </w:r>
      <w:r>
        <w:rPr>
          <w:spacing w:val="19"/>
        </w:rPr>
        <w:t xml:space="preserve"> </w:t>
      </w:r>
      <w:r>
        <w:t>použité</w:t>
      </w:r>
      <w:r>
        <w:rPr>
          <w:spacing w:val="19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trubky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štvorca.</w:t>
      </w:r>
    </w:p>
    <w:p w14:paraId="2596B059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1" w:after="0" w:line="242" w:lineRule="auto"/>
        <w:ind w:right="107" w:hanging="360"/>
        <w:contextualSpacing w:val="0"/>
      </w:pPr>
      <w:r>
        <w:t>Vzdialenosť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okraja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daná</w:t>
      </w:r>
      <w:r>
        <w:rPr>
          <w:spacing w:val="58"/>
        </w:rPr>
        <w:t xml:space="preserve"> </w:t>
      </w:r>
      <w:r>
        <w:t>požadovanou</w:t>
      </w:r>
      <w:r>
        <w:rPr>
          <w:spacing w:val="58"/>
        </w:rPr>
        <w:t xml:space="preserve"> </w:t>
      </w:r>
      <w:r>
        <w:t>hrúbkou</w:t>
      </w:r>
      <w:r>
        <w:rPr>
          <w:spacing w:val="59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výstuže.</w:t>
      </w:r>
      <w:r>
        <w:rPr>
          <w:spacing w:val="1"/>
        </w:rPr>
        <w:t xml:space="preserve"> </w:t>
      </w:r>
      <w:r>
        <w:t>Trubky</w:t>
      </w:r>
      <w:r>
        <w:rPr>
          <w:spacing w:val="26"/>
        </w:rPr>
        <w:t xml:space="preserve"> </w:t>
      </w:r>
      <w:r>
        <w:t>sú</w:t>
      </w:r>
      <w:r>
        <w:rPr>
          <w:spacing w:val="29"/>
        </w:rPr>
        <w:t xml:space="preserve"> </w:t>
      </w:r>
      <w:r>
        <w:t>umiestnené</w:t>
      </w:r>
      <w:r>
        <w:rPr>
          <w:spacing w:val="29"/>
        </w:rPr>
        <w:t xml:space="preserve"> </w:t>
      </w:r>
      <w:r>
        <w:t>ku</w:t>
      </w:r>
      <w:r>
        <w:rPr>
          <w:spacing w:val="33"/>
        </w:rPr>
        <w:t xml:space="preserve"> </w:t>
      </w:r>
      <w:r>
        <w:t>vnútornej</w:t>
      </w:r>
      <w:r>
        <w:rPr>
          <w:spacing w:val="32"/>
        </w:rPr>
        <w:t xml:space="preserve"> </w:t>
      </w:r>
      <w:r>
        <w:t>stene</w:t>
      </w:r>
      <w:r>
        <w:rPr>
          <w:spacing w:val="32"/>
        </w:rPr>
        <w:t xml:space="preserve"> </w:t>
      </w:r>
      <w:r>
        <w:t>armokoša</w:t>
      </w:r>
      <w:r>
        <w:rPr>
          <w:spacing w:val="29"/>
        </w:rPr>
        <w:t xml:space="preserve"> </w:t>
      </w:r>
      <w:r>
        <w:t>(min.</w:t>
      </w:r>
      <w:r>
        <w:rPr>
          <w:spacing w:val="34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cm</w:t>
      </w:r>
      <w:r>
        <w:rPr>
          <w:spacing w:val="31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okraja</w:t>
      </w:r>
      <w:r>
        <w:rPr>
          <w:spacing w:val="29"/>
        </w:rPr>
        <w:t xml:space="preserve"> </w:t>
      </w:r>
      <w:r>
        <w:t>pilóty).</w:t>
      </w:r>
    </w:p>
    <w:p w14:paraId="20F81C6D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8" w:after="0" w:line="242" w:lineRule="auto"/>
        <w:ind w:right="108" w:hanging="360"/>
        <w:contextualSpacing w:val="0"/>
      </w:pPr>
      <w:r>
        <w:t>Dolné konce trubiek musia dosahovať až na dno vrtu pilóty, horné konce presahujú</w:t>
      </w:r>
      <w:r>
        <w:rPr>
          <w:spacing w:val="1"/>
        </w:rPr>
        <w:t xml:space="preserve"> </w:t>
      </w:r>
      <w:r>
        <w:t>minimálne</w:t>
      </w:r>
      <w:r>
        <w:rPr>
          <w:spacing w:val="17"/>
        </w:rPr>
        <w:t xml:space="preserve"> </w:t>
      </w:r>
      <w:r>
        <w:t>300</w:t>
      </w:r>
      <w:r>
        <w:rPr>
          <w:spacing w:val="14"/>
        </w:rPr>
        <w:t xml:space="preserve"> </w:t>
      </w:r>
      <w:r>
        <w:t>mm</w:t>
      </w:r>
      <w:r>
        <w:rPr>
          <w:spacing w:val="16"/>
        </w:rPr>
        <w:t xml:space="preserve"> </w:t>
      </w:r>
      <w:r>
        <w:t>nad</w:t>
      </w:r>
      <w:r>
        <w:rPr>
          <w:spacing w:val="14"/>
        </w:rPr>
        <w:t xml:space="preserve"> </w:t>
      </w:r>
      <w:r>
        <w:t>hlavu</w:t>
      </w:r>
      <w:r>
        <w:rPr>
          <w:spacing w:val="15"/>
        </w:rPr>
        <w:t xml:space="preserve"> </w:t>
      </w:r>
      <w:r>
        <w:t>pilóty.</w:t>
      </w:r>
    </w:p>
    <w:p w14:paraId="6967501F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 w:line="242" w:lineRule="auto"/>
        <w:ind w:right="110"/>
        <w:contextualSpacing w:val="0"/>
      </w:pPr>
      <w:r>
        <w:t>Trubky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nutné</w:t>
      </w:r>
      <w:r>
        <w:rPr>
          <w:spacing w:val="1"/>
        </w:rPr>
        <w:t xml:space="preserve"> </w:t>
      </w:r>
      <w:r>
        <w:t>fixovať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zvislej</w:t>
      </w:r>
      <w:r>
        <w:rPr>
          <w:spacing w:val="1"/>
        </w:rPr>
        <w:t xml:space="preserve"> </w:t>
      </w:r>
      <w:r>
        <w:t>polohe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bola</w:t>
      </w:r>
      <w:r>
        <w:rPr>
          <w:spacing w:val="58"/>
        </w:rPr>
        <w:t xml:space="preserve"> </w:t>
      </w:r>
      <w:r>
        <w:t>dodržaná</w:t>
      </w:r>
      <w:r>
        <w:rPr>
          <w:spacing w:val="58"/>
        </w:rPr>
        <w:t xml:space="preserve"> </w:t>
      </w:r>
      <w:r>
        <w:t>stála</w:t>
      </w:r>
      <w:r>
        <w:rPr>
          <w:spacing w:val="59"/>
        </w:rPr>
        <w:t xml:space="preserve"> </w:t>
      </w:r>
      <w:r>
        <w:t>geometria,</w:t>
      </w:r>
      <w:r>
        <w:rPr>
          <w:spacing w:val="1"/>
        </w:rPr>
        <w:t xml:space="preserve"> </w:t>
      </w:r>
      <w:r>
        <w:t>zmena</w:t>
      </w:r>
      <w:r>
        <w:rPr>
          <w:spacing w:val="41"/>
        </w:rPr>
        <w:t xml:space="preserve"> </w:t>
      </w:r>
      <w:r>
        <w:t>vzdialenosti</w:t>
      </w:r>
      <w:r>
        <w:rPr>
          <w:spacing w:val="36"/>
        </w:rPr>
        <w:t xml:space="preserve"> </w:t>
      </w:r>
      <w:r>
        <w:t>osí</w:t>
      </w:r>
      <w:r>
        <w:rPr>
          <w:spacing w:val="37"/>
        </w:rPr>
        <w:t xml:space="preserve"> </w:t>
      </w:r>
      <w:r>
        <w:t>jednotlivých</w:t>
      </w:r>
      <w:r>
        <w:rPr>
          <w:spacing w:val="37"/>
        </w:rPr>
        <w:t xml:space="preserve"> </w:t>
      </w:r>
      <w:r>
        <w:t>trubiek</w:t>
      </w:r>
      <w:r>
        <w:rPr>
          <w:spacing w:val="42"/>
        </w:rPr>
        <w:t xml:space="preserve"> </w:t>
      </w:r>
      <w:r>
        <w:t>nesmie</w:t>
      </w:r>
      <w:r>
        <w:rPr>
          <w:spacing w:val="42"/>
        </w:rPr>
        <w:t xml:space="preserve"> </w:t>
      </w:r>
      <w:r>
        <w:t>presiahnuť</w:t>
      </w:r>
      <w:r>
        <w:rPr>
          <w:spacing w:val="43"/>
        </w:rPr>
        <w:t xml:space="preserve"> </w:t>
      </w:r>
      <w:r>
        <w:t>30</w:t>
      </w:r>
      <w:r>
        <w:rPr>
          <w:spacing w:val="37"/>
        </w:rPr>
        <w:t xml:space="preserve"> </w:t>
      </w:r>
      <w:r>
        <w:t>mm</w:t>
      </w:r>
      <w:r>
        <w:rPr>
          <w:spacing w:val="39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celej</w:t>
      </w:r>
      <w:r>
        <w:rPr>
          <w:spacing w:val="43"/>
        </w:rPr>
        <w:t xml:space="preserve"> </w:t>
      </w:r>
      <w:r>
        <w:t>dĺžke.</w:t>
      </w:r>
    </w:p>
    <w:p w14:paraId="3B799CE3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zaistený</w:t>
      </w:r>
      <w:r>
        <w:rPr>
          <w:spacing w:val="40"/>
        </w:rPr>
        <w:t xml:space="preserve"> </w:t>
      </w:r>
      <w:r>
        <w:t>dokonalý</w:t>
      </w:r>
      <w:r>
        <w:rPr>
          <w:spacing w:val="36"/>
        </w:rPr>
        <w:t xml:space="preserve"> </w:t>
      </w:r>
      <w:r>
        <w:t>kontakt</w:t>
      </w:r>
      <w:r>
        <w:rPr>
          <w:spacing w:val="41"/>
        </w:rPr>
        <w:t xml:space="preserve"> </w:t>
      </w:r>
      <w:r>
        <w:t>trubky</w:t>
      </w:r>
      <w:r>
        <w:rPr>
          <w:spacing w:val="36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betónom</w:t>
      </w:r>
      <w:r>
        <w:rPr>
          <w:spacing w:val="44"/>
        </w:rPr>
        <w:t xml:space="preserve"> </w:t>
      </w:r>
      <w:r>
        <w:t>pilóty.</w:t>
      </w:r>
    </w:p>
    <w:p w14:paraId="43849252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V</w:t>
      </w:r>
      <w:r>
        <w:rPr>
          <w:spacing w:val="43"/>
        </w:rPr>
        <w:t xml:space="preserve"> </w:t>
      </w:r>
      <w:r>
        <w:t>celej</w:t>
      </w:r>
      <w:r>
        <w:rPr>
          <w:spacing w:val="44"/>
        </w:rPr>
        <w:t xml:space="preserve"> </w:t>
      </w:r>
      <w:r>
        <w:t>dĺžke</w:t>
      </w:r>
      <w:r>
        <w:rPr>
          <w:spacing w:val="40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byť</w:t>
      </w:r>
      <w:r>
        <w:rPr>
          <w:spacing w:val="46"/>
        </w:rPr>
        <w:t xml:space="preserve"> </w:t>
      </w:r>
      <w:r>
        <w:t>zaistená</w:t>
      </w:r>
      <w:r>
        <w:rPr>
          <w:spacing w:val="45"/>
        </w:rPr>
        <w:t xml:space="preserve"> </w:t>
      </w:r>
      <w:r>
        <w:t>vodotesnosť</w:t>
      </w:r>
      <w:r>
        <w:rPr>
          <w:spacing w:val="44"/>
        </w:rPr>
        <w:t xml:space="preserve"> </w:t>
      </w:r>
      <w:r>
        <w:t>(spojky,</w:t>
      </w:r>
      <w:r>
        <w:rPr>
          <w:spacing w:val="46"/>
        </w:rPr>
        <w:t xml:space="preserve"> </w:t>
      </w:r>
      <w:r>
        <w:t>spodné</w:t>
      </w:r>
      <w:r>
        <w:rPr>
          <w:spacing w:val="41"/>
        </w:rPr>
        <w:t xml:space="preserve"> </w:t>
      </w:r>
      <w:r>
        <w:t>záslepky).</w:t>
      </w:r>
    </w:p>
    <w:p w14:paraId="4FEE362B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Horné</w:t>
      </w:r>
      <w:r>
        <w:rPr>
          <w:spacing w:val="37"/>
        </w:rPr>
        <w:t xml:space="preserve"> </w:t>
      </w:r>
      <w:r>
        <w:t>konce</w:t>
      </w:r>
      <w:r>
        <w:rPr>
          <w:spacing w:val="37"/>
        </w:rPr>
        <w:t xml:space="preserve"> </w:t>
      </w:r>
      <w:r>
        <w:t>trubiek</w:t>
      </w:r>
      <w:r>
        <w:rPr>
          <w:spacing w:val="41"/>
        </w:rPr>
        <w:t xml:space="preserve"> </w:t>
      </w:r>
      <w:r>
        <w:t>musia</w:t>
      </w:r>
      <w:r>
        <w:rPr>
          <w:spacing w:val="41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osadené</w:t>
      </w:r>
      <w:r>
        <w:rPr>
          <w:spacing w:val="41"/>
        </w:rPr>
        <w:t xml:space="preserve"> </w:t>
      </w:r>
      <w:r>
        <w:t>záslepkou</w:t>
      </w:r>
      <w:r>
        <w:rPr>
          <w:spacing w:val="37"/>
        </w:rPr>
        <w:t xml:space="preserve"> </w:t>
      </w:r>
      <w:r>
        <w:t>až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okamžiku</w:t>
      </w:r>
      <w:r>
        <w:rPr>
          <w:spacing w:val="41"/>
        </w:rPr>
        <w:t xml:space="preserve"> </w:t>
      </w:r>
      <w:r>
        <w:t>výkonu</w:t>
      </w:r>
      <w:r>
        <w:rPr>
          <w:spacing w:val="37"/>
        </w:rPr>
        <w:t xml:space="preserve"> </w:t>
      </w:r>
      <w:r>
        <w:t>skúšky.</w:t>
      </w:r>
    </w:p>
    <w:p w14:paraId="00A0FC6C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3" w:after="0" w:line="242" w:lineRule="auto"/>
        <w:ind w:right="111"/>
        <w:contextualSpacing w:val="0"/>
        <w:jc w:val="left"/>
      </w:pP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trubky</w:t>
      </w:r>
      <w:r>
        <w:rPr>
          <w:spacing w:val="59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spojok,</w:t>
      </w:r>
      <w:r>
        <w:rPr>
          <w:spacing w:val="59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spojky</w:t>
      </w:r>
      <w:r>
        <w:rPr>
          <w:spacing w:val="59"/>
        </w:rPr>
        <w:t xml:space="preserve"> </w:t>
      </w:r>
      <w:r>
        <w:t>nesmú</w:t>
      </w:r>
      <w:r>
        <w:rPr>
          <w:spacing w:val="59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zmenu</w:t>
      </w:r>
      <w:r>
        <w:rPr>
          <w:spacing w:val="-56"/>
        </w:rPr>
        <w:t xml:space="preserve"> </w:t>
      </w:r>
      <w:r>
        <w:t>rýchlosti</w:t>
      </w:r>
      <w:r>
        <w:rPr>
          <w:spacing w:val="35"/>
        </w:rPr>
        <w:t xml:space="preserve"> </w:t>
      </w:r>
      <w:r>
        <w:t>šírenia</w:t>
      </w:r>
      <w:r>
        <w:rPr>
          <w:spacing w:val="41"/>
        </w:rPr>
        <w:t xml:space="preserve"> </w:t>
      </w:r>
      <w:r>
        <w:t>UZ</w:t>
      </w:r>
      <w:r>
        <w:rPr>
          <w:spacing w:val="37"/>
        </w:rPr>
        <w:t xml:space="preserve"> </w:t>
      </w:r>
      <w:r>
        <w:t>signálu</w:t>
      </w:r>
      <w:r>
        <w:rPr>
          <w:spacing w:val="37"/>
        </w:rPr>
        <w:t xml:space="preserve"> </w:t>
      </w:r>
      <w:r>
        <w:t>(bez</w:t>
      </w:r>
      <w:r>
        <w:rPr>
          <w:spacing w:val="40"/>
        </w:rPr>
        <w:t xml:space="preserve"> </w:t>
      </w:r>
      <w:r>
        <w:t>vzduchových</w:t>
      </w:r>
      <w:r>
        <w:rPr>
          <w:spacing w:val="37"/>
        </w:rPr>
        <w:t xml:space="preserve"> </w:t>
      </w:r>
      <w:r>
        <w:t>bublín,</w:t>
      </w:r>
      <w:r>
        <w:rPr>
          <w:spacing w:val="43"/>
        </w:rPr>
        <w:t xml:space="preserve"> </w:t>
      </w:r>
      <w:r>
        <w:t>vonkajších</w:t>
      </w:r>
      <w:r>
        <w:rPr>
          <w:spacing w:val="40"/>
        </w:rPr>
        <w:t xml:space="preserve"> </w:t>
      </w:r>
      <w:r>
        <w:t>izolácií</w:t>
      </w:r>
      <w:r>
        <w:rPr>
          <w:spacing w:val="40"/>
        </w:rPr>
        <w:t xml:space="preserve"> </w:t>
      </w:r>
      <w:r>
        <w:t>apod.).</w:t>
      </w:r>
    </w:p>
    <w:p w14:paraId="3B0064D2" w14:textId="77777777"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lastRenderedPageBreak/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zabezpečená</w:t>
      </w:r>
      <w:r>
        <w:rPr>
          <w:spacing w:val="38"/>
        </w:rPr>
        <w:t xml:space="preserve"> </w:t>
      </w:r>
      <w:r>
        <w:t>priechodnosť</w:t>
      </w:r>
      <w:r>
        <w:rPr>
          <w:spacing w:val="42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celom</w:t>
      </w:r>
      <w:r>
        <w:rPr>
          <w:spacing w:val="40"/>
        </w:rPr>
        <w:t xml:space="preserve"> </w:t>
      </w:r>
      <w:r>
        <w:t>profile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dĺžke.</w:t>
      </w:r>
    </w:p>
    <w:p w14:paraId="19289EDD" w14:textId="77777777" w:rsidR="007127CB" w:rsidRDefault="007127CB" w:rsidP="007127CB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466349AB" w14:textId="77777777" w:rsidR="007127CB" w:rsidRPr="004213C9" w:rsidRDefault="007127CB" w:rsidP="007127CB">
      <w:pPr>
        <w:pStyle w:val="Zkladntext"/>
        <w:spacing w:before="3"/>
        <w:rPr>
          <w:sz w:val="15"/>
          <w:szCs w:val="15"/>
        </w:rPr>
      </w:pPr>
    </w:p>
    <w:p w14:paraId="6A0E069A" w14:textId="77777777" w:rsidR="007127CB" w:rsidRPr="009E0681" w:rsidRDefault="007127CB" w:rsidP="009E0681">
      <w:pPr>
        <w:pStyle w:val="Nadpis1"/>
      </w:pPr>
      <w:bookmarkStart w:id="197" w:name="_Toc178188263"/>
      <w:r w:rsidRPr="009E0681">
        <w:t>ZVLÁŠTNE TECHNICKO-KVALITATÍVNE PODMIENKY (35-GEOTECHNICKÝ MONITORING PRE OBJEKTY LÍNIOVÝCH ČASTÍ POZEMNÝCH KOMUNIKÁCIÍ)</w:t>
      </w:r>
      <w:bookmarkEnd w:id="197"/>
    </w:p>
    <w:p w14:paraId="372027D9" w14:textId="77777777" w:rsidR="007127CB" w:rsidRDefault="007127CB" w:rsidP="009E0681">
      <w:r>
        <w:t>Vzhľadom k použitiu FIDIC-u („žltej knihy“) a vzhľadom ku geologickému riziku, ktorého časť</w:t>
      </w:r>
      <w:r>
        <w:rPr>
          <w:spacing w:val="1"/>
        </w:rPr>
        <w:t xml:space="preserve"> </w:t>
      </w:r>
      <w:r>
        <w:t>znáša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necháva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zvážení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(uchádzača),</w:t>
      </w:r>
      <w:r>
        <w:rPr>
          <w:spacing w:val="37"/>
        </w:rPr>
        <w:t xml:space="preserve"> </w:t>
      </w:r>
      <w:r>
        <w:t>akú</w:t>
      </w:r>
      <w:r>
        <w:rPr>
          <w:spacing w:val="34"/>
        </w:rPr>
        <w:t xml:space="preserve"> </w:t>
      </w:r>
      <w:r>
        <w:t>formu</w:t>
      </w:r>
      <w:r>
        <w:rPr>
          <w:spacing w:val="35"/>
        </w:rPr>
        <w:t xml:space="preserve"> </w:t>
      </w:r>
      <w:r>
        <w:t>riadenia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prezentovania</w:t>
      </w:r>
      <w:r>
        <w:rPr>
          <w:spacing w:val="35"/>
        </w:rPr>
        <w:t xml:space="preserve"> </w:t>
      </w:r>
      <w:r>
        <w:t>geotechnického</w:t>
      </w:r>
      <w:r>
        <w:rPr>
          <w:spacing w:val="35"/>
        </w:rPr>
        <w:t xml:space="preserve"> </w:t>
      </w:r>
      <w:r>
        <w:t>monitoringu</w:t>
      </w:r>
      <w:r>
        <w:rPr>
          <w:spacing w:val="34"/>
        </w:rPr>
        <w:t xml:space="preserve"> </w:t>
      </w:r>
      <w:r>
        <w:t>si</w:t>
      </w:r>
      <w:r>
        <w:rPr>
          <w:spacing w:val="37"/>
        </w:rPr>
        <w:t xml:space="preserve"> </w:t>
      </w:r>
      <w:r>
        <w:t>zvolí.</w:t>
      </w:r>
    </w:p>
    <w:p w14:paraId="652C3F2B" w14:textId="77777777" w:rsidR="007127CB" w:rsidRDefault="007127CB" w:rsidP="009E0681">
      <w:r>
        <w:t>Geotechnický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(GTM)</w:t>
      </w:r>
      <w:r>
        <w:rPr>
          <w:spacing w:val="1"/>
        </w:rPr>
        <w:t xml:space="preserve"> </w:t>
      </w:r>
      <w:r>
        <w:t>zahŕňa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miest,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sledovaní,</w:t>
      </w:r>
      <w:r>
        <w:rPr>
          <w:spacing w:val="1"/>
        </w:rPr>
        <w:t xml:space="preserve"> </w:t>
      </w:r>
      <w:r>
        <w:t>zber</w:t>
      </w:r>
      <w:r>
        <w:rPr>
          <w:spacing w:val="1"/>
        </w:rPr>
        <w:t xml:space="preserve"> </w:t>
      </w:r>
      <w:r>
        <w:t>nameraných</w:t>
      </w:r>
      <w:r>
        <w:rPr>
          <w:spacing w:val="1"/>
        </w:rPr>
        <w:t xml:space="preserve"> </w:t>
      </w:r>
      <w:r>
        <w:t>dát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poznatkov,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vyhodnotenie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následný</w:t>
      </w:r>
      <w:r>
        <w:rPr>
          <w:spacing w:val="58"/>
        </w:rPr>
        <w:t xml:space="preserve"> </w:t>
      </w:r>
      <w:r>
        <w:t>rozhodovací</w:t>
      </w:r>
      <w:r>
        <w:rPr>
          <w:spacing w:val="1"/>
        </w:rPr>
        <w:t xml:space="preserve"> </w:t>
      </w:r>
      <w:r>
        <w:t>proces</w:t>
      </w:r>
      <w:r>
        <w:rPr>
          <w:spacing w:val="1"/>
        </w:rPr>
        <w:t xml:space="preserve"> </w:t>
      </w:r>
      <w:r>
        <w:t>vychádzajúci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definície</w:t>
      </w:r>
      <w:r>
        <w:rPr>
          <w:spacing w:val="1"/>
        </w:rPr>
        <w:t xml:space="preserve"> </w:t>
      </w:r>
      <w:r>
        <w:t>varovných</w:t>
      </w:r>
      <w:r>
        <w:rPr>
          <w:spacing w:val="1"/>
        </w:rPr>
        <w:t xml:space="preserve"> </w:t>
      </w:r>
      <w:r>
        <w:t>stavov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rovine</w:t>
      </w:r>
      <w:r>
        <w:rPr>
          <w:spacing w:val="59"/>
        </w:rPr>
        <w:t xml:space="preserve"> </w:t>
      </w:r>
      <w:r>
        <w:t>technickej,</w:t>
      </w:r>
      <w:r>
        <w:rPr>
          <w:spacing w:val="1"/>
        </w:rPr>
        <w:t xml:space="preserve"> </w:t>
      </w:r>
      <w:r>
        <w:t>technologickej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bezpečnostnej.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spracuje</w:t>
      </w:r>
      <w:r>
        <w:rPr>
          <w:spacing w:val="1"/>
        </w:rPr>
        <w:t xml:space="preserve"> </w:t>
      </w:r>
      <w:r>
        <w:t>realizačný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GTM.</w:t>
      </w:r>
      <w:r>
        <w:rPr>
          <w:spacing w:val="1"/>
        </w:rPr>
        <w:t xml:space="preserve"> </w:t>
      </w:r>
      <w:r>
        <w:t>Realizačný</w:t>
      </w:r>
      <w:r>
        <w:rPr>
          <w:spacing w:val="20"/>
        </w:rPr>
        <w:t xml:space="preserve"> </w:t>
      </w:r>
      <w:r>
        <w:t>projekt</w:t>
      </w:r>
      <w:r>
        <w:rPr>
          <w:spacing w:val="21"/>
        </w:rPr>
        <w:t xml:space="preserve"> </w:t>
      </w:r>
      <w:r>
        <w:t>monitoringu</w:t>
      </w:r>
      <w:r>
        <w:rPr>
          <w:spacing w:val="20"/>
        </w:rPr>
        <w:t xml:space="preserve"> </w:t>
      </w:r>
      <w:r>
        <w:t>musí</w:t>
      </w:r>
      <w:r>
        <w:rPr>
          <w:spacing w:val="21"/>
        </w:rPr>
        <w:t xml:space="preserve"> </w:t>
      </w:r>
      <w:r>
        <w:t>obsahovať</w:t>
      </w:r>
      <w:r>
        <w:rPr>
          <w:spacing w:val="22"/>
        </w:rPr>
        <w:t xml:space="preserve"> </w:t>
      </w:r>
      <w:r>
        <w:t>nasledovné</w:t>
      </w:r>
      <w:r>
        <w:rPr>
          <w:spacing w:val="19"/>
        </w:rPr>
        <w:t xml:space="preserve"> </w:t>
      </w:r>
      <w:r>
        <w:t>plány:</w:t>
      </w:r>
    </w:p>
    <w:p w14:paraId="6E6B5E05" w14:textId="77777777" w:rsidR="007127CB" w:rsidRDefault="007127CB" w:rsidP="002E1152">
      <w:pPr>
        <w:pStyle w:val="Odsekzoznamu"/>
        <w:widowControl w:val="0"/>
        <w:numPr>
          <w:ilvl w:val="0"/>
          <w:numId w:val="9"/>
        </w:numPr>
        <w:tabs>
          <w:tab w:val="left" w:pos="898"/>
          <w:tab w:val="left" w:pos="899"/>
        </w:tabs>
        <w:autoSpaceDE w:val="0"/>
        <w:autoSpaceDN w:val="0"/>
        <w:spacing w:before="212" w:after="0" w:line="269" w:lineRule="exact"/>
        <w:contextualSpacing w:val="0"/>
        <w:jc w:val="left"/>
      </w:pPr>
      <w:r>
        <w:t>plán</w:t>
      </w:r>
      <w:r>
        <w:rPr>
          <w:spacing w:val="47"/>
        </w:rPr>
        <w:t xml:space="preserve"> </w:t>
      </w:r>
      <w:r>
        <w:t>výberu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inštalácie</w:t>
      </w:r>
      <w:r>
        <w:rPr>
          <w:spacing w:val="43"/>
        </w:rPr>
        <w:t xml:space="preserve"> </w:t>
      </w:r>
      <w:r>
        <w:t>meracej</w:t>
      </w:r>
      <w:r>
        <w:rPr>
          <w:spacing w:val="46"/>
        </w:rPr>
        <w:t xml:space="preserve"> </w:t>
      </w:r>
      <w:r>
        <w:t>techniky,</w:t>
      </w:r>
    </w:p>
    <w:p w14:paraId="2802E7D2" w14:textId="77777777" w:rsidR="007127CB" w:rsidRDefault="007127CB" w:rsidP="002E1152">
      <w:pPr>
        <w:pStyle w:val="Odsekzoznamu"/>
        <w:widowControl w:val="0"/>
        <w:numPr>
          <w:ilvl w:val="0"/>
          <w:numId w:val="9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plán</w:t>
      </w:r>
      <w:r>
        <w:rPr>
          <w:spacing w:val="46"/>
        </w:rPr>
        <w:t xml:space="preserve"> </w:t>
      </w:r>
      <w:r>
        <w:t>kalibrácie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údržby</w:t>
      </w:r>
      <w:r>
        <w:rPr>
          <w:spacing w:val="43"/>
        </w:rPr>
        <w:t xml:space="preserve"> </w:t>
      </w:r>
      <w:r>
        <w:t>meracej</w:t>
      </w:r>
      <w:r>
        <w:rPr>
          <w:spacing w:val="50"/>
        </w:rPr>
        <w:t xml:space="preserve"> </w:t>
      </w:r>
      <w:r>
        <w:t>techniky,</w:t>
      </w:r>
    </w:p>
    <w:p w14:paraId="12841C76" w14:textId="77777777" w:rsidR="007127CB" w:rsidRDefault="007127CB" w:rsidP="002E1152">
      <w:pPr>
        <w:pStyle w:val="Odsekzoznamu"/>
        <w:widowControl w:val="0"/>
        <w:numPr>
          <w:ilvl w:val="0"/>
          <w:numId w:val="9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plán</w:t>
      </w:r>
      <w:r>
        <w:rPr>
          <w:spacing w:val="42"/>
        </w:rPr>
        <w:t xml:space="preserve"> </w:t>
      </w:r>
      <w:r>
        <w:t>záznamu</w:t>
      </w:r>
      <w:r>
        <w:rPr>
          <w:spacing w:val="38"/>
        </w:rPr>
        <w:t xml:space="preserve"> </w:t>
      </w:r>
      <w:r>
        <w:t>faktorov,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môžu</w:t>
      </w:r>
      <w:r>
        <w:rPr>
          <w:spacing w:val="42"/>
        </w:rPr>
        <w:t xml:space="preserve"> </w:t>
      </w:r>
      <w:r>
        <w:t>vplývať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merania,</w:t>
      </w:r>
    </w:p>
    <w:p w14:paraId="7144A50B" w14:textId="77777777" w:rsidR="007127CB" w:rsidRDefault="007127CB" w:rsidP="002E1152">
      <w:pPr>
        <w:pStyle w:val="Odsekzoznamu"/>
        <w:widowControl w:val="0"/>
        <w:numPr>
          <w:ilvl w:val="0"/>
          <w:numId w:val="9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plán</w:t>
      </w:r>
      <w:r>
        <w:rPr>
          <w:spacing w:val="42"/>
        </w:rPr>
        <w:t xml:space="preserve"> </w:t>
      </w:r>
      <w:r>
        <w:t>zberu,</w:t>
      </w:r>
      <w:r>
        <w:rPr>
          <w:spacing w:val="41"/>
        </w:rPr>
        <w:t xml:space="preserve"> </w:t>
      </w:r>
      <w:r>
        <w:t>spracovania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prezentácie</w:t>
      </w:r>
      <w:r>
        <w:rPr>
          <w:spacing w:val="42"/>
        </w:rPr>
        <w:t xml:space="preserve"> </w:t>
      </w:r>
      <w:r>
        <w:t>dát.</w:t>
      </w:r>
    </w:p>
    <w:p w14:paraId="717C9074" w14:textId="77777777" w:rsidR="007127CB" w:rsidRDefault="007127CB" w:rsidP="007127CB">
      <w:pPr>
        <w:pStyle w:val="Zkladntext"/>
        <w:spacing w:before="10"/>
        <w:rPr>
          <w:sz w:val="32"/>
        </w:rPr>
      </w:pPr>
    </w:p>
    <w:p w14:paraId="52BE9CEA" w14:textId="77777777" w:rsidR="007127CB" w:rsidRDefault="007127CB" w:rsidP="009E0681">
      <w:r>
        <w:t>Skutočná</w:t>
      </w:r>
      <w:r>
        <w:rPr>
          <w:spacing w:val="1"/>
        </w:rPr>
        <w:t xml:space="preserve"> </w:t>
      </w:r>
      <w:r>
        <w:t>potreba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výsledkov meraní a podmienok</w:t>
      </w:r>
      <w:r>
        <w:rPr>
          <w:spacing w:val="1"/>
        </w:rPr>
        <w:t xml:space="preserve"> </w:t>
      </w:r>
      <w:r>
        <w:t>výstavby.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všetky postupy a technológie platia príslušné</w:t>
      </w:r>
      <w:r>
        <w:rPr>
          <w:spacing w:val="1"/>
        </w:rPr>
        <w:t xml:space="preserve"> </w:t>
      </w:r>
      <w:r>
        <w:t>STN. Požaduje sa, aby zhotoviteľ geotechnického monitoringu mal platný audit na systém</w:t>
      </w:r>
      <w:r>
        <w:rPr>
          <w:spacing w:val="1"/>
        </w:rPr>
        <w:t xml:space="preserve"> </w:t>
      </w:r>
      <w:r>
        <w:t>manažérstva</w:t>
      </w:r>
      <w:r>
        <w:rPr>
          <w:spacing w:val="14"/>
        </w:rPr>
        <w:t xml:space="preserve"> </w:t>
      </w:r>
      <w:r>
        <w:t>kvality</w:t>
      </w:r>
      <w:r>
        <w:rPr>
          <w:spacing w:val="16"/>
        </w:rPr>
        <w:t xml:space="preserve"> </w:t>
      </w:r>
      <w:r>
        <w:t>podľa</w:t>
      </w:r>
      <w:r>
        <w:rPr>
          <w:spacing w:val="15"/>
        </w:rPr>
        <w:t xml:space="preserve"> </w:t>
      </w:r>
      <w:r>
        <w:t>ISO</w:t>
      </w:r>
      <w:r>
        <w:rPr>
          <w:spacing w:val="17"/>
        </w:rPr>
        <w:t xml:space="preserve"> </w:t>
      </w:r>
      <w:r>
        <w:t>9001:2016.</w:t>
      </w:r>
    </w:p>
    <w:p w14:paraId="759690B3" w14:textId="77777777" w:rsidR="007127CB" w:rsidRDefault="007127CB" w:rsidP="007127CB">
      <w:pPr>
        <w:spacing w:line="244" w:lineRule="auto"/>
        <w:sectPr w:rsidR="007127CB" w:rsidSect="007127CB">
          <w:footerReference w:type="default" r:id="rId25"/>
          <w:pgSz w:w="11900" w:h="16840"/>
          <w:pgMar w:top="958" w:right="1021" w:bottom="919" w:left="1242" w:header="573" w:footer="731" w:gutter="0"/>
          <w:cols w:space="708"/>
          <w:docGrid w:linePitch="299"/>
        </w:sectPr>
      </w:pPr>
    </w:p>
    <w:p w14:paraId="2C3A1F1C" w14:textId="77777777" w:rsidR="007127CB" w:rsidRDefault="007127CB" w:rsidP="007127CB">
      <w:pPr>
        <w:pStyle w:val="Zkladntext"/>
        <w:spacing w:before="4"/>
        <w:rPr>
          <w:sz w:val="15"/>
        </w:rPr>
      </w:pPr>
    </w:p>
    <w:p w14:paraId="4CC84738" w14:textId="77777777" w:rsidR="007127CB" w:rsidRPr="009E0681" w:rsidRDefault="007127CB" w:rsidP="009E0681">
      <w:pPr>
        <w:pStyle w:val="Nadpis1"/>
      </w:pPr>
      <w:bookmarkStart w:id="198" w:name="_TOC_250052"/>
      <w:bookmarkStart w:id="199" w:name="_Toc178188264"/>
      <w:r w:rsidRPr="009E0681">
        <w:t xml:space="preserve">ZVLÁŠTNE TECHNICKO-KVALITATÍVNE PODMIENKY (4-ODVODŇOVACIE ZARIADENIA A </w:t>
      </w:r>
      <w:bookmarkEnd w:id="198"/>
      <w:r w:rsidRPr="009E0681">
        <w:t>CHRÁNIČKY)</w:t>
      </w:r>
      <w:bookmarkEnd w:id="199"/>
    </w:p>
    <w:p w14:paraId="3711C89A" w14:textId="77777777" w:rsidR="007127CB" w:rsidRPr="009E0681" w:rsidRDefault="007127CB" w:rsidP="009E0681">
      <w:pPr>
        <w:pStyle w:val="Nadpis2"/>
      </w:pPr>
      <w:bookmarkStart w:id="200" w:name="_TOC_250051"/>
      <w:bookmarkStart w:id="201" w:name="_Toc178188265"/>
      <w:r w:rsidRPr="009E0681">
        <w:t xml:space="preserve">ŠTRBINOVÉ ODVODŇOVACIE </w:t>
      </w:r>
      <w:bookmarkEnd w:id="200"/>
      <w:r w:rsidRPr="009E0681">
        <w:t>ŽĽABY</w:t>
      </w:r>
      <w:bookmarkEnd w:id="201"/>
    </w:p>
    <w:p w14:paraId="602F86C5" w14:textId="77777777" w:rsidR="007127CB" w:rsidRDefault="007127CB" w:rsidP="009E0681">
      <w:pPr>
        <w:pStyle w:val="Nadpis3"/>
      </w:pPr>
      <w:bookmarkStart w:id="202" w:name="_TOC_250050"/>
      <w:bookmarkStart w:id="203" w:name="_Toc178188266"/>
      <w:r>
        <w:t>Základné</w:t>
      </w:r>
      <w:r>
        <w:rPr>
          <w:spacing w:val="42"/>
        </w:rPr>
        <w:t xml:space="preserve"> </w:t>
      </w:r>
      <w:bookmarkEnd w:id="202"/>
      <w:r>
        <w:t>pojmy</w:t>
      </w:r>
      <w:bookmarkEnd w:id="203"/>
    </w:p>
    <w:p w14:paraId="1A522084" w14:textId="77777777" w:rsidR="007127CB" w:rsidRDefault="007127CB" w:rsidP="009E0681">
      <w:pPr>
        <w:pStyle w:val="Zkladntext"/>
        <w:tabs>
          <w:tab w:val="left" w:pos="2304"/>
        </w:tabs>
        <w:spacing w:before="123" w:line="242" w:lineRule="auto"/>
        <w:ind w:left="2304" w:right="108" w:hanging="2304"/>
      </w:pPr>
      <w:r>
        <w:t>Štrbinový</w:t>
      </w:r>
      <w:r>
        <w:rPr>
          <w:spacing w:val="36"/>
        </w:rPr>
        <w:t xml:space="preserve"> </w:t>
      </w:r>
      <w:r>
        <w:t>žľab</w:t>
      </w:r>
      <w:r>
        <w:rPr>
          <w:rFonts w:ascii="Times New Roman" w:hAnsi="Times New Roman"/>
        </w:rPr>
        <w:tab/>
      </w:r>
      <w:r>
        <w:t>je</w:t>
      </w:r>
      <w:r>
        <w:rPr>
          <w:spacing w:val="1"/>
        </w:rPr>
        <w:t xml:space="preserve"> </w:t>
      </w:r>
      <w:r>
        <w:t>odvodňovací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priebežnou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prerušovanou</w:t>
      </w:r>
      <w:r>
        <w:rPr>
          <w:spacing w:val="59"/>
        </w:rPr>
        <w:t xml:space="preserve"> </w:t>
      </w:r>
      <w:r>
        <w:t>štrbinou</w:t>
      </w:r>
      <w:r>
        <w:rPr>
          <w:spacing w:val="-56"/>
        </w:rPr>
        <w:t xml:space="preserve"> </w:t>
      </w:r>
      <w:r>
        <w:t>zostavený,</w:t>
      </w:r>
      <w:r>
        <w:rPr>
          <w:spacing w:val="43"/>
        </w:rPr>
        <w:t xml:space="preserve"> </w:t>
      </w:r>
      <w:r>
        <w:t>zo</w:t>
      </w:r>
      <w:r>
        <w:rPr>
          <w:spacing w:val="37"/>
        </w:rPr>
        <w:t xml:space="preserve"> </w:t>
      </w:r>
      <w:r>
        <w:t>špeciálnych</w:t>
      </w:r>
      <w:r>
        <w:rPr>
          <w:spacing w:val="38"/>
        </w:rPr>
        <w:t xml:space="preserve"> </w:t>
      </w:r>
      <w:r>
        <w:t>kompaktných</w:t>
      </w:r>
      <w:r>
        <w:rPr>
          <w:spacing w:val="42"/>
        </w:rPr>
        <w:t xml:space="preserve"> </w:t>
      </w:r>
      <w:r>
        <w:t>železobetónových</w:t>
      </w:r>
      <w:r>
        <w:rPr>
          <w:spacing w:val="42"/>
        </w:rPr>
        <w:t xml:space="preserve"> </w:t>
      </w:r>
      <w:r>
        <w:t>prvkov.</w:t>
      </w:r>
    </w:p>
    <w:p w14:paraId="5BB61F79" w14:textId="77777777" w:rsidR="007127CB" w:rsidRDefault="007127CB" w:rsidP="007127CB">
      <w:pPr>
        <w:pStyle w:val="Zkladntext"/>
        <w:tabs>
          <w:tab w:val="left" w:pos="2302"/>
        </w:tabs>
        <w:spacing w:before="123"/>
      </w:pPr>
      <w:r>
        <w:t>Štrbinová</w:t>
      </w:r>
      <w:r>
        <w:rPr>
          <w:spacing w:val="34"/>
        </w:rPr>
        <w:t xml:space="preserve"> </w:t>
      </w:r>
      <w:r>
        <w:t>rúra</w:t>
      </w:r>
      <w:r>
        <w:rPr>
          <w:rFonts w:ascii="Times New Roman" w:hAnsi="Times New Roman"/>
        </w:rPr>
        <w:tab/>
      </w:r>
      <w:r>
        <w:t>základný</w:t>
      </w:r>
      <w:r>
        <w:rPr>
          <w:spacing w:val="47"/>
        </w:rPr>
        <w:t xml:space="preserve"> </w:t>
      </w:r>
      <w:r>
        <w:t>stavebný</w:t>
      </w:r>
      <w:r>
        <w:rPr>
          <w:spacing w:val="47"/>
        </w:rPr>
        <w:t xml:space="preserve"> </w:t>
      </w:r>
      <w:r>
        <w:t>prvok</w:t>
      </w:r>
      <w:r>
        <w:rPr>
          <w:spacing w:val="50"/>
        </w:rPr>
        <w:t xml:space="preserve"> </w:t>
      </w:r>
      <w:r>
        <w:t>štrbinového</w:t>
      </w:r>
      <w:r>
        <w:rPr>
          <w:spacing w:val="50"/>
        </w:rPr>
        <w:t xml:space="preserve"> </w:t>
      </w:r>
      <w:r>
        <w:t>žľabu</w:t>
      </w:r>
    </w:p>
    <w:p w14:paraId="74E255A5" w14:textId="77777777" w:rsidR="007127CB" w:rsidRDefault="007127CB" w:rsidP="009E0681">
      <w:pPr>
        <w:pStyle w:val="Zkladntext"/>
        <w:tabs>
          <w:tab w:val="left" w:pos="2304"/>
        </w:tabs>
        <w:spacing w:before="123" w:line="244" w:lineRule="auto"/>
        <w:ind w:left="2304" w:right="108" w:hanging="2304"/>
      </w:pPr>
      <w:r>
        <w:t>Čistiaci</w:t>
      </w:r>
      <w:r>
        <w:rPr>
          <w:spacing w:val="29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"/>
        </w:rPr>
        <w:t xml:space="preserve"> </w:t>
      </w:r>
      <w:r>
        <w:t>s mrežou,</w:t>
      </w:r>
      <w:r>
        <w:rPr>
          <w:spacing w:val="1"/>
        </w:rPr>
        <w:t xml:space="preserve"> </w:t>
      </w:r>
      <w:r>
        <w:t>ktorý je</w:t>
      </w:r>
      <w:r>
        <w:rPr>
          <w:spacing w:val="58"/>
        </w:rPr>
        <w:t xml:space="preserve"> </w:t>
      </w:r>
      <w:r>
        <w:t>umiestnený na</w:t>
      </w:r>
      <w:r>
        <w:rPr>
          <w:spacing w:val="58"/>
        </w:rPr>
        <w:t xml:space="preserve"> </w:t>
      </w:r>
      <w:r>
        <w:t>začiatku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dĺžke</w:t>
      </w:r>
      <w:r>
        <w:rPr>
          <w:spacing w:val="58"/>
        </w:rPr>
        <w:t xml:space="preserve"> </w:t>
      </w:r>
      <w:r>
        <w:t>žľabu</w:t>
      </w:r>
      <w:r>
        <w:rPr>
          <w:spacing w:val="-5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určený</w:t>
      </w:r>
      <w:r>
        <w:rPr>
          <w:spacing w:val="12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jeho</w:t>
      </w:r>
      <w:r>
        <w:rPr>
          <w:spacing w:val="17"/>
        </w:rPr>
        <w:t xml:space="preserve"> </w:t>
      </w:r>
      <w:r>
        <w:t>čistenie.</w:t>
      </w:r>
    </w:p>
    <w:p w14:paraId="29FCA257" w14:textId="77777777" w:rsidR="007127CB" w:rsidRDefault="007127CB" w:rsidP="009E0681">
      <w:pPr>
        <w:pStyle w:val="Zkladntext"/>
        <w:tabs>
          <w:tab w:val="left" w:pos="2304"/>
        </w:tabs>
        <w:spacing w:before="119" w:line="244" w:lineRule="auto"/>
        <w:ind w:left="2304" w:right="106" w:hanging="2304"/>
      </w:pPr>
      <w:r>
        <w:t>Vpustový</w:t>
      </w:r>
      <w:r>
        <w:rPr>
          <w:spacing w:val="31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6"/>
        </w:rPr>
        <w:t xml:space="preserve"> </w:t>
      </w:r>
      <w:r>
        <w:t>s</w:t>
      </w:r>
      <w:r>
        <w:rPr>
          <w:spacing w:val="32"/>
        </w:rPr>
        <w:t xml:space="preserve"> </w:t>
      </w:r>
      <w:r>
        <w:t>mrežou,</w:t>
      </w:r>
      <w:r>
        <w:rPr>
          <w:spacing w:val="14"/>
        </w:rPr>
        <w:t xml:space="preserve"> </w:t>
      </w:r>
      <w:r>
        <w:t>ktorý</w:t>
      </w:r>
      <w:r>
        <w:rPr>
          <w:spacing w:val="13"/>
        </w:rPr>
        <w:t xml:space="preserve"> </w:t>
      </w:r>
      <w:r>
        <w:t>slúži</w:t>
      </w:r>
      <w:r>
        <w:rPr>
          <w:spacing w:val="11"/>
        </w:rPr>
        <w:t xml:space="preserve"> </w:t>
      </w:r>
      <w:r>
        <w:t>k</w:t>
      </w:r>
      <w:r>
        <w:rPr>
          <w:spacing w:val="37"/>
        </w:rPr>
        <w:t xml:space="preserve"> </w:t>
      </w:r>
      <w:r>
        <w:t>zostaveniu</w:t>
      </w:r>
      <w:r>
        <w:rPr>
          <w:spacing w:val="11"/>
        </w:rPr>
        <w:t xml:space="preserve"> </w:t>
      </w:r>
      <w:r>
        <w:t>kompletnej</w:t>
      </w:r>
      <w:r>
        <w:rPr>
          <w:spacing w:val="18"/>
        </w:rPr>
        <w:t xml:space="preserve"> </w:t>
      </w:r>
      <w:r>
        <w:t>vpuste</w:t>
      </w:r>
      <w:r>
        <w:rPr>
          <w:spacing w:val="1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mieste</w:t>
      </w:r>
      <w:r>
        <w:rPr>
          <w:spacing w:val="-57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kanalizáciu.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zároveň</w:t>
      </w:r>
      <w:r>
        <w:rPr>
          <w:spacing w:val="58"/>
        </w:rPr>
        <w:t xml:space="preserve"> </w:t>
      </w:r>
      <w:r>
        <w:t>nahradiť</w:t>
      </w:r>
      <w:r>
        <w:rPr>
          <w:spacing w:val="58"/>
        </w:rPr>
        <w:t xml:space="preserve"> </w:t>
      </w:r>
      <w:r>
        <w:t>funkciu</w:t>
      </w:r>
      <w:r>
        <w:rPr>
          <w:spacing w:val="59"/>
        </w:rPr>
        <w:t xml:space="preserve"> </w:t>
      </w:r>
      <w:r>
        <w:t>čistiaceho</w:t>
      </w:r>
      <w:r>
        <w:rPr>
          <w:spacing w:val="1"/>
        </w:rPr>
        <w:t xml:space="preserve"> </w:t>
      </w:r>
      <w:r>
        <w:t>kusu.</w:t>
      </w:r>
    </w:p>
    <w:p w14:paraId="5BEC9FC6" w14:textId="77777777" w:rsidR="007127CB" w:rsidRDefault="007127CB" w:rsidP="009E0681">
      <w:pPr>
        <w:pStyle w:val="Zkladntext"/>
        <w:spacing w:before="116" w:line="244" w:lineRule="auto"/>
        <w:ind w:left="2304" w:right="108" w:hanging="2304"/>
      </w:pPr>
      <w:r>
        <w:t>Malý</w:t>
      </w:r>
      <w:r>
        <w:rPr>
          <w:spacing w:val="58"/>
        </w:rPr>
        <w:t xml:space="preserve"> </w:t>
      </w:r>
      <w:r>
        <w:t>štrbinový</w:t>
      </w:r>
      <w:r>
        <w:rPr>
          <w:spacing w:val="58"/>
        </w:rPr>
        <w:t xml:space="preserve"> </w:t>
      </w:r>
      <w:r>
        <w:t>žľab   žľab   zostavený   zo   štrbinových   rúr   malých   rozmerov.   Manipulácia</w:t>
      </w:r>
      <w:r>
        <w:rPr>
          <w:spacing w:val="1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prvkami</w:t>
      </w:r>
      <w:r>
        <w:rPr>
          <w:spacing w:val="17"/>
        </w:rPr>
        <w:t xml:space="preserve"> </w:t>
      </w:r>
      <w:r>
        <w:t>môže</w:t>
      </w:r>
      <w:r>
        <w:rPr>
          <w:spacing w:val="18"/>
        </w:rPr>
        <w:t xml:space="preserve"> </w:t>
      </w:r>
      <w:r>
        <w:t>byť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stavebnej</w:t>
      </w:r>
      <w:r>
        <w:rPr>
          <w:spacing w:val="20"/>
        </w:rPr>
        <w:t xml:space="preserve"> </w:t>
      </w:r>
      <w:r>
        <w:t>mechanizácie</w:t>
      </w:r>
    </w:p>
    <w:p w14:paraId="1FBA434D" w14:textId="77777777" w:rsidR="007127CB" w:rsidRDefault="007127CB" w:rsidP="009E0681">
      <w:pPr>
        <w:pStyle w:val="Nadpis3"/>
      </w:pPr>
      <w:bookmarkStart w:id="204" w:name="_TOC_250049"/>
      <w:bookmarkStart w:id="205" w:name="_Toc178188267"/>
      <w:r>
        <w:t>Charakteristika</w:t>
      </w:r>
      <w:r>
        <w:rPr>
          <w:spacing w:val="66"/>
        </w:rPr>
        <w:t xml:space="preserve"> </w:t>
      </w:r>
      <w:bookmarkEnd w:id="204"/>
      <w:r>
        <w:t>žľabov</w:t>
      </w:r>
      <w:bookmarkEnd w:id="205"/>
    </w:p>
    <w:p w14:paraId="47B4A8AE" w14:textId="77777777" w:rsidR="007127CB" w:rsidRDefault="007127CB" w:rsidP="009E0681">
      <w:r>
        <w:t>Štrbinové</w:t>
      </w:r>
      <w:r>
        <w:rPr>
          <w:spacing w:val="59"/>
        </w:rPr>
        <w:t xml:space="preserve"> </w:t>
      </w:r>
      <w:r>
        <w:t>žľaby sú zostavené zo železobetónových dielcov, spojených navzájom tak, aby</w:t>
      </w:r>
      <w:r>
        <w:rPr>
          <w:spacing w:val="1"/>
        </w:rPr>
        <w:t xml:space="preserve"> </w:t>
      </w:r>
      <w:r>
        <w:t>hotový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nepriepustný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 ropné</w:t>
      </w:r>
      <w:r>
        <w:rPr>
          <w:spacing w:val="1"/>
        </w:rPr>
        <w:t xml:space="preserve"> </w:t>
      </w:r>
      <w:r>
        <w:t>látky.</w:t>
      </w:r>
      <w:r>
        <w:rPr>
          <w:spacing w:val="1"/>
        </w:rPr>
        <w:t xml:space="preserve"> </w:t>
      </w:r>
      <w:r>
        <w:t>Povrchová</w:t>
      </w:r>
      <w:r>
        <w:rPr>
          <w:spacing w:val="1"/>
        </w:rPr>
        <w:t xml:space="preserve"> </w:t>
      </w:r>
      <w:r>
        <w:t>voda</w:t>
      </w:r>
      <w:r>
        <w:rPr>
          <w:spacing w:val="58"/>
        </w:rPr>
        <w:t xml:space="preserve"> </w:t>
      </w:r>
      <w:r>
        <w:t>vteká</w:t>
      </w:r>
      <w:r>
        <w:rPr>
          <w:spacing w:val="58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žľabu</w:t>
      </w:r>
      <w:r>
        <w:rPr>
          <w:spacing w:val="1"/>
        </w:rPr>
        <w:t xml:space="preserve"> </w:t>
      </w:r>
      <w:r>
        <w:t>pozdĺžnou</w:t>
      </w:r>
      <w:r>
        <w:rPr>
          <w:spacing w:val="32"/>
        </w:rPr>
        <w:t xml:space="preserve"> </w:t>
      </w:r>
      <w:r>
        <w:t>štrbinou,</w:t>
      </w:r>
      <w:r>
        <w:rPr>
          <w:spacing w:val="32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buď</w:t>
      </w:r>
      <w:r>
        <w:rPr>
          <w:spacing w:val="31"/>
        </w:rPr>
        <w:t xml:space="preserve"> </w:t>
      </w:r>
      <w:r>
        <w:t>priebežná,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prerušovaná</w:t>
      </w:r>
      <w:r>
        <w:rPr>
          <w:spacing w:val="29"/>
        </w:rPr>
        <w:t xml:space="preserve"> </w:t>
      </w:r>
      <w:r>
        <w:t>(diaľničné</w:t>
      </w:r>
      <w:r>
        <w:rPr>
          <w:spacing w:val="33"/>
        </w:rPr>
        <w:t xml:space="preserve"> </w:t>
      </w:r>
      <w:r>
        <w:t>prejazdy).</w:t>
      </w:r>
    </w:p>
    <w:p w14:paraId="78B7EE87" w14:textId="77777777" w:rsidR="007127CB" w:rsidRDefault="007127CB" w:rsidP="009E0681">
      <w:r>
        <w:t>Povrch žľabov je plochý s malým povrchovým sklonom. Vnútorný profil štrbinového žľabu je</w:t>
      </w:r>
      <w:r>
        <w:rPr>
          <w:spacing w:val="1"/>
        </w:rPr>
        <w:t xml:space="preserve"> </w:t>
      </w:r>
      <w:r>
        <w:t>tvorený</w:t>
      </w:r>
      <w:r>
        <w:rPr>
          <w:spacing w:val="1"/>
        </w:rPr>
        <w:t xml:space="preserve"> </w:t>
      </w:r>
      <w:r>
        <w:t>dvomi</w:t>
      </w:r>
      <w:r>
        <w:rPr>
          <w:spacing w:val="1"/>
        </w:rPr>
        <w:t xml:space="preserve"> </w:t>
      </w:r>
      <w:r>
        <w:t>polkruhmi,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stredných</w:t>
      </w:r>
      <w:r>
        <w:rPr>
          <w:spacing w:val="59"/>
        </w:rPr>
        <w:t xml:space="preserve"> </w:t>
      </w:r>
      <w:r>
        <w:t>zvislých</w:t>
      </w:r>
      <w:r>
        <w:rPr>
          <w:spacing w:val="59"/>
        </w:rPr>
        <w:t xml:space="preserve"> </w:t>
      </w:r>
      <w:r>
        <w:t>stien</w:t>
      </w:r>
      <w:r>
        <w:rPr>
          <w:spacing w:val="59"/>
        </w:rPr>
        <w:t xml:space="preserve"> </w:t>
      </w:r>
      <w:r>
        <w:t>pomáhajú</w:t>
      </w:r>
      <w:r>
        <w:rPr>
          <w:spacing w:val="59"/>
        </w:rPr>
        <w:t xml:space="preserve"> </w:t>
      </w:r>
      <w:r>
        <w:t>vytvárať</w:t>
      </w:r>
      <w:r>
        <w:rPr>
          <w:spacing w:val="1"/>
        </w:rPr>
        <w:t xml:space="preserve"> </w:t>
      </w:r>
      <w:r>
        <w:t>vnútorný sklon žľabu. Táto možnosť žľabov sa osvedčila pri malých alebo nulových sklonoch</w:t>
      </w:r>
      <w:r>
        <w:rPr>
          <w:spacing w:val="1"/>
        </w:rPr>
        <w:t xml:space="preserve"> </w:t>
      </w:r>
      <w:r>
        <w:t>povrchu</w:t>
      </w:r>
      <w:r>
        <w:rPr>
          <w:spacing w:val="13"/>
        </w:rPr>
        <w:t xml:space="preserve"> </w:t>
      </w:r>
      <w:r>
        <w:t>terénu.</w:t>
      </w:r>
    </w:p>
    <w:p w14:paraId="4346B0A5" w14:textId="77777777" w:rsidR="007127CB" w:rsidRDefault="007127CB" w:rsidP="009E0681">
      <w:r>
        <w:t>Jednotlivé</w:t>
      </w:r>
      <w:r>
        <w:rPr>
          <w:spacing w:val="58"/>
        </w:rPr>
        <w:t xml:space="preserve"> </w:t>
      </w:r>
      <w:r>
        <w:t>prvky</w:t>
      </w:r>
      <w:r>
        <w:rPr>
          <w:spacing w:val="58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spojené</w:t>
      </w:r>
      <w:r>
        <w:rPr>
          <w:spacing w:val="59"/>
        </w:rPr>
        <w:t xml:space="preserve"> </w:t>
      </w:r>
      <w:r>
        <w:t>pomocou</w:t>
      </w:r>
      <w:r>
        <w:rPr>
          <w:spacing w:val="58"/>
        </w:rPr>
        <w:t xml:space="preserve"> </w:t>
      </w:r>
      <w:r>
        <w:t>gumových</w:t>
      </w:r>
      <w:r>
        <w:rPr>
          <w:spacing w:val="59"/>
        </w:rPr>
        <w:t xml:space="preserve"> </w:t>
      </w:r>
      <w:r>
        <w:t>profilov,</w:t>
      </w:r>
      <w:r>
        <w:rPr>
          <w:spacing w:val="58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použiť</w:t>
      </w:r>
      <w:r>
        <w:rPr>
          <w:spacing w:val="-55"/>
        </w:rPr>
        <w:t xml:space="preserve"> </w:t>
      </w:r>
      <w:r>
        <w:t>i špeciálne tmely. Zrealizovaný žľab musí zabezpečiť zachytenie vody</w:t>
      </w:r>
      <w:r>
        <w:rPr>
          <w:spacing w:val="1"/>
        </w:rPr>
        <w:t xml:space="preserve"> </w:t>
      </w:r>
      <w:r>
        <w:t>i ropných látok bez</w:t>
      </w:r>
      <w:r>
        <w:rPr>
          <w:spacing w:val="1"/>
        </w:rPr>
        <w:t xml:space="preserve"> </w:t>
      </w:r>
      <w:r>
        <w:t>možnosti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preniknutia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konštrukčných</w:t>
      </w:r>
      <w:r>
        <w:rPr>
          <w:spacing w:val="1"/>
        </w:rPr>
        <w:t xml:space="preserve"> </w:t>
      </w:r>
      <w:r>
        <w:t>vrstiev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zostavený z dodaných prvkov bez akýchkoľvek úprav.</w:t>
      </w:r>
      <w:r>
        <w:rPr>
          <w:spacing w:val="58"/>
        </w:rPr>
        <w:t xml:space="preserve"> </w:t>
      </w:r>
      <w:r>
        <w:t>Nie je možné robiť</w:t>
      </w:r>
      <w:r>
        <w:rPr>
          <w:spacing w:val="58"/>
        </w:rPr>
        <w:t xml:space="preserve"> </w:t>
      </w:r>
      <w:r>
        <w:t>napríklad úpravu</w:t>
      </w:r>
      <w:r>
        <w:rPr>
          <w:spacing w:val="1"/>
        </w:rPr>
        <w:t xml:space="preserve"> </w:t>
      </w:r>
      <w:r>
        <w:t>dĺžky</w:t>
      </w:r>
      <w:r>
        <w:rPr>
          <w:spacing w:val="36"/>
        </w:rPr>
        <w:t xml:space="preserve"> </w:t>
      </w:r>
      <w:r>
        <w:t>podľa</w:t>
      </w:r>
      <w:r>
        <w:rPr>
          <w:spacing w:val="36"/>
        </w:rPr>
        <w:t xml:space="preserve"> </w:t>
      </w:r>
      <w:r>
        <w:t>okamžitej</w:t>
      </w:r>
      <w:r>
        <w:rPr>
          <w:spacing w:val="38"/>
        </w:rPr>
        <w:t xml:space="preserve"> </w:t>
      </w:r>
      <w:r>
        <w:t>potreby.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by</w:t>
      </w:r>
      <w:r>
        <w:rPr>
          <w:spacing w:val="36"/>
        </w:rPr>
        <w:t xml:space="preserve"> </w:t>
      </w:r>
      <w:r>
        <w:t>malo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následok</w:t>
      </w:r>
      <w:r>
        <w:rPr>
          <w:spacing w:val="41"/>
        </w:rPr>
        <w:t xml:space="preserve"> </w:t>
      </w:r>
      <w:r>
        <w:t>porušenie</w:t>
      </w:r>
      <w:r>
        <w:rPr>
          <w:spacing w:val="36"/>
        </w:rPr>
        <w:t xml:space="preserve"> </w:t>
      </w:r>
      <w:r>
        <w:t>tesnosti</w:t>
      </w:r>
      <w:r>
        <w:rPr>
          <w:spacing w:val="37"/>
        </w:rPr>
        <w:t xml:space="preserve"> </w:t>
      </w:r>
      <w:r>
        <w:t>žľabu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spojoch.</w:t>
      </w:r>
    </w:p>
    <w:p w14:paraId="09F390AC" w14:textId="77777777" w:rsidR="007127CB" w:rsidRDefault="007127CB" w:rsidP="009E0681">
      <w:r>
        <w:t>Kratšie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atypické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treba</w:t>
      </w:r>
      <w:r>
        <w:rPr>
          <w:spacing w:val="1"/>
        </w:rPr>
        <w:t xml:space="preserve"> </w:t>
      </w:r>
      <w:r>
        <w:t>špecifikovať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objednávke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rúr.</w:t>
      </w:r>
      <w:r>
        <w:rPr>
          <w:spacing w:val="58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pokládke</w:t>
      </w:r>
      <w:r>
        <w:rPr>
          <w:spacing w:val="1"/>
        </w:rPr>
        <w:t xml:space="preserve"> </w:t>
      </w:r>
      <w:r>
        <w:t>žľabov,</w:t>
      </w:r>
      <w:r>
        <w:rPr>
          <w:spacing w:val="1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 pri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prácach</w:t>
      </w:r>
      <w:r>
        <w:rPr>
          <w:spacing w:val="59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opravách,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dodržiavať</w:t>
      </w:r>
      <w:r>
        <w:rPr>
          <w:spacing w:val="53"/>
        </w:rPr>
        <w:t xml:space="preserve"> </w:t>
      </w:r>
      <w:r>
        <w:t>projektovú</w:t>
      </w:r>
      <w:r>
        <w:rPr>
          <w:spacing w:val="50"/>
        </w:rPr>
        <w:t xml:space="preserve"> </w:t>
      </w:r>
      <w:r>
        <w:t>dokumentáciu</w:t>
      </w:r>
      <w:r>
        <w:rPr>
          <w:spacing w:val="56"/>
        </w:rPr>
        <w:t xml:space="preserve"> </w:t>
      </w:r>
      <w:r>
        <w:t xml:space="preserve">a  </w:t>
      </w:r>
      <w:r>
        <w:rPr>
          <w:spacing w:val="37"/>
        </w:rPr>
        <w:t xml:space="preserve"> </w:t>
      </w:r>
      <w:r>
        <w:t>príslušný</w:t>
      </w:r>
      <w:r>
        <w:rPr>
          <w:spacing w:val="52"/>
        </w:rPr>
        <w:t xml:space="preserve"> </w:t>
      </w:r>
      <w:r>
        <w:t>technologický</w:t>
      </w:r>
      <w:r>
        <w:rPr>
          <w:spacing w:val="52"/>
        </w:rPr>
        <w:t xml:space="preserve"> </w:t>
      </w:r>
      <w:r>
        <w:t>postup,</w:t>
      </w:r>
      <w:r>
        <w:rPr>
          <w:spacing w:val="57"/>
        </w:rPr>
        <w:t xml:space="preserve"> </w:t>
      </w:r>
      <w:r>
        <w:t>uvedený</w:t>
      </w:r>
      <w:r>
        <w:rPr>
          <w:spacing w:val="52"/>
        </w:rPr>
        <w:t xml:space="preserve"> </w:t>
      </w:r>
      <w:r>
        <w:t>výrobcom.</w:t>
      </w:r>
    </w:p>
    <w:p w14:paraId="6001CB15" w14:textId="77777777" w:rsidR="007127CB" w:rsidRDefault="007127CB" w:rsidP="009E0681">
      <w:pPr>
        <w:pStyle w:val="Nadpis3"/>
      </w:pPr>
      <w:bookmarkStart w:id="206" w:name="_TOC_250048"/>
      <w:bookmarkStart w:id="207" w:name="_Toc178188268"/>
      <w:r>
        <w:t>Požadované</w:t>
      </w:r>
      <w:r>
        <w:rPr>
          <w:spacing w:val="62"/>
        </w:rPr>
        <w:t xml:space="preserve"> </w:t>
      </w:r>
      <w:bookmarkEnd w:id="206"/>
      <w:r>
        <w:t>vlastnosti</w:t>
      </w:r>
      <w:bookmarkEnd w:id="207"/>
    </w:p>
    <w:p w14:paraId="3FD8D219" w14:textId="77777777" w:rsidR="007127CB" w:rsidRDefault="007127CB" w:rsidP="009E0681">
      <w:r>
        <w:t>Kvalita</w:t>
      </w:r>
      <w:r>
        <w:rPr>
          <w:spacing w:val="1"/>
        </w:rPr>
        <w:t xml:space="preserve"> </w:t>
      </w:r>
      <w:r>
        <w:t>štrbinového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závislá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funkčnosti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celého</w:t>
      </w:r>
      <w:r>
        <w:rPr>
          <w:spacing w:val="58"/>
        </w:rPr>
        <w:t xml:space="preserve"> </w:t>
      </w:r>
      <w:r>
        <w:t>požadovaného</w:t>
      </w:r>
      <w:r>
        <w:rPr>
          <w:spacing w:val="1"/>
        </w:rPr>
        <w:t xml:space="preserve"> </w:t>
      </w:r>
      <w:r>
        <w:t>systému.</w:t>
      </w:r>
      <w:r>
        <w:rPr>
          <w:spacing w:val="1"/>
        </w:rPr>
        <w:t xml:space="preserve"> </w:t>
      </w:r>
      <w:r>
        <w:t>Celý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(zostava</w:t>
      </w:r>
      <w:r>
        <w:rPr>
          <w:spacing w:val="1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dielcov)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ľahko</w:t>
      </w:r>
      <w:r>
        <w:rPr>
          <w:spacing w:val="59"/>
        </w:rPr>
        <w:t xml:space="preserve"> </w:t>
      </w:r>
      <w:r>
        <w:t>realizovateľný</w:t>
      </w:r>
      <w:r>
        <w:rPr>
          <w:spacing w:val="1"/>
        </w:rPr>
        <w:t xml:space="preserve"> </w:t>
      </w:r>
      <w:r>
        <w:t>dostupnými</w:t>
      </w:r>
      <w:r>
        <w:rPr>
          <w:spacing w:val="31"/>
        </w:rPr>
        <w:t xml:space="preserve"> </w:t>
      </w:r>
      <w:r>
        <w:t>prostriedkami.</w:t>
      </w:r>
      <w:r>
        <w:rPr>
          <w:spacing w:val="36"/>
        </w:rPr>
        <w:t xml:space="preserve"> </w:t>
      </w:r>
      <w:r>
        <w:t>Jeho</w:t>
      </w:r>
      <w:r>
        <w:rPr>
          <w:spacing w:val="37"/>
        </w:rPr>
        <w:t xml:space="preserve"> </w:t>
      </w:r>
      <w:r>
        <w:t>údržba</w:t>
      </w:r>
      <w:r>
        <w:rPr>
          <w:spacing w:val="34"/>
        </w:rPr>
        <w:t xml:space="preserve"> </w:t>
      </w:r>
      <w:r>
        <w:t>musí</w:t>
      </w:r>
      <w:r>
        <w:rPr>
          <w:spacing w:val="36"/>
        </w:rPr>
        <w:t xml:space="preserve"> </w:t>
      </w:r>
      <w:r>
        <w:t>byť</w:t>
      </w:r>
      <w:r>
        <w:rPr>
          <w:spacing w:val="35"/>
        </w:rPr>
        <w:t xml:space="preserve"> </w:t>
      </w:r>
      <w:r>
        <w:t>jednoduchá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žľab</w:t>
      </w:r>
      <w:r>
        <w:rPr>
          <w:spacing w:val="33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byť</w:t>
      </w:r>
      <w:r>
        <w:rPr>
          <w:spacing w:val="36"/>
        </w:rPr>
        <w:t xml:space="preserve"> </w:t>
      </w:r>
      <w:r>
        <w:t>trvanlivý.</w:t>
      </w:r>
    </w:p>
    <w:p w14:paraId="7C00F161" w14:textId="77777777" w:rsidR="007127CB" w:rsidRDefault="007127CB" w:rsidP="009E0681">
      <w:r>
        <w:t>Systém</w:t>
      </w:r>
      <w:r>
        <w:rPr>
          <w:spacing w:val="47"/>
        </w:rPr>
        <w:t xml:space="preserve"> </w:t>
      </w:r>
      <w:r>
        <w:t>štrbinových</w:t>
      </w:r>
      <w:r>
        <w:rPr>
          <w:spacing w:val="50"/>
        </w:rPr>
        <w:t xml:space="preserve"> </w:t>
      </w:r>
      <w:r>
        <w:t>žľabov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obsahovať</w:t>
      </w:r>
      <w:r>
        <w:rPr>
          <w:spacing w:val="52"/>
        </w:rPr>
        <w:t xml:space="preserve"> </w:t>
      </w:r>
      <w:r>
        <w:t>výmenný</w:t>
      </w:r>
      <w:r>
        <w:rPr>
          <w:spacing w:val="47"/>
        </w:rPr>
        <w:t xml:space="preserve"> </w:t>
      </w:r>
      <w:r>
        <w:t>prvok</w:t>
      </w:r>
      <w:r>
        <w:rPr>
          <w:spacing w:val="54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prípade</w:t>
      </w:r>
      <w:r>
        <w:rPr>
          <w:spacing w:val="45"/>
        </w:rPr>
        <w:t xml:space="preserve"> </w:t>
      </w:r>
      <w:r>
        <w:t>poškodenia.</w:t>
      </w:r>
    </w:p>
    <w:p w14:paraId="4B391072" w14:textId="77777777" w:rsidR="007127CB" w:rsidRDefault="007127CB" w:rsidP="009E0681">
      <w:r>
        <w:t>Žľaby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certifikát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a ES</w:t>
      </w:r>
      <w:r>
        <w:rPr>
          <w:spacing w:val="59"/>
        </w:rPr>
        <w:t xml:space="preserve"> </w:t>
      </w:r>
      <w:r>
        <w:t>prehlásenie</w:t>
      </w:r>
      <w:r>
        <w:rPr>
          <w:spacing w:val="58"/>
        </w:rPr>
        <w:t xml:space="preserve"> </w:t>
      </w:r>
      <w:r>
        <w:t>o zhode,</w:t>
      </w:r>
      <w:r>
        <w:rPr>
          <w:spacing w:val="58"/>
        </w:rPr>
        <w:t xml:space="preserve"> </w:t>
      </w:r>
      <w:r>
        <w:t>preukaznú</w:t>
      </w:r>
      <w:r>
        <w:rPr>
          <w:spacing w:val="59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betónu STN EN 1433/A1/AC a skúšku rozloženia pórov L&lt; 0,16 mm. Výrobca s</w:t>
      </w:r>
      <w:r>
        <w:rPr>
          <w:spacing w:val="58"/>
        </w:rPr>
        <w:t xml:space="preserve"> </w:t>
      </w:r>
      <w:r>
        <w:t>certifikátom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technickú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technologické</w:t>
      </w:r>
      <w:r>
        <w:rPr>
          <w:spacing w:val="1"/>
        </w:rPr>
        <w:t xml:space="preserve"> </w:t>
      </w:r>
      <w:r>
        <w:t>predpisy</w:t>
      </w:r>
      <w:r>
        <w:rPr>
          <w:spacing w:val="58"/>
        </w:rPr>
        <w:t xml:space="preserve"> </w:t>
      </w:r>
      <w:r>
        <w:t>pre,</w:t>
      </w:r>
      <w:r>
        <w:rPr>
          <w:spacing w:val="58"/>
        </w:rPr>
        <w:t xml:space="preserve"> </w:t>
      </w:r>
      <w:r>
        <w:t>výrobu,</w:t>
      </w:r>
      <w:r>
        <w:rPr>
          <w:spacing w:val="1"/>
        </w:rPr>
        <w:t xml:space="preserve"> </w:t>
      </w:r>
      <w:r>
        <w:t>montáž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opravu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výmenu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dielcov.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požiadanie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zhotoviteľovi.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realizovať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základe</w:t>
      </w:r>
      <w:r>
        <w:rPr>
          <w:spacing w:val="15"/>
        </w:rPr>
        <w:t xml:space="preserve"> </w:t>
      </w:r>
      <w:r>
        <w:t>týchto</w:t>
      </w:r>
      <w:r>
        <w:rPr>
          <w:spacing w:val="15"/>
        </w:rPr>
        <w:t xml:space="preserve"> </w:t>
      </w:r>
      <w:r>
        <w:t>dokumentov.</w:t>
      </w:r>
    </w:p>
    <w:p w14:paraId="6738C924" w14:textId="77777777" w:rsidR="007127CB" w:rsidRDefault="007127CB" w:rsidP="009E0681">
      <w:pPr>
        <w:pStyle w:val="Nadpis3"/>
      </w:pPr>
      <w:bookmarkStart w:id="208" w:name="_TOC_250047"/>
      <w:bookmarkStart w:id="209" w:name="_Toc178188269"/>
      <w:r>
        <w:t>Tvary</w:t>
      </w:r>
      <w:r>
        <w:rPr>
          <w:spacing w:val="35"/>
        </w:rPr>
        <w:t xml:space="preserve"> </w:t>
      </w:r>
      <w:r>
        <w:t>prvkov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povolená</w:t>
      </w:r>
      <w:r>
        <w:rPr>
          <w:spacing w:val="42"/>
        </w:rPr>
        <w:t xml:space="preserve"> </w:t>
      </w:r>
      <w:bookmarkEnd w:id="208"/>
      <w:r>
        <w:t>tolerancia</w:t>
      </w:r>
      <w:bookmarkEnd w:id="209"/>
    </w:p>
    <w:p w14:paraId="08896138" w14:textId="77777777" w:rsidR="007127CB" w:rsidRDefault="007127CB" w:rsidP="009E0681">
      <w:r>
        <w:t>Tvary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výrobnou</w:t>
      </w:r>
      <w:r>
        <w:rPr>
          <w:spacing w:val="1"/>
        </w:rPr>
        <w:t xml:space="preserve"> </w:t>
      </w:r>
      <w:r>
        <w:t>dokumentáciou.</w:t>
      </w:r>
      <w:r>
        <w:rPr>
          <w:spacing w:val="1"/>
        </w:rPr>
        <w:t xml:space="preserve"> </w:t>
      </w:r>
      <w:r>
        <w:t>Povolené</w:t>
      </w:r>
      <w:r>
        <w:rPr>
          <w:spacing w:val="1"/>
        </w:rPr>
        <w:t xml:space="preserve"> </w:t>
      </w:r>
      <w:r>
        <w:t>tolerancie</w:t>
      </w:r>
      <w:r>
        <w:rPr>
          <w:spacing w:val="1"/>
        </w:rPr>
        <w:t xml:space="preserve"> </w:t>
      </w:r>
      <w:r>
        <w:t>stanovuje</w:t>
      </w:r>
      <w:r>
        <w:rPr>
          <w:spacing w:val="17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0212/Z1,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0212-6.</w:t>
      </w:r>
    </w:p>
    <w:p w14:paraId="19634D7B" w14:textId="77777777" w:rsidR="007127CB" w:rsidRDefault="007127CB" w:rsidP="007127CB">
      <w:pPr>
        <w:spacing w:line="244" w:lineRule="auto"/>
        <w:sectPr w:rsidR="007127CB" w:rsidSect="007127CB">
          <w:footerReference w:type="default" r:id="rId26"/>
          <w:pgSz w:w="11900" w:h="16840"/>
          <w:pgMar w:top="960" w:right="1020" w:bottom="920" w:left="1240" w:header="571" w:footer="734" w:gutter="0"/>
          <w:cols w:space="708"/>
        </w:sectPr>
      </w:pPr>
    </w:p>
    <w:p w14:paraId="11A01AA3" w14:textId="77777777" w:rsidR="007127CB" w:rsidRDefault="007127CB" w:rsidP="007127CB">
      <w:pPr>
        <w:pStyle w:val="Zkladntext"/>
        <w:spacing w:before="5"/>
        <w:rPr>
          <w:sz w:val="15"/>
        </w:rPr>
      </w:pPr>
    </w:p>
    <w:p w14:paraId="462AA679" w14:textId="77777777" w:rsidR="007127CB" w:rsidRDefault="007127CB" w:rsidP="009E0681">
      <w:pPr>
        <w:pStyle w:val="Nadpis3"/>
      </w:pPr>
      <w:bookmarkStart w:id="210" w:name="_TOC_250046"/>
      <w:bookmarkStart w:id="211" w:name="_Toc178188270"/>
      <w:bookmarkEnd w:id="210"/>
      <w:r>
        <w:t>Statika</w:t>
      </w:r>
      <w:bookmarkEnd w:id="211"/>
    </w:p>
    <w:p w14:paraId="6D413FD4" w14:textId="77777777" w:rsidR="007127CB" w:rsidRDefault="007127CB" w:rsidP="009E0681">
      <w:pPr>
        <w:rPr>
          <w:spacing w:val="-55"/>
        </w:rPr>
      </w:pPr>
      <w:r>
        <w:t>Všetky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vyhovovať</w:t>
      </w:r>
      <w:r>
        <w:rPr>
          <w:spacing w:val="1"/>
        </w:rPr>
        <w:t xml:space="preserve"> </w:t>
      </w:r>
      <w:r>
        <w:t>zaťaženiu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vozidiel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STN</w:t>
      </w:r>
      <w:r>
        <w:rPr>
          <w:spacing w:val="59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1991-2:2006-05</w:t>
      </w:r>
      <w:r>
        <w:rPr>
          <w:spacing w:val="59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6203) na medzný stav šírky trhlín v zmysle STN EN 1992-1-1+A1:2015-06 + Zmena NA (73 1201), STN EN</w:t>
      </w:r>
      <w:r w:rsidRPr="00476EA6">
        <w:t xml:space="preserve"> </w:t>
      </w:r>
      <w:r>
        <w:t>1992-1-2:2007-11</w:t>
      </w:r>
      <w:r w:rsidRPr="00476EA6">
        <w:t xml:space="preserve"> + zmena NA</w:t>
      </w:r>
      <w:r>
        <w:t xml:space="preserve"> </w:t>
      </w:r>
      <w:r w:rsidRPr="00476EA6">
        <w:t>+</w:t>
      </w:r>
      <w:r>
        <w:t xml:space="preserve"> </w:t>
      </w:r>
      <w:r w:rsidRPr="00476EA6">
        <w:t>oprava AC</w:t>
      </w:r>
      <w:r>
        <w:t xml:space="preserve"> </w:t>
      </w:r>
      <w:r w:rsidRPr="00476EA6">
        <w:t xml:space="preserve">+ zmena A1 </w:t>
      </w:r>
      <w:r>
        <w:t>(73</w:t>
      </w:r>
      <w:r w:rsidRPr="00476EA6">
        <w:t xml:space="preserve"> </w:t>
      </w:r>
      <w:r>
        <w:t>1201),</w:t>
      </w:r>
      <w:r>
        <w:rPr>
          <w:spacing w:val="42"/>
        </w:rPr>
        <w:t xml:space="preserve"> </w:t>
      </w:r>
      <w:r>
        <w:t>STN</w:t>
      </w:r>
      <w:r>
        <w:rPr>
          <w:spacing w:val="40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1992-3:2007-11</w:t>
      </w:r>
      <w:r w:rsidRPr="00476EA6">
        <w:t xml:space="preserve"> + zmena NA </w:t>
      </w:r>
      <w:r>
        <w:t>(73</w:t>
      </w:r>
      <w:r w:rsidRPr="00476EA6">
        <w:t xml:space="preserve"> </w:t>
      </w:r>
      <w:r>
        <w:t>1208)</w:t>
      </w:r>
      <w:r w:rsidRPr="00476EA6">
        <w:t xml:space="preserve"> </w:t>
      </w:r>
      <w:r>
        <w:t>a</w:t>
      </w:r>
      <w:r w:rsidRPr="00476EA6">
        <w:t xml:space="preserve"> </w:t>
      </w:r>
      <w:r>
        <w:t>pre</w:t>
      </w:r>
      <w:r w:rsidRPr="00476EA6">
        <w:t xml:space="preserve"> </w:t>
      </w:r>
      <w:r>
        <w:t>šírku</w:t>
      </w:r>
      <w:r w:rsidRPr="00476EA6">
        <w:t xml:space="preserve"> </w:t>
      </w:r>
      <w:r>
        <w:t>trhliny</w:t>
      </w:r>
      <w:r w:rsidRPr="00476EA6">
        <w:t xml:space="preserve"> </w:t>
      </w:r>
      <w:r>
        <w:t>0,1</w:t>
      </w:r>
      <w:r w:rsidRPr="00476EA6">
        <w:t xml:space="preserve"> </w:t>
      </w:r>
      <w:r>
        <w:t>mm na</w:t>
      </w:r>
      <w:r>
        <w:rPr>
          <w:spacing w:val="39"/>
        </w:rPr>
        <w:t xml:space="preserve"> </w:t>
      </w:r>
      <w:r>
        <w:t>vnútornej</w:t>
      </w:r>
      <w:r>
        <w:rPr>
          <w:spacing w:val="39"/>
        </w:rPr>
        <w:t xml:space="preserve"> </w:t>
      </w:r>
      <w:r>
        <w:t>ploche</w:t>
      </w:r>
      <w:r>
        <w:rPr>
          <w:spacing w:val="35"/>
        </w:rPr>
        <w:t xml:space="preserve"> </w:t>
      </w:r>
      <w:r>
        <w:t>prvku</w:t>
      </w:r>
      <w:r>
        <w:rPr>
          <w:spacing w:val="36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skúšobnom</w:t>
      </w:r>
      <w:r>
        <w:rPr>
          <w:spacing w:val="41"/>
        </w:rPr>
        <w:t xml:space="preserve"> </w:t>
      </w:r>
      <w:r>
        <w:t>zaťažení</w:t>
      </w:r>
      <w:r>
        <w:rPr>
          <w:spacing w:val="34"/>
        </w:rPr>
        <w:t xml:space="preserve"> </w:t>
      </w:r>
      <w:r>
        <w:t>podľa</w:t>
      </w:r>
      <w:r>
        <w:rPr>
          <w:spacing w:val="40"/>
        </w:rPr>
        <w:t xml:space="preserve"> </w:t>
      </w:r>
      <w:r>
        <w:t>STN</w:t>
      </w:r>
      <w:r>
        <w:rPr>
          <w:spacing w:val="35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124.</w:t>
      </w:r>
      <w:r>
        <w:rPr>
          <w:spacing w:val="-55"/>
        </w:rPr>
        <w:t xml:space="preserve"> </w:t>
      </w:r>
    </w:p>
    <w:p w14:paraId="7B3A99FA" w14:textId="77777777" w:rsidR="007127CB" w:rsidRDefault="007127CB" w:rsidP="009E0681">
      <w:r>
        <w:t>Prvky</w:t>
      </w:r>
      <w:r>
        <w:rPr>
          <w:spacing w:val="20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možné</w:t>
      </w:r>
      <w:r>
        <w:rPr>
          <w:spacing w:val="26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zmysle</w:t>
      </w:r>
      <w:r>
        <w:rPr>
          <w:spacing w:val="26"/>
        </w:rPr>
        <w:t xml:space="preserve"> </w:t>
      </w:r>
      <w:r>
        <w:t>STN</w:t>
      </w:r>
      <w:r>
        <w:rPr>
          <w:spacing w:val="24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t>124</w:t>
      </w:r>
      <w:r>
        <w:rPr>
          <w:spacing w:val="23"/>
        </w:rPr>
        <w:t xml:space="preserve"> </w:t>
      </w:r>
      <w:r>
        <w:t>rozdeliť</w:t>
      </w:r>
      <w:r>
        <w:rPr>
          <w:spacing w:val="27"/>
        </w:rPr>
        <w:t xml:space="preserve"> </w:t>
      </w:r>
      <w:r>
        <w:t>podľa</w:t>
      </w:r>
      <w:r>
        <w:rPr>
          <w:spacing w:val="25"/>
        </w:rPr>
        <w:t xml:space="preserve"> </w:t>
      </w:r>
      <w:r>
        <w:t>únosnosti.</w:t>
      </w:r>
    </w:p>
    <w:p w14:paraId="123216AA" w14:textId="77777777" w:rsidR="007127CB" w:rsidRDefault="007127CB" w:rsidP="009E0681">
      <w:r>
        <w:rPr>
          <w:w w:val="105"/>
        </w:rPr>
        <w:t>C</w:t>
      </w:r>
      <w:r>
        <w:rPr>
          <w:spacing w:val="12"/>
          <w:w w:val="105"/>
        </w:rPr>
        <w:t xml:space="preserve"> </w:t>
      </w:r>
      <w:r>
        <w:rPr>
          <w:w w:val="105"/>
        </w:rPr>
        <w:t>250</w:t>
      </w:r>
      <w:r>
        <w:rPr>
          <w:spacing w:val="11"/>
          <w:w w:val="105"/>
        </w:rPr>
        <w:t xml:space="preserve"> </w:t>
      </w:r>
      <w:r>
        <w:rPr>
          <w:w w:val="105"/>
        </w:rPr>
        <w:t>(250</w:t>
      </w:r>
      <w:r>
        <w:rPr>
          <w:spacing w:val="11"/>
          <w:w w:val="105"/>
        </w:rPr>
        <w:t xml:space="preserve"> </w:t>
      </w:r>
      <w:r>
        <w:rPr>
          <w:w w:val="105"/>
        </w:rPr>
        <w:t>kN)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parkoviská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vedľajšie</w:t>
      </w:r>
      <w:r>
        <w:rPr>
          <w:spacing w:val="11"/>
          <w:w w:val="105"/>
        </w:rPr>
        <w:t xml:space="preserve"> </w:t>
      </w:r>
      <w:r>
        <w:rPr>
          <w:w w:val="105"/>
        </w:rPr>
        <w:t>komunikácie</w:t>
      </w:r>
      <w:r>
        <w:rPr>
          <w:spacing w:val="-59"/>
          <w:w w:val="105"/>
        </w:rPr>
        <w:t xml:space="preserve"> </w:t>
      </w:r>
      <w:r>
        <w:rPr>
          <w:w w:val="110"/>
          <w:u w:val="single"/>
        </w:rPr>
        <w:t>D</w:t>
      </w:r>
      <w:r>
        <w:rPr>
          <w:spacing w:val="4"/>
          <w:w w:val="110"/>
          <w:u w:val="single"/>
        </w:rPr>
        <w:t xml:space="preserve"> </w:t>
      </w:r>
      <w:r>
        <w:rPr>
          <w:w w:val="110"/>
          <w:u w:val="single"/>
        </w:rPr>
        <w:t>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(400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kN)</w:t>
      </w:r>
      <w:r>
        <w:rPr>
          <w:spacing w:val="4"/>
          <w:w w:val="110"/>
          <w:u w:val="single"/>
        </w:rPr>
        <w:t xml:space="preserve"> </w:t>
      </w:r>
      <w:r>
        <w:rPr>
          <w:w w:val="145"/>
          <w:u w:val="single"/>
        </w:rPr>
        <w:t>–</w:t>
      </w:r>
      <w:r>
        <w:rPr>
          <w:spacing w:val="-18"/>
          <w:w w:val="145"/>
          <w:u w:val="single"/>
        </w:rPr>
        <w:t xml:space="preserve"> </w:t>
      </w:r>
      <w:r>
        <w:rPr>
          <w:w w:val="110"/>
          <w:u w:val="single"/>
        </w:rPr>
        <w:t>cesty</w:t>
      </w:r>
      <w:r>
        <w:rPr>
          <w:spacing w:val="1"/>
          <w:w w:val="110"/>
          <w:u w:val="single"/>
        </w:rPr>
        <w:t xml:space="preserve"> </w:t>
      </w:r>
      <w:r>
        <w:rPr>
          <w:w w:val="110"/>
          <w:u w:val="single"/>
        </w:rPr>
        <w:t>a</w:t>
      </w:r>
      <w:r>
        <w:rPr>
          <w:spacing w:val="6"/>
          <w:w w:val="110"/>
          <w:u w:val="single"/>
        </w:rPr>
        <w:t xml:space="preserve"> </w:t>
      </w:r>
      <w:r>
        <w:rPr>
          <w:w w:val="110"/>
          <w:u w:val="single"/>
        </w:rPr>
        <w:t>diaľnice</w:t>
      </w:r>
    </w:p>
    <w:p w14:paraId="269C4190" w14:textId="77777777" w:rsidR="007127CB" w:rsidRDefault="007127CB" w:rsidP="009E0681">
      <w:r>
        <w:rPr>
          <w:w w:val="105"/>
        </w:rPr>
        <w:t>E</w:t>
      </w:r>
      <w:r>
        <w:rPr>
          <w:spacing w:val="15"/>
          <w:w w:val="105"/>
        </w:rPr>
        <w:t xml:space="preserve"> </w:t>
      </w:r>
      <w:r>
        <w:rPr>
          <w:w w:val="105"/>
        </w:rPr>
        <w:t>600</w:t>
      </w:r>
      <w:r>
        <w:rPr>
          <w:spacing w:val="13"/>
          <w:w w:val="105"/>
        </w:rPr>
        <w:t xml:space="preserve"> </w:t>
      </w:r>
      <w:r>
        <w:rPr>
          <w:w w:val="105"/>
        </w:rPr>
        <w:t>(600</w:t>
      </w:r>
      <w:r>
        <w:rPr>
          <w:spacing w:val="13"/>
          <w:w w:val="105"/>
        </w:rPr>
        <w:t xml:space="preserve"> </w:t>
      </w:r>
      <w:r>
        <w:rPr>
          <w:w w:val="105"/>
        </w:rPr>
        <w:t>kN)</w:t>
      </w:r>
      <w:r>
        <w:rPr>
          <w:spacing w:val="14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ťažká</w:t>
      </w:r>
      <w:r>
        <w:rPr>
          <w:spacing w:val="13"/>
          <w:w w:val="105"/>
        </w:rPr>
        <w:t xml:space="preserve"> </w:t>
      </w:r>
      <w:r>
        <w:rPr>
          <w:w w:val="105"/>
        </w:rPr>
        <w:t>priemyslová</w:t>
      </w:r>
      <w:r>
        <w:rPr>
          <w:spacing w:val="13"/>
          <w:w w:val="105"/>
        </w:rPr>
        <w:t xml:space="preserve"> </w:t>
      </w:r>
      <w:r>
        <w:rPr>
          <w:w w:val="105"/>
        </w:rPr>
        <w:t>prevádzka</w:t>
      </w:r>
      <w:r>
        <w:rPr>
          <w:spacing w:val="-58"/>
          <w:w w:val="105"/>
        </w:rPr>
        <w:t xml:space="preserve"> </w:t>
      </w:r>
      <w:r>
        <w:rPr>
          <w:w w:val="110"/>
        </w:rPr>
        <w:t>F</w:t>
      </w:r>
      <w:r>
        <w:rPr>
          <w:spacing w:val="7"/>
          <w:w w:val="110"/>
        </w:rPr>
        <w:t xml:space="preserve"> </w:t>
      </w:r>
      <w:r>
        <w:rPr>
          <w:w w:val="110"/>
        </w:rPr>
        <w:t>900</w:t>
      </w:r>
      <w:r>
        <w:rPr>
          <w:spacing w:val="4"/>
          <w:w w:val="110"/>
        </w:rPr>
        <w:t xml:space="preserve"> </w:t>
      </w:r>
      <w:r>
        <w:rPr>
          <w:w w:val="110"/>
        </w:rPr>
        <w:t>(900</w:t>
      </w:r>
      <w:r>
        <w:rPr>
          <w:spacing w:val="4"/>
          <w:w w:val="110"/>
        </w:rPr>
        <w:t xml:space="preserve"> </w:t>
      </w:r>
      <w:r>
        <w:rPr>
          <w:w w:val="110"/>
        </w:rPr>
        <w:t>kN)</w:t>
      </w:r>
      <w:r>
        <w:rPr>
          <w:spacing w:val="8"/>
          <w:w w:val="110"/>
        </w:rPr>
        <w:t xml:space="preserve"> </w:t>
      </w:r>
      <w:r>
        <w:rPr>
          <w:w w:val="155"/>
        </w:rPr>
        <w:t>–</w:t>
      </w:r>
      <w:r>
        <w:rPr>
          <w:spacing w:val="-20"/>
          <w:w w:val="155"/>
        </w:rPr>
        <w:t xml:space="preserve"> </w:t>
      </w:r>
      <w:r>
        <w:rPr>
          <w:w w:val="110"/>
        </w:rPr>
        <w:t>letiská</w:t>
      </w:r>
    </w:p>
    <w:p w14:paraId="538C07EE" w14:textId="77777777" w:rsidR="007127CB" w:rsidRDefault="007127CB" w:rsidP="009E0681">
      <w:r>
        <w:t>Trieda</w:t>
      </w:r>
      <w:r>
        <w:rPr>
          <w:spacing w:val="38"/>
        </w:rPr>
        <w:t xml:space="preserve"> </w:t>
      </w:r>
      <w:r>
        <w:t>únosnosti</w:t>
      </w:r>
      <w:r>
        <w:rPr>
          <w:spacing w:val="38"/>
        </w:rPr>
        <w:t xml:space="preserve"> </w:t>
      </w:r>
      <w:r>
        <w:t>musí</w:t>
      </w:r>
      <w:r>
        <w:rPr>
          <w:spacing w:val="37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vyznačená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každom</w:t>
      </w:r>
      <w:r>
        <w:rPr>
          <w:spacing w:val="44"/>
        </w:rPr>
        <w:t xml:space="preserve"> </w:t>
      </w:r>
      <w:r>
        <w:t>prvku.</w:t>
      </w:r>
    </w:p>
    <w:p w14:paraId="3E190E67" w14:textId="77777777" w:rsidR="007127CB" w:rsidRDefault="007127CB" w:rsidP="009E0681">
      <w:pPr>
        <w:pStyle w:val="Nadpis3"/>
      </w:pPr>
      <w:bookmarkStart w:id="212" w:name="_TOC_250045"/>
      <w:bookmarkStart w:id="213" w:name="_Toc178188271"/>
      <w:bookmarkEnd w:id="212"/>
      <w:r>
        <w:t>Betón</w:t>
      </w:r>
      <w:bookmarkEnd w:id="213"/>
    </w:p>
    <w:p w14:paraId="624A5032" w14:textId="77777777" w:rsidR="007127CB" w:rsidRDefault="007127CB" w:rsidP="009E0681">
      <w:r>
        <w:t>Požadovaná minimálna trieda</w:t>
      </w:r>
      <w:r>
        <w:rPr>
          <w:spacing w:val="1"/>
        </w:rPr>
        <w:t xml:space="preserve"> </w:t>
      </w:r>
      <w:r>
        <w:t>betónu prvkov je</w:t>
      </w:r>
      <w:r>
        <w:rPr>
          <w:spacing w:val="1"/>
        </w:rPr>
        <w:t xml:space="preserve"> </w:t>
      </w:r>
      <w:r>
        <w:t>C45/55</w:t>
      </w:r>
      <w:r>
        <w:rPr>
          <w:spacing w:val="1"/>
        </w:rPr>
        <w:t xml:space="preserve"> </w:t>
      </w:r>
      <w:r>
        <w:t>obohateného o mikrosiliku.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vplyvu</w:t>
      </w:r>
      <w:r>
        <w:rPr>
          <w:spacing w:val="21"/>
        </w:rPr>
        <w:t xml:space="preserve"> </w:t>
      </w:r>
      <w:r>
        <w:t>prostredia</w:t>
      </w:r>
      <w:r>
        <w:rPr>
          <w:spacing w:val="19"/>
        </w:rPr>
        <w:t xml:space="preserve"> </w:t>
      </w:r>
      <w:r>
        <w:t>XF4,</w:t>
      </w:r>
      <w:r>
        <w:rPr>
          <w:spacing w:val="20"/>
        </w:rPr>
        <w:t xml:space="preserve"> </w:t>
      </w:r>
      <w:r>
        <w:t>XD3.</w:t>
      </w:r>
      <w:r>
        <w:rPr>
          <w:spacing w:val="21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9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206+A2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TKP15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TKP18.</w:t>
      </w:r>
    </w:p>
    <w:p w14:paraId="57F372A4" w14:textId="77777777" w:rsidR="007127CB" w:rsidRDefault="007127CB" w:rsidP="009E0681">
      <w:pPr>
        <w:pStyle w:val="Nadpis3"/>
      </w:pPr>
      <w:bookmarkStart w:id="214" w:name="_TOC_250044"/>
      <w:bookmarkStart w:id="215" w:name="_Toc178188272"/>
      <w:bookmarkEnd w:id="214"/>
      <w:r>
        <w:t>Výstuž</w:t>
      </w:r>
      <w:bookmarkEnd w:id="215"/>
    </w:p>
    <w:p w14:paraId="3181EDAC" w14:textId="77777777" w:rsidR="007127CB" w:rsidRDefault="007127CB" w:rsidP="009E0681">
      <w:r>
        <w:t>Ako</w:t>
      </w:r>
      <w:r>
        <w:rPr>
          <w:spacing w:val="43"/>
        </w:rPr>
        <w:t xml:space="preserve"> </w:t>
      </w:r>
      <w:r>
        <w:t>výstuž</w:t>
      </w:r>
      <w:r>
        <w:rPr>
          <w:spacing w:val="34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možné</w:t>
      </w:r>
      <w:r>
        <w:rPr>
          <w:spacing w:val="36"/>
        </w:rPr>
        <w:t xml:space="preserve"> </w:t>
      </w:r>
      <w:r>
        <w:t>použiť</w:t>
      </w:r>
      <w:r>
        <w:rPr>
          <w:spacing w:val="39"/>
        </w:rPr>
        <w:t xml:space="preserve"> </w:t>
      </w:r>
      <w:r>
        <w:t>betonársku</w:t>
      </w:r>
      <w:r>
        <w:rPr>
          <w:spacing w:val="39"/>
        </w:rPr>
        <w:t xml:space="preserve"> </w:t>
      </w:r>
      <w:r>
        <w:t>oceľ</w:t>
      </w:r>
      <w:r>
        <w:rPr>
          <w:spacing w:val="41"/>
        </w:rPr>
        <w:t xml:space="preserve"> </w:t>
      </w:r>
      <w:r>
        <w:t>všetkých</w:t>
      </w:r>
      <w:r>
        <w:rPr>
          <w:spacing w:val="37"/>
        </w:rPr>
        <w:t xml:space="preserve"> </w:t>
      </w:r>
      <w:r>
        <w:t>tried</w:t>
      </w:r>
      <w:r>
        <w:rPr>
          <w:spacing w:val="36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základe</w:t>
      </w:r>
      <w:r>
        <w:rPr>
          <w:spacing w:val="39"/>
        </w:rPr>
        <w:t xml:space="preserve"> </w:t>
      </w:r>
      <w:r>
        <w:t>statického</w:t>
      </w:r>
      <w:r>
        <w:rPr>
          <w:spacing w:val="37"/>
        </w:rPr>
        <w:t xml:space="preserve"> </w:t>
      </w:r>
      <w:r>
        <w:t>posudku.</w:t>
      </w:r>
    </w:p>
    <w:p w14:paraId="6087AF22" w14:textId="24A15387" w:rsidR="007127CB" w:rsidRDefault="007127CB" w:rsidP="009E0681">
      <w:r>
        <w:t>Požadované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krytie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doložiť</w:t>
      </w:r>
      <w:r>
        <w:rPr>
          <w:spacing w:val="59"/>
        </w:rPr>
        <w:t xml:space="preserve"> </w:t>
      </w:r>
      <w:r>
        <w:t>meraním</w:t>
      </w:r>
      <w:r>
        <w:rPr>
          <w:spacing w:val="59"/>
        </w:rPr>
        <w:t xml:space="preserve"> </w:t>
      </w:r>
      <w:r>
        <w:t>ku</w:t>
      </w:r>
      <w:r>
        <w:rPr>
          <w:spacing w:val="58"/>
        </w:rPr>
        <w:t xml:space="preserve"> </w:t>
      </w:r>
      <w:r>
        <w:t>každému</w:t>
      </w:r>
      <w:r>
        <w:rPr>
          <w:spacing w:val="1"/>
        </w:rPr>
        <w:t xml:space="preserve"> </w:t>
      </w:r>
      <w:r>
        <w:t>dodanému</w:t>
      </w:r>
      <w:r>
        <w:rPr>
          <w:spacing w:val="1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U dielcov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dosiahnuť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výstuž</w:t>
      </w:r>
      <w:r>
        <w:rPr>
          <w:spacing w:val="1"/>
        </w:rPr>
        <w:t xml:space="preserve"> </w:t>
      </w:r>
      <w:r>
        <w:t>žiarovo</w:t>
      </w:r>
      <w:r>
        <w:rPr>
          <w:spacing w:val="1"/>
        </w:rPr>
        <w:t xml:space="preserve"> </w:t>
      </w:r>
      <w:r>
        <w:t>pozinkovať</w:t>
      </w:r>
      <w:r>
        <w:rPr>
          <w:spacing w:val="1"/>
        </w:rPr>
        <w:t xml:space="preserve"> </w:t>
      </w:r>
      <w:r>
        <w:t>v hrúbke</w:t>
      </w:r>
      <w:r>
        <w:rPr>
          <w:spacing w:val="1"/>
        </w:rPr>
        <w:t xml:space="preserve"> </w:t>
      </w:r>
      <w:r>
        <w:t>70</w:t>
      </w:r>
      <w:r w:rsidR="003D17C3" w:rsidRPr="003D17C3">
        <w:rPr>
          <w:rFonts w:cs="Arial"/>
          <w:color w:val="1F1F1F"/>
          <w:shd w:val="clear" w:color="auto" w:fill="FFFFFF"/>
        </w:rPr>
        <w:t xml:space="preserve"> </w:t>
      </w:r>
      <w:r w:rsidR="003D17C3">
        <w:rPr>
          <w:rFonts w:cs="Arial"/>
          <w:color w:val="1F1F1F"/>
          <w:shd w:val="clear" w:color="auto" w:fill="FFFFFF"/>
        </w:rPr>
        <w:t>µm</w:t>
      </w:r>
      <w:r>
        <w:t>.</w:t>
      </w:r>
      <w:r>
        <w:rPr>
          <w:spacing w:val="1"/>
        </w:rPr>
        <w:t xml:space="preserve"> </w:t>
      </w:r>
      <w:r>
        <w:t>Výstuž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opatrená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inou</w:t>
      </w:r>
      <w:r>
        <w:rPr>
          <w:spacing w:val="1"/>
        </w:rPr>
        <w:t xml:space="preserve"> </w:t>
      </w:r>
      <w:r>
        <w:t>ochranou</w:t>
      </w:r>
      <w:r>
        <w:rPr>
          <w:spacing w:val="3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môže</w:t>
      </w:r>
      <w:r>
        <w:rPr>
          <w:spacing w:val="27"/>
        </w:rPr>
        <w:t xml:space="preserve"> </w:t>
      </w:r>
      <w:r>
        <w:t>byť</w:t>
      </w:r>
      <w:r>
        <w:rPr>
          <w:spacing w:val="30"/>
        </w:rPr>
        <w:t xml:space="preserve"> </w:t>
      </w:r>
      <w:r>
        <w:t>použitá</w:t>
      </w:r>
      <w:r>
        <w:rPr>
          <w:spacing w:val="28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nerezová</w:t>
      </w:r>
      <w:r>
        <w:rPr>
          <w:spacing w:val="30"/>
        </w:rPr>
        <w:t xml:space="preserve"> </w:t>
      </w:r>
      <w:r>
        <w:t>výstuž.</w:t>
      </w:r>
      <w:r>
        <w:rPr>
          <w:spacing w:val="33"/>
        </w:rPr>
        <w:t xml:space="preserve"> </w:t>
      </w:r>
      <w:r>
        <w:t>Krytie</w:t>
      </w:r>
      <w:r>
        <w:rPr>
          <w:spacing w:val="28"/>
        </w:rPr>
        <w:t xml:space="preserve"> </w:t>
      </w:r>
      <w:r>
        <w:t>takejto</w:t>
      </w:r>
      <w:r>
        <w:rPr>
          <w:spacing w:val="30"/>
        </w:rPr>
        <w:t xml:space="preserve"> </w:t>
      </w:r>
      <w:r>
        <w:t>výstuže</w:t>
      </w:r>
      <w:r>
        <w:rPr>
          <w:spacing w:val="27"/>
        </w:rPr>
        <w:t xml:space="preserve"> </w:t>
      </w:r>
      <w:r>
        <w:t>môže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znížené</w:t>
      </w:r>
      <w:r>
        <w:rPr>
          <w:spacing w:val="3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na 20 mm</w:t>
      </w:r>
      <w:r>
        <w:rPr>
          <w:spacing w:val="58"/>
        </w:rPr>
        <w:t xml:space="preserve"> </w:t>
      </w:r>
      <w:r>
        <w:t>(viď</w:t>
      </w:r>
      <w:r>
        <w:rPr>
          <w:spacing w:val="58"/>
        </w:rPr>
        <w:t xml:space="preserve"> </w:t>
      </w:r>
      <w:r>
        <w:t>TKP 15 a TKP17,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1992-1-1+A1:2015,</w:t>
      </w:r>
      <w:r>
        <w:rPr>
          <w:spacing w:val="58"/>
        </w:rPr>
        <w:t xml:space="preserve"> </w:t>
      </w:r>
      <w:r>
        <w:t>STN EN</w:t>
      </w:r>
      <w:r>
        <w:rPr>
          <w:spacing w:val="59"/>
        </w:rPr>
        <w:t xml:space="preserve"> </w:t>
      </w:r>
      <w:r>
        <w:t>1992-1-2:2007-11</w:t>
      </w:r>
      <w:r w:rsidRPr="00476EA6">
        <w:t>+ zmena NA + oprava AC + zmena A1</w:t>
      </w:r>
      <w:r>
        <w:rPr>
          <w:spacing w:val="1"/>
        </w:rPr>
        <w:t xml:space="preserve"> </w:t>
      </w:r>
      <w:r>
        <w:t>(73</w:t>
      </w:r>
      <w:r>
        <w:rPr>
          <w:spacing w:val="14"/>
        </w:rPr>
        <w:t xml:space="preserve"> </w:t>
      </w:r>
      <w:r>
        <w:t>1201),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1992-3:2007-11</w:t>
      </w:r>
      <w:r>
        <w:rPr>
          <w:spacing w:val="15"/>
        </w:rPr>
        <w:t xml:space="preserve"> </w:t>
      </w:r>
      <w:r w:rsidRPr="0074730E">
        <w:rPr>
          <w:spacing w:val="15"/>
        </w:rPr>
        <w:t xml:space="preserve">+ zmena NA </w:t>
      </w:r>
      <w:r>
        <w:t>(73</w:t>
      </w:r>
      <w:r>
        <w:rPr>
          <w:spacing w:val="15"/>
        </w:rPr>
        <w:t xml:space="preserve"> </w:t>
      </w:r>
      <w:r>
        <w:t>1208).</w:t>
      </w:r>
    </w:p>
    <w:p w14:paraId="50568869" w14:textId="77777777" w:rsidR="007127CB" w:rsidRDefault="007127CB" w:rsidP="009E0681">
      <w:pPr>
        <w:pStyle w:val="Nadpis3"/>
      </w:pPr>
      <w:bookmarkStart w:id="216" w:name="_TOC_250043"/>
      <w:bookmarkStart w:id="217" w:name="_Toc178188273"/>
      <w:bookmarkEnd w:id="216"/>
      <w:r>
        <w:t>Mreže</w:t>
      </w:r>
      <w:bookmarkEnd w:id="217"/>
    </w:p>
    <w:p w14:paraId="22BC14EA" w14:textId="5C0E3A88" w:rsidR="007127CB" w:rsidRDefault="007127CB" w:rsidP="009E0681">
      <w:r>
        <w:t>Mreže</w:t>
      </w:r>
      <w:r>
        <w:rPr>
          <w:spacing w:val="1"/>
        </w:rPr>
        <w:t xml:space="preserve"> </w:t>
      </w:r>
      <w:r>
        <w:t>vpustových</w:t>
      </w:r>
      <w:r>
        <w:rPr>
          <w:spacing w:val="1"/>
        </w:rPr>
        <w:t xml:space="preserve"> </w:t>
      </w:r>
      <w:r>
        <w:t>a čistiacich</w:t>
      </w:r>
      <w:r>
        <w:rPr>
          <w:spacing w:val="1"/>
        </w:rPr>
        <w:t xml:space="preserve"> </w:t>
      </w:r>
      <w:r>
        <w:t>kusov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vyrábané</w:t>
      </w:r>
      <w:r>
        <w:rPr>
          <w:spacing w:val="59"/>
        </w:rPr>
        <w:t xml:space="preserve"> </w:t>
      </w:r>
      <w:r>
        <w:t>z liatiny</w:t>
      </w:r>
      <w:r>
        <w:rPr>
          <w:spacing w:val="58"/>
        </w:rPr>
        <w:t xml:space="preserve"> </w:t>
      </w:r>
      <w:r>
        <w:t>s únosnosťou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typu</w:t>
      </w:r>
      <w:r>
        <w:rPr>
          <w:spacing w:val="59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osadené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rámov</w:t>
      </w:r>
      <w:r>
        <w:rPr>
          <w:spacing w:val="1"/>
        </w:rPr>
        <w:t xml:space="preserve"> </w:t>
      </w:r>
      <w:r>
        <w:t>z konštrukčnej</w:t>
      </w:r>
      <w:r>
        <w:rPr>
          <w:spacing w:val="1"/>
        </w:rPr>
        <w:t xml:space="preserve"> </w:t>
      </w:r>
      <w:r>
        <w:t>oceli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skrutiek.</w:t>
      </w:r>
      <w:r>
        <w:rPr>
          <w:spacing w:val="1"/>
        </w:rPr>
        <w:t xml:space="preserve"> </w:t>
      </w:r>
      <w:r>
        <w:t>Oceľové</w:t>
      </w:r>
      <w:r>
        <w:rPr>
          <w:spacing w:val="1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opatrené</w:t>
      </w:r>
      <w:r>
        <w:rPr>
          <w:spacing w:val="32"/>
        </w:rPr>
        <w:t xml:space="preserve"> </w:t>
      </w:r>
      <w:r>
        <w:t>žiarovým</w:t>
      </w:r>
      <w:r>
        <w:rPr>
          <w:spacing w:val="33"/>
        </w:rPr>
        <w:t xml:space="preserve"> </w:t>
      </w:r>
      <w:r>
        <w:t>zinkovaním</w:t>
      </w:r>
      <w:r>
        <w:rPr>
          <w:spacing w:val="33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hrúbke</w:t>
      </w:r>
      <w:r>
        <w:rPr>
          <w:spacing w:val="33"/>
        </w:rPr>
        <w:t xml:space="preserve"> </w:t>
      </w:r>
      <w:r>
        <w:t>85</w:t>
      </w:r>
      <w:r>
        <w:rPr>
          <w:spacing w:val="28"/>
        </w:rPr>
        <w:t xml:space="preserve"> </w:t>
      </w:r>
      <w:r w:rsidR="003D17C3">
        <w:rPr>
          <w:rFonts w:cs="Arial"/>
          <w:color w:val="1F1F1F"/>
          <w:shd w:val="clear" w:color="auto" w:fill="FFFFFF"/>
        </w:rPr>
        <w:t>µm</w:t>
      </w:r>
      <w:r>
        <w:t>,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mreža</w:t>
      </w:r>
      <w:r>
        <w:rPr>
          <w:spacing w:val="33"/>
        </w:rPr>
        <w:t xml:space="preserve"> </w:t>
      </w:r>
      <w:r>
        <w:t>asfalto-latexovým</w:t>
      </w:r>
      <w:r>
        <w:rPr>
          <w:spacing w:val="33"/>
        </w:rPr>
        <w:t xml:space="preserve"> </w:t>
      </w:r>
      <w:r>
        <w:t>náterom.</w:t>
      </w:r>
    </w:p>
    <w:p w14:paraId="247B16A6" w14:textId="77777777" w:rsidR="007127CB" w:rsidRDefault="007127CB" w:rsidP="009E0681">
      <w:pPr>
        <w:pStyle w:val="Nadpis3"/>
      </w:pPr>
      <w:bookmarkStart w:id="218" w:name="_TOC_250042"/>
      <w:bookmarkStart w:id="219" w:name="_Toc178188274"/>
      <w:r>
        <w:t>Tesnosť</w:t>
      </w:r>
      <w:r>
        <w:rPr>
          <w:spacing w:val="44"/>
        </w:rPr>
        <w:t xml:space="preserve"> </w:t>
      </w:r>
      <w:r>
        <w:t>spojenia</w:t>
      </w:r>
      <w:r>
        <w:rPr>
          <w:spacing w:val="44"/>
        </w:rPr>
        <w:t xml:space="preserve"> </w:t>
      </w:r>
      <w:bookmarkEnd w:id="218"/>
      <w:r>
        <w:t>prvkov</w:t>
      </w:r>
      <w:bookmarkEnd w:id="219"/>
    </w:p>
    <w:p w14:paraId="21209647" w14:textId="77777777" w:rsidR="007127CB" w:rsidRDefault="007127CB" w:rsidP="009E0681">
      <w:r>
        <w:t>Konštrukcia</w:t>
      </w:r>
      <w:r>
        <w:rPr>
          <w:spacing w:val="1"/>
        </w:rPr>
        <w:t xml:space="preserve"> </w:t>
      </w:r>
      <w:r>
        <w:t>žľabov musí zabezpečovať tesnosť</w:t>
      </w:r>
      <w:r>
        <w:rPr>
          <w:spacing w:val="58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len samotného</w:t>
      </w:r>
      <w:r>
        <w:rPr>
          <w:spacing w:val="59"/>
        </w:rPr>
        <w:t xml:space="preserve"> </w:t>
      </w:r>
      <w:r>
        <w:t>žľabového kusu, ale aj</w:t>
      </w:r>
      <w:r>
        <w:rPr>
          <w:spacing w:val="1"/>
        </w:rPr>
        <w:t xml:space="preserve"> </w:t>
      </w:r>
      <w:r>
        <w:t>spoja</w:t>
      </w:r>
      <w:r>
        <w:rPr>
          <w:spacing w:val="1"/>
        </w:rPr>
        <w:t xml:space="preserve"> </w:t>
      </w:r>
      <w:r>
        <w:t>s ďalším</w:t>
      </w:r>
      <w:r>
        <w:rPr>
          <w:spacing w:val="1"/>
        </w:rPr>
        <w:t xml:space="preserve"> </w:t>
      </w:r>
      <w:r>
        <w:t>dielcom.</w:t>
      </w:r>
      <w:r>
        <w:rPr>
          <w:spacing w:val="58"/>
        </w:rPr>
        <w:t xml:space="preserve"> </w:t>
      </w:r>
      <w:r>
        <w:t>Tesnosť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8"/>
        </w:rPr>
        <w:t xml:space="preserve"> </w:t>
      </w:r>
      <w:r>
        <w:t>vodonepriepustný</w:t>
      </w:r>
      <w:r>
        <w:rPr>
          <w:spacing w:val="59"/>
        </w:rPr>
        <w:t xml:space="preserve"> </w:t>
      </w:r>
      <w:r>
        <w:t>certifikovaný</w:t>
      </w:r>
      <w:r>
        <w:rPr>
          <w:spacing w:val="58"/>
        </w:rPr>
        <w:t xml:space="preserve"> </w:t>
      </w:r>
      <w:r>
        <w:t>spoj,</w:t>
      </w:r>
      <w:r>
        <w:rPr>
          <w:spacing w:val="1"/>
        </w:rPr>
        <w:t xml:space="preserve"> </w:t>
      </w:r>
      <w:r>
        <w:t>odolný voči priesaku ropných</w:t>
      </w:r>
      <w:r>
        <w:rPr>
          <w:spacing w:val="1"/>
        </w:rPr>
        <w:t xml:space="preserve"> </w:t>
      </w:r>
      <w:r>
        <w:t>látok. Spojenie susedných</w:t>
      </w:r>
      <w:r>
        <w:rPr>
          <w:spacing w:val="58"/>
        </w:rPr>
        <w:t xml:space="preserve"> </w:t>
      </w:r>
      <w:r>
        <w:t>prvkov musí byť</w:t>
      </w:r>
      <w:r>
        <w:rPr>
          <w:spacing w:val="58"/>
        </w:rPr>
        <w:t xml:space="preserve"> </w:t>
      </w:r>
      <w:r>
        <w:t>pružné to</w:t>
      </w:r>
      <w:r>
        <w:rPr>
          <w:spacing w:val="59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že</w:t>
      </w:r>
      <w:r>
        <w:rPr>
          <w:spacing w:val="35"/>
        </w:rPr>
        <w:t xml:space="preserve"> </w:t>
      </w:r>
      <w:r>
        <w:t>čelá</w:t>
      </w:r>
      <w:r>
        <w:rPr>
          <w:spacing w:val="36"/>
        </w:rPr>
        <w:t xml:space="preserve"> </w:t>
      </w:r>
      <w:r>
        <w:t>dielcov</w:t>
      </w:r>
      <w:r>
        <w:rPr>
          <w:spacing w:val="33"/>
        </w:rPr>
        <w:t xml:space="preserve"> </w:t>
      </w:r>
      <w:r>
        <w:t>sa</w:t>
      </w:r>
      <w:r>
        <w:rPr>
          <w:spacing w:val="36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vzájomne</w:t>
      </w:r>
      <w:r>
        <w:rPr>
          <w:spacing w:val="35"/>
        </w:rPr>
        <w:t xml:space="preserve"> </w:t>
      </w:r>
      <w:r>
        <w:t>dotýkať.</w:t>
      </w:r>
      <w:r>
        <w:rPr>
          <w:spacing w:val="35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potrebné</w:t>
      </w:r>
      <w:r>
        <w:rPr>
          <w:spacing w:val="36"/>
        </w:rPr>
        <w:t xml:space="preserve"> </w:t>
      </w:r>
      <w:r>
        <w:t>aby</w:t>
      </w:r>
      <w:r>
        <w:rPr>
          <w:spacing w:val="33"/>
        </w:rPr>
        <w:t xml:space="preserve"> </w:t>
      </w:r>
      <w:r>
        <w:t>bola</w:t>
      </w:r>
      <w:r>
        <w:rPr>
          <w:spacing w:val="33"/>
        </w:rPr>
        <w:t xml:space="preserve"> </w:t>
      </w:r>
      <w:r>
        <w:t>medzi</w:t>
      </w:r>
      <w:r>
        <w:rPr>
          <w:spacing w:val="35"/>
        </w:rPr>
        <w:t xml:space="preserve"> </w:t>
      </w:r>
      <w:r>
        <w:t>dielcami</w:t>
      </w:r>
      <w:r>
        <w:rPr>
          <w:spacing w:val="31"/>
        </w:rPr>
        <w:t xml:space="preserve"> </w:t>
      </w:r>
      <w:r>
        <w:t>medzera</w:t>
      </w:r>
      <w:r>
        <w:rPr>
          <w:spacing w:val="1"/>
        </w:rPr>
        <w:t xml:space="preserve"> </w:t>
      </w:r>
      <w:r>
        <w:t>4 mm. Škára sa po zmontovaní žľabu v miestach nezakrytých konštrukciou vozovky vyplní</w:t>
      </w:r>
      <w:r>
        <w:rPr>
          <w:spacing w:val="1"/>
        </w:rPr>
        <w:t xml:space="preserve"> </w:t>
      </w:r>
      <w:r>
        <w:t>tesniacim</w:t>
      </w:r>
      <w:r>
        <w:rPr>
          <w:spacing w:val="1"/>
        </w:rPr>
        <w:t xml:space="preserve"> </w:t>
      </w:r>
      <w:r>
        <w:t>povrazcom</w:t>
      </w:r>
      <w:r>
        <w:rPr>
          <w:spacing w:val="1"/>
        </w:rPr>
        <w:t xml:space="preserve"> </w:t>
      </w:r>
      <w:r>
        <w:t>a tmelom.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zabezpečí</w:t>
      </w:r>
      <w:r>
        <w:rPr>
          <w:spacing w:val="59"/>
        </w:rPr>
        <w:t xml:space="preserve"> </w:t>
      </w:r>
      <w:r>
        <w:t>bežná</w:t>
      </w:r>
      <w:r>
        <w:rPr>
          <w:spacing w:val="59"/>
        </w:rPr>
        <w:t xml:space="preserve"> </w:t>
      </w:r>
      <w:r>
        <w:t>dilatácia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zachovaní</w:t>
      </w:r>
      <w:r>
        <w:rPr>
          <w:spacing w:val="30"/>
        </w:rPr>
        <w:t xml:space="preserve"> </w:t>
      </w:r>
      <w:r>
        <w:t>spoľahlivej</w:t>
      </w:r>
      <w:r>
        <w:rPr>
          <w:spacing w:val="17"/>
        </w:rPr>
        <w:t xml:space="preserve"> </w:t>
      </w:r>
      <w:r>
        <w:t>vodotesnosti</w:t>
      </w:r>
      <w:r>
        <w:rPr>
          <w:spacing w:val="14"/>
        </w:rPr>
        <w:t xml:space="preserve"> </w:t>
      </w:r>
      <w:r>
        <w:t>systému.</w:t>
      </w:r>
    </w:p>
    <w:p w14:paraId="7A31EF91" w14:textId="77777777" w:rsidR="007127CB" w:rsidRDefault="007127CB" w:rsidP="009E0681">
      <w:pPr>
        <w:pStyle w:val="Nadpis3"/>
      </w:pPr>
      <w:bookmarkStart w:id="220" w:name="_TOC_250041"/>
      <w:bookmarkStart w:id="221" w:name="_Toc178188275"/>
      <w:r>
        <w:t>Vpusty,</w:t>
      </w:r>
      <w:r>
        <w:rPr>
          <w:spacing w:val="51"/>
        </w:rPr>
        <w:t xml:space="preserve"> </w:t>
      </w:r>
      <w:r>
        <w:t>požíarne</w:t>
      </w:r>
      <w:r>
        <w:rPr>
          <w:spacing w:val="48"/>
        </w:rPr>
        <w:t xml:space="preserve"> </w:t>
      </w:r>
      <w:r>
        <w:t>uzávery</w:t>
      </w:r>
      <w:r>
        <w:rPr>
          <w:spacing w:val="41"/>
        </w:rPr>
        <w:t xml:space="preserve"> </w:t>
      </w:r>
      <w:r>
        <w:t>(čistiace</w:t>
      </w:r>
      <w:r>
        <w:rPr>
          <w:spacing w:val="45"/>
        </w:rPr>
        <w:t xml:space="preserve"> </w:t>
      </w:r>
      <w:r>
        <w:t>kusy)</w:t>
      </w:r>
      <w:r>
        <w:rPr>
          <w:spacing w:val="4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doplnkové</w:t>
      </w:r>
      <w:r>
        <w:rPr>
          <w:spacing w:val="-64"/>
        </w:rPr>
        <w:t xml:space="preserve"> </w:t>
      </w:r>
      <w:bookmarkEnd w:id="220"/>
      <w:r>
        <w:t>prvky</w:t>
      </w:r>
      <w:bookmarkEnd w:id="221"/>
    </w:p>
    <w:p w14:paraId="68C07C58" w14:textId="77777777" w:rsidR="007127CB" w:rsidRDefault="007127CB" w:rsidP="009E0681">
      <w:r>
        <w:t>Vpustové</w:t>
      </w:r>
      <w:r>
        <w:rPr>
          <w:spacing w:val="40"/>
        </w:rPr>
        <w:t xml:space="preserve"> </w:t>
      </w:r>
      <w:r>
        <w:t>kusy</w:t>
      </w:r>
      <w:r>
        <w:rPr>
          <w:spacing w:val="42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</w:t>
      </w:r>
      <w:r>
        <w:rPr>
          <w:spacing w:val="44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korešpondovať</w:t>
      </w:r>
      <w:r>
        <w:rPr>
          <w:spacing w:val="44"/>
        </w:rPr>
        <w:t xml:space="preserve"> </w:t>
      </w:r>
      <w:r>
        <w:t>s</w:t>
      </w:r>
      <w:r>
        <w:rPr>
          <w:spacing w:val="52"/>
        </w:rPr>
        <w:t xml:space="preserve"> </w:t>
      </w:r>
      <w:r>
        <w:t>veľkosťou</w:t>
      </w:r>
      <w:r>
        <w:rPr>
          <w:spacing w:val="40"/>
        </w:rPr>
        <w:t xml:space="preserve"> </w:t>
      </w:r>
      <w:r>
        <w:t>ostatných</w:t>
      </w:r>
      <w:r>
        <w:rPr>
          <w:spacing w:val="41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rúr.</w:t>
      </w:r>
    </w:p>
    <w:p w14:paraId="3B6F20BF" w14:textId="77777777" w:rsidR="007127CB" w:rsidRDefault="007127CB" w:rsidP="009E0681">
      <w:r>
        <w:t>Súčasťou vpustu sú potrebné prefabrikáty dodávané výrobcom. Do vpustu sa osadí kôš na</w:t>
      </w:r>
      <w:r>
        <w:rPr>
          <w:spacing w:val="1"/>
        </w:rPr>
        <w:t xml:space="preserve"> </w:t>
      </w:r>
      <w:r>
        <w:t>bahno   a smeti   obvykle   z</w:t>
      </w:r>
      <w:r>
        <w:rPr>
          <w:spacing w:val="58"/>
        </w:rPr>
        <w:t xml:space="preserve"> </w:t>
      </w:r>
      <w:r>
        <w:t>pozinkovaného   plechu.   Profil   a materiál   odtokového   potrubia</w:t>
      </w:r>
      <w:r>
        <w:rPr>
          <w:spacing w:val="1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vpustu</w:t>
      </w:r>
      <w:r>
        <w:rPr>
          <w:spacing w:val="20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navrhnuté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dokumentácie.</w:t>
      </w:r>
    </w:p>
    <w:p w14:paraId="314824FE" w14:textId="77777777" w:rsidR="007127CB" w:rsidRDefault="007127CB" w:rsidP="009E0681">
      <w:r>
        <w:t>Požiarne</w:t>
      </w:r>
      <w:r>
        <w:rPr>
          <w:spacing w:val="1"/>
        </w:rPr>
        <w:t xml:space="preserve"> </w:t>
      </w:r>
      <w:r>
        <w:t>uzávery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vytvorené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samostatného</w:t>
      </w:r>
      <w:r>
        <w:rPr>
          <w:spacing w:val="1"/>
        </w:rPr>
        <w:t xml:space="preserve"> </w:t>
      </w:r>
      <w:r>
        <w:t>dielca</w:t>
      </w:r>
      <w:r>
        <w:rPr>
          <w:spacing w:val="1"/>
        </w:rPr>
        <w:t xml:space="preserve"> </w:t>
      </w:r>
      <w:r>
        <w:t>s nornou</w:t>
      </w:r>
      <w:r>
        <w:rPr>
          <w:spacing w:val="1"/>
        </w:rPr>
        <w:t xml:space="preserve"> </w:t>
      </w:r>
      <w:r>
        <w:t>stenou</w:t>
      </w:r>
      <w:r>
        <w:rPr>
          <w:spacing w:val="1"/>
        </w:rPr>
        <w:t xml:space="preserve"> </w:t>
      </w:r>
      <w:r>
        <w:t>a dvomi</w:t>
      </w:r>
      <w:r>
        <w:rPr>
          <w:spacing w:val="1"/>
        </w:rPr>
        <w:t xml:space="preserve"> </w:t>
      </w:r>
      <w:r>
        <w:t>čistiacimi</w:t>
      </w:r>
      <w:r>
        <w:rPr>
          <w:spacing w:val="12"/>
        </w:rPr>
        <w:t xml:space="preserve"> </w:t>
      </w:r>
      <w:r>
        <w:t>otvormi.</w:t>
      </w:r>
    </w:p>
    <w:p w14:paraId="37BFE370" w14:textId="77777777" w:rsidR="007127CB" w:rsidRPr="009E0681" w:rsidRDefault="007127CB" w:rsidP="009E0681">
      <w:pPr>
        <w:pStyle w:val="Nadpis3"/>
      </w:pPr>
      <w:bookmarkStart w:id="222" w:name="_TOC_250040"/>
      <w:bookmarkStart w:id="223" w:name="_Toc178188276"/>
      <w:r w:rsidRPr="009E0681">
        <w:t xml:space="preserve">Realizácia štrbinových </w:t>
      </w:r>
      <w:bookmarkEnd w:id="222"/>
      <w:r w:rsidRPr="009E0681">
        <w:t>žľabov.</w:t>
      </w:r>
      <w:bookmarkEnd w:id="223"/>
    </w:p>
    <w:p w14:paraId="57851E3F" w14:textId="77777777" w:rsidR="007127CB" w:rsidRDefault="007127CB" w:rsidP="009E0681">
      <w:r>
        <w:t>Pri</w:t>
      </w:r>
      <w:r>
        <w:rPr>
          <w:spacing w:val="1"/>
        </w:rPr>
        <w:t xml:space="preserve"> </w:t>
      </w:r>
      <w:r>
        <w:t>realizácii</w:t>
      </w:r>
      <w:r>
        <w:rPr>
          <w:spacing w:val="1"/>
        </w:rPr>
        <w:t xml:space="preserve"> </w:t>
      </w:r>
      <w:r>
        <w:t>i opravách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zľabov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postupovať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predpisu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montáž</w:t>
      </w:r>
      <w:r>
        <w:rPr>
          <w:spacing w:val="35"/>
        </w:rPr>
        <w:t xml:space="preserve"> </w:t>
      </w:r>
      <w:r>
        <w:t>tohto</w:t>
      </w:r>
      <w:r>
        <w:rPr>
          <w:spacing w:val="41"/>
        </w:rPr>
        <w:t xml:space="preserve"> </w:t>
      </w:r>
      <w:r>
        <w:t>systému.</w:t>
      </w:r>
      <w:r>
        <w:rPr>
          <w:spacing w:val="44"/>
        </w:rPr>
        <w:t xml:space="preserve"> </w:t>
      </w:r>
      <w:r>
        <w:t>Predpisy</w:t>
      </w:r>
      <w:r>
        <w:rPr>
          <w:spacing w:val="42"/>
        </w:rPr>
        <w:t xml:space="preserve"> </w:t>
      </w:r>
      <w:r>
        <w:t>vydávajú</w:t>
      </w:r>
      <w:r>
        <w:rPr>
          <w:spacing w:val="41"/>
        </w:rPr>
        <w:t xml:space="preserve"> </w:t>
      </w:r>
      <w:r>
        <w:t>výrobcovia</w:t>
      </w:r>
      <w:r>
        <w:rPr>
          <w:spacing w:val="41"/>
        </w:rPr>
        <w:t xml:space="preserve"> </w:t>
      </w:r>
      <w:r>
        <w:t>žľabov.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základe</w:t>
      </w:r>
      <w:r>
        <w:rPr>
          <w:spacing w:val="41"/>
        </w:rPr>
        <w:t xml:space="preserve"> </w:t>
      </w:r>
      <w:r>
        <w:t>neho</w:t>
      </w:r>
    </w:p>
    <w:p w14:paraId="28E63992" w14:textId="77777777" w:rsidR="007127CB" w:rsidRDefault="007127CB" w:rsidP="009E0681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233B51FC" w14:textId="77777777" w:rsidR="007127CB" w:rsidRDefault="007127CB" w:rsidP="009E0681">
      <w:pPr>
        <w:rPr>
          <w:sz w:val="15"/>
        </w:rPr>
      </w:pPr>
    </w:p>
    <w:p w14:paraId="35C4F003" w14:textId="77777777" w:rsidR="007127CB" w:rsidRDefault="007127CB" w:rsidP="009E0681"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svoj</w:t>
      </w:r>
      <w:r>
        <w:rPr>
          <w:spacing w:val="1"/>
        </w:rPr>
        <w:t xml:space="preserve"> </w:t>
      </w:r>
      <w:r>
        <w:t>technologický predpis.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žľabov musí obsahovať</w:t>
      </w:r>
      <w:r>
        <w:rPr>
          <w:spacing w:val="1"/>
        </w:rPr>
        <w:t xml:space="preserve"> </w:t>
      </w:r>
      <w:r>
        <w:t>výmenný</w:t>
      </w:r>
      <w:r>
        <w:rPr>
          <w:spacing w:val="15"/>
        </w:rPr>
        <w:t xml:space="preserve"> </w:t>
      </w:r>
      <w:r>
        <w:t>prvok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prípade</w:t>
      </w:r>
      <w:r>
        <w:rPr>
          <w:spacing w:val="15"/>
        </w:rPr>
        <w:t xml:space="preserve"> </w:t>
      </w:r>
      <w:r>
        <w:t>poškodenia.</w:t>
      </w:r>
    </w:p>
    <w:p w14:paraId="5F387728" w14:textId="77777777" w:rsidR="007127CB" w:rsidRDefault="007127CB" w:rsidP="009E0681">
      <w:r>
        <w:rPr>
          <w:u w:val="single"/>
        </w:rPr>
        <w:t>Parametre</w:t>
      </w:r>
      <w:r>
        <w:rPr>
          <w:spacing w:val="48"/>
          <w:u w:val="single"/>
        </w:rPr>
        <w:t xml:space="preserve"> </w:t>
      </w:r>
      <w:r>
        <w:rPr>
          <w:u w:val="single"/>
        </w:rPr>
        <w:t>podložia</w:t>
      </w:r>
      <w:r>
        <w:rPr>
          <w:spacing w:val="44"/>
          <w:u w:val="single"/>
        </w:rPr>
        <w:t xml:space="preserve"> </w:t>
      </w:r>
      <w:r>
        <w:rPr>
          <w:u w:val="single"/>
        </w:rPr>
        <w:t>a</w:t>
      </w:r>
      <w:r>
        <w:rPr>
          <w:spacing w:val="48"/>
          <w:u w:val="single"/>
        </w:rPr>
        <w:t xml:space="preserve"> </w:t>
      </w:r>
      <w:r>
        <w:rPr>
          <w:u w:val="single"/>
        </w:rPr>
        <w:t>podkladných</w:t>
      </w:r>
      <w:r>
        <w:rPr>
          <w:spacing w:val="49"/>
          <w:u w:val="single"/>
        </w:rPr>
        <w:t xml:space="preserve"> </w:t>
      </w:r>
      <w:r>
        <w:rPr>
          <w:u w:val="single"/>
        </w:rPr>
        <w:t>vstiev.</w:t>
      </w:r>
    </w:p>
    <w:p w14:paraId="14403218" w14:textId="77777777" w:rsidR="007127CB" w:rsidRDefault="007127CB" w:rsidP="009E0681">
      <w:r>
        <w:t>Štrbinový</w:t>
      </w:r>
      <w:r>
        <w:rPr>
          <w:spacing w:val="28"/>
        </w:rPr>
        <w:t xml:space="preserve"> </w:t>
      </w:r>
      <w:r>
        <w:t>žľab</w:t>
      </w:r>
      <w:r>
        <w:rPr>
          <w:spacing w:val="26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súčasťou</w:t>
      </w:r>
      <w:r>
        <w:rPr>
          <w:spacing w:val="30"/>
        </w:rPr>
        <w:t xml:space="preserve"> </w:t>
      </w:r>
      <w:r>
        <w:t>vozovky</w:t>
      </w:r>
      <w:r>
        <w:rPr>
          <w:spacing w:val="24"/>
        </w:rPr>
        <w:t xml:space="preserve"> </w:t>
      </w:r>
      <w:r>
        <w:t>tunela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preto</w:t>
      </w:r>
      <w:r>
        <w:rPr>
          <w:spacing w:val="26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ukladaný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maltového</w:t>
      </w:r>
      <w:r>
        <w:rPr>
          <w:spacing w:val="30"/>
        </w:rPr>
        <w:t xml:space="preserve"> </w:t>
      </w:r>
      <w:r>
        <w:t>lôžka</w:t>
      </w:r>
      <w:r>
        <w:rPr>
          <w:spacing w:val="2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železobetónový</w:t>
      </w:r>
      <w:r>
        <w:rPr>
          <w:spacing w:val="17"/>
        </w:rPr>
        <w:t xml:space="preserve"> </w:t>
      </w:r>
      <w:r>
        <w:t>základ</w:t>
      </w:r>
      <w:r>
        <w:rPr>
          <w:spacing w:val="13"/>
        </w:rPr>
        <w:t xml:space="preserve"> </w:t>
      </w:r>
      <w:r>
        <w:t>tunela.</w:t>
      </w:r>
    </w:p>
    <w:p w14:paraId="7DCE8028" w14:textId="77777777" w:rsidR="007127CB" w:rsidRDefault="007127CB" w:rsidP="009E0681">
      <w:r>
        <w:t>Pred</w:t>
      </w:r>
      <w:r>
        <w:rPr>
          <w:spacing w:val="13"/>
        </w:rPr>
        <w:t xml:space="preserve"> </w:t>
      </w:r>
      <w:r>
        <w:t>tunelom</w:t>
      </w:r>
      <w:r>
        <w:rPr>
          <w:spacing w:val="17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pre</w:t>
      </w:r>
      <w:r>
        <w:rPr>
          <w:spacing w:val="16"/>
        </w:rPr>
        <w:t xml:space="preserve"> </w:t>
      </w:r>
      <w:r>
        <w:t>dosiahnutie</w:t>
      </w:r>
      <w:r>
        <w:rPr>
          <w:spacing w:val="16"/>
        </w:rPr>
        <w:t xml:space="preserve"> </w:t>
      </w:r>
      <w:r>
        <w:t>požadovanej</w:t>
      </w:r>
      <w:r>
        <w:rPr>
          <w:spacing w:val="18"/>
        </w:rPr>
        <w:t xml:space="preserve"> </w:t>
      </w:r>
      <w:r>
        <w:t>únosnosti</w:t>
      </w:r>
      <w:r>
        <w:rPr>
          <w:spacing w:val="14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potrebné</w:t>
      </w:r>
      <w:r>
        <w:rPr>
          <w:spacing w:val="16"/>
        </w:rPr>
        <w:t xml:space="preserve"> </w:t>
      </w:r>
      <w:r>
        <w:t>dodržať</w:t>
      </w:r>
      <w:r>
        <w:rPr>
          <w:spacing w:val="18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uloženia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hutnenia</w:t>
      </w:r>
      <w:r>
        <w:rPr>
          <w:spacing w:val="16"/>
        </w:rPr>
        <w:t xml:space="preserve"> </w:t>
      </w:r>
      <w:r>
        <w:t>podkladného</w:t>
      </w:r>
      <w:r>
        <w:rPr>
          <w:spacing w:val="16"/>
        </w:rPr>
        <w:t xml:space="preserve"> </w:t>
      </w:r>
      <w:r>
        <w:t>násypu</w:t>
      </w:r>
      <w:r>
        <w:rPr>
          <w:spacing w:val="16"/>
        </w:rPr>
        <w:t xml:space="preserve"> </w:t>
      </w:r>
      <w:r>
        <w:t>minimálne</w:t>
      </w:r>
      <w:r>
        <w:rPr>
          <w:spacing w:val="20"/>
        </w:rPr>
        <w:t xml:space="preserve"> </w:t>
      </w:r>
      <w:r>
        <w:t>na:</w:t>
      </w:r>
    </w:p>
    <w:p w14:paraId="76177CA2" w14:textId="77777777" w:rsidR="007127CB" w:rsidRDefault="007127CB" w:rsidP="009E0681">
      <w:r>
        <w:rPr>
          <w:position w:val="2"/>
        </w:rPr>
        <w:t>E</w:t>
      </w:r>
      <w:r>
        <w:rPr>
          <w:sz w:val="14"/>
        </w:rPr>
        <w:t>def,2</w:t>
      </w:r>
      <w:r>
        <w:rPr>
          <w:spacing w:val="16"/>
          <w:sz w:val="14"/>
        </w:rPr>
        <w:t xml:space="preserve"> </w:t>
      </w:r>
      <w:r>
        <w:rPr>
          <w:sz w:val="14"/>
        </w:rPr>
        <w:t>min</w:t>
      </w:r>
      <w:r>
        <w:rPr>
          <w:spacing w:val="5"/>
          <w:sz w:val="14"/>
        </w:rPr>
        <w:t xml:space="preserve"> </w:t>
      </w:r>
      <w:r>
        <w:rPr>
          <w:position w:val="2"/>
        </w:rPr>
        <w:t>=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45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Mpa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.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Na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zhutnený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sa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zriadi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pás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podkladného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betónu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šírky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min.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0,65</w:t>
      </w:r>
    </w:p>
    <w:p w14:paraId="7E1547A9" w14:textId="77777777" w:rsidR="007127CB" w:rsidRDefault="007127CB" w:rsidP="009E0681">
      <w:r>
        <w:t>m.</w:t>
      </w:r>
      <w:r>
        <w:rPr>
          <w:spacing w:val="34"/>
        </w:rPr>
        <w:t xml:space="preserve"> </w:t>
      </w:r>
      <w:r>
        <w:t>Požadovaná</w:t>
      </w:r>
      <w:r>
        <w:rPr>
          <w:spacing w:val="31"/>
        </w:rPr>
        <w:t xml:space="preserve"> </w:t>
      </w:r>
      <w:r>
        <w:t>hrúbka</w:t>
      </w:r>
      <w:r>
        <w:rPr>
          <w:spacing w:val="32"/>
        </w:rPr>
        <w:t xml:space="preserve"> </w:t>
      </w:r>
      <w:r>
        <w:t>podkladného</w:t>
      </w:r>
      <w:r>
        <w:rPr>
          <w:spacing w:val="31"/>
        </w:rPr>
        <w:t xml:space="preserve"> </w:t>
      </w:r>
      <w:r>
        <w:t>betónu</w:t>
      </w:r>
      <w:r>
        <w:rPr>
          <w:spacing w:val="35"/>
        </w:rPr>
        <w:t xml:space="preserve"> </w:t>
      </w:r>
      <w:r>
        <w:t>C12/15</w:t>
      </w:r>
      <w:r>
        <w:rPr>
          <w:spacing w:val="117"/>
        </w:rPr>
        <w:t xml:space="preserve"> </w:t>
      </w:r>
      <w:r>
        <w:t>XD2</w:t>
      </w:r>
      <w:r>
        <w:rPr>
          <w:spacing w:val="31"/>
        </w:rPr>
        <w:t xml:space="preserve"> </w:t>
      </w:r>
      <w:r>
        <w:t>je</w:t>
      </w:r>
      <w:r>
        <w:rPr>
          <w:spacing w:val="117"/>
        </w:rPr>
        <w:t xml:space="preserve"> </w:t>
      </w:r>
      <w:r>
        <w:t>min.</w:t>
      </w:r>
      <w:r>
        <w:rPr>
          <w:spacing w:val="36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mm.</w:t>
      </w:r>
    </w:p>
    <w:p w14:paraId="116B257E" w14:textId="77777777" w:rsidR="007127CB" w:rsidRDefault="007127CB" w:rsidP="009E0681">
      <w:r>
        <w:t>Prvky</w:t>
      </w:r>
      <w:r>
        <w:rPr>
          <w:spacing w:val="20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osadzujú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20-30</w:t>
      </w:r>
      <w:r>
        <w:rPr>
          <w:spacing w:val="23"/>
        </w:rPr>
        <w:t xml:space="preserve"> </w:t>
      </w:r>
      <w:r>
        <w:t>mm</w:t>
      </w:r>
      <w:r>
        <w:rPr>
          <w:spacing w:val="25"/>
        </w:rPr>
        <w:t xml:space="preserve"> </w:t>
      </w:r>
      <w:r>
        <w:t>silnej</w:t>
      </w:r>
      <w:r>
        <w:rPr>
          <w:spacing w:val="26"/>
        </w:rPr>
        <w:t xml:space="preserve"> </w:t>
      </w:r>
      <w:r>
        <w:t>vrstvy</w:t>
      </w:r>
      <w:r>
        <w:rPr>
          <w:spacing w:val="24"/>
        </w:rPr>
        <w:t xml:space="preserve"> </w:t>
      </w:r>
      <w:r>
        <w:t>zmesi</w:t>
      </w:r>
      <w:r>
        <w:rPr>
          <w:spacing w:val="22"/>
        </w:rPr>
        <w:t xml:space="preserve"> </w:t>
      </w:r>
      <w:r>
        <w:t>piesku</w:t>
      </w:r>
      <w:r>
        <w:rPr>
          <w:spacing w:val="2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cementu,</w:t>
      </w:r>
      <w:r>
        <w:rPr>
          <w:spacing w:val="26"/>
        </w:rPr>
        <w:t xml:space="preserve"> </w:t>
      </w:r>
      <w:r>
        <w:t>odpovedajúce</w:t>
      </w:r>
      <w:r>
        <w:rPr>
          <w:spacing w:val="24"/>
        </w:rPr>
        <w:t xml:space="preserve"> </w:t>
      </w:r>
      <w:r>
        <w:t>betónu</w:t>
      </w:r>
      <w:r>
        <w:rPr>
          <w:spacing w:val="1"/>
        </w:rPr>
        <w:t xml:space="preserve"> </w:t>
      </w:r>
      <w:r>
        <w:t>C</w:t>
      </w:r>
      <w:r>
        <w:rPr>
          <w:spacing w:val="21"/>
        </w:rPr>
        <w:t xml:space="preserve"> </w:t>
      </w:r>
      <w:r>
        <w:t>12/15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celej</w:t>
      </w:r>
      <w:r>
        <w:rPr>
          <w:spacing w:val="21"/>
        </w:rPr>
        <w:t xml:space="preserve"> </w:t>
      </w:r>
      <w:r>
        <w:t>ploche,</w:t>
      </w:r>
      <w:r>
        <w:rPr>
          <w:spacing w:val="22"/>
        </w:rPr>
        <w:t xml:space="preserve"> </w:t>
      </w:r>
      <w:r>
        <w:t>aby</w:t>
      </w:r>
      <w:r>
        <w:rPr>
          <w:spacing w:val="21"/>
        </w:rPr>
        <w:t xml:space="preserve"> </w:t>
      </w:r>
      <w:r>
        <w:t>bolo</w:t>
      </w:r>
      <w:r>
        <w:rPr>
          <w:spacing w:val="20"/>
        </w:rPr>
        <w:t xml:space="preserve"> </w:t>
      </w:r>
      <w:r>
        <w:t>dosadnutie</w:t>
      </w:r>
      <w:r>
        <w:rPr>
          <w:spacing w:val="23"/>
        </w:rPr>
        <w:t xml:space="preserve"> </w:t>
      </w:r>
      <w:r>
        <w:t>prefabrikátu</w:t>
      </w:r>
      <w:r>
        <w:rPr>
          <w:spacing w:val="19"/>
        </w:rPr>
        <w:t xml:space="preserve"> </w:t>
      </w:r>
      <w:r>
        <w:t>rovnomerné.</w:t>
      </w:r>
    </w:p>
    <w:p w14:paraId="568A196E" w14:textId="77777777"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0AFE75D1" w14:textId="77777777" w:rsidR="007127CB" w:rsidRDefault="007127CB" w:rsidP="007127CB">
      <w:pPr>
        <w:pStyle w:val="Zkladntext"/>
        <w:spacing w:before="4"/>
        <w:rPr>
          <w:sz w:val="15"/>
        </w:rPr>
      </w:pPr>
    </w:p>
    <w:p w14:paraId="5EFA9922" w14:textId="77777777" w:rsidR="007127CB" w:rsidRPr="009E0681" w:rsidRDefault="007127CB" w:rsidP="009E0681">
      <w:pPr>
        <w:pStyle w:val="Nadpis1"/>
      </w:pPr>
      <w:bookmarkStart w:id="224" w:name="_TOC_250039"/>
      <w:bookmarkStart w:id="225" w:name="_Toc178188277"/>
      <w:r w:rsidRPr="009E0681">
        <w:t xml:space="preserve">HORIZONTÁLNE ODVODŇOVACIE </w:t>
      </w:r>
      <w:bookmarkEnd w:id="224"/>
      <w:r w:rsidRPr="009E0681">
        <w:t>VRTY</w:t>
      </w:r>
      <w:bookmarkEnd w:id="225"/>
    </w:p>
    <w:p w14:paraId="585E8769" w14:textId="77777777" w:rsidR="007127CB" w:rsidRPr="009E0681" w:rsidRDefault="007127CB" w:rsidP="009E0681">
      <w:pPr>
        <w:pStyle w:val="Nadpis2"/>
      </w:pPr>
      <w:bookmarkStart w:id="226" w:name="_TOC_250038"/>
      <w:bookmarkStart w:id="227" w:name="_Toc178188278"/>
      <w:bookmarkEnd w:id="226"/>
      <w:r w:rsidRPr="009E0681">
        <w:t>ÚVOD</w:t>
      </w:r>
      <w:bookmarkEnd w:id="227"/>
    </w:p>
    <w:p w14:paraId="3D7DA64E" w14:textId="77777777" w:rsidR="007127CB" w:rsidRDefault="007127CB" w:rsidP="007127CB">
      <w:pPr>
        <w:pStyle w:val="Zkladntext"/>
        <w:spacing w:before="2"/>
        <w:rPr>
          <w:b/>
          <w:sz w:val="21"/>
        </w:rPr>
      </w:pPr>
    </w:p>
    <w:p w14:paraId="1861CC0A" w14:textId="77777777" w:rsidR="007127CB" w:rsidRDefault="007127CB" w:rsidP="009E0681">
      <w:r>
        <w:t>Nasledujúce</w:t>
      </w:r>
      <w:r>
        <w:rPr>
          <w:spacing w:val="43"/>
        </w:rPr>
        <w:t xml:space="preserve"> </w:t>
      </w:r>
      <w:r>
        <w:t>ZTKP</w:t>
      </w:r>
      <w:r>
        <w:rPr>
          <w:spacing w:val="47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týkajú</w:t>
      </w:r>
      <w:r>
        <w:rPr>
          <w:spacing w:val="43"/>
        </w:rPr>
        <w:t xml:space="preserve"> </w:t>
      </w:r>
      <w:r>
        <w:t>horizontálnych</w:t>
      </w:r>
      <w:r>
        <w:rPr>
          <w:spacing w:val="44"/>
        </w:rPr>
        <w:t xml:space="preserve"> </w:t>
      </w:r>
      <w:r>
        <w:t>odvodňovacích</w:t>
      </w:r>
      <w:r>
        <w:rPr>
          <w:spacing w:val="48"/>
        </w:rPr>
        <w:t xml:space="preserve"> </w:t>
      </w:r>
      <w:r>
        <w:t>vrtov</w:t>
      </w:r>
      <w:r>
        <w:rPr>
          <w:spacing w:val="41"/>
        </w:rPr>
        <w:t xml:space="preserve"> </w:t>
      </w:r>
      <w:r>
        <w:t>(ďalej</w:t>
      </w:r>
      <w:r>
        <w:rPr>
          <w:spacing w:val="50"/>
        </w:rPr>
        <w:t xml:space="preserve"> </w:t>
      </w:r>
      <w:r>
        <w:t>len</w:t>
      </w:r>
      <w:r>
        <w:rPr>
          <w:spacing w:val="48"/>
        </w:rPr>
        <w:t xml:space="preserve"> </w:t>
      </w:r>
      <w:r>
        <w:t>HV).</w:t>
      </w:r>
    </w:p>
    <w:p w14:paraId="7ADD5CF8" w14:textId="77777777" w:rsidR="007127CB" w:rsidRDefault="007127CB" w:rsidP="009E0681">
      <w:pPr>
        <w:pStyle w:val="Nadpis3"/>
      </w:pPr>
      <w:bookmarkStart w:id="228" w:name="_TOC_250037"/>
      <w:bookmarkStart w:id="229" w:name="_Toc178188279"/>
      <w:bookmarkEnd w:id="228"/>
      <w:r>
        <w:t>Všeobecne</w:t>
      </w:r>
      <w:bookmarkEnd w:id="229"/>
    </w:p>
    <w:p w14:paraId="45076121" w14:textId="4725FB7D" w:rsidR="008F16EB" w:rsidRDefault="007127CB" w:rsidP="00E37473">
      <w:r>
        <w:t>Hĺbkové</w:t>
      </w:r>
      <w:r>
        <w:rPr>
          <w:spacing w:val="1"/>
        </w:rPr>
        <w:t xml:space="preserve"> </w:t>
      </w:r>
      <w:r>
        <w:t>odvodnenie</w:t>
      </w:r>
      <w:r>
        <w:rPr>
          <w:spacing w:val="58"/>
        </w:rPr>
        <w:t xml:space="preserve"> </w:t>
      </w:r>
      <w:r>
        <w:t>zosuvných</w:t>
      </w:r>
      <w:r>
        <w:rPr>
          <w:spacing w:val="58"/>
        </w:rPr>
        <w:t xml:space="preserve"> </w:t>
      </w:r>
      <w:r>
        <w:t>svahov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zabezpečené</w:t>
      </w:r>
      <w:r>
        <w:rPr>
          <w:spacing w:val="59"/>
        </w:rPr>
        <w:t xml:space="preserve"> </w:t>
      </w:r>
      <w:r>
        <w:t>spôsobom</w:t>
      </w:r>
      <w:r>
        <w:rPr>
          <w:spacing w:val="58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spracovaná</w:t>
      </w:r>
      <w:r>
        <w:rPr>
          <w:spacing w:val="1"/>
        </w:rPr>
        <w:t xml:space="preserve"> </w:t>
      </w:r>
      <w:r>
        <w:t>STN.</w:t>
      </w:r>
      <w:r>
        <w:rPr>
          <w:spacing w:val="1"/>
        </w:rPr>
        <w:t xml:space="preserve"> </w:t>
      </w:r>
      <w:r>
        <w:t>Použitie</w:t>
      </w:r>
      <w:r>
        <w:rPr>
          <w:spacing w:val="1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postupov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netradičných</w:t>
      </w:r>
      <w:r>
        <w:rPr>
          <w:spacing w:val="1"/>
        </w:rPr>
        <w:t xml:space="preserve"> </w:t>
      </w:r>
      <w:r>
        <w:t>technológií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prípustné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preukáže</w:t>
      </w:r>
      <w:r>
        <w:rPr>
          <w:spacing w:val="1"/>
        </w:rPr>
        <w:t xml:space="preserve"> </w:t>
      </w:r>
      <w:r>
        <w:t>požadovaný</w:t>
      </w:r>
      <w:r>
        <w:rPr>
          <w:spacing w:val="1"/>
        </w:rPr>
        <w:t xml:space="preserve"> </w:t>
      </w:r>
      <w:r>
        <w:t>účinok</w:t>
      </w:r>
      <w:r>
        <w:rPr>
          <w:spacing w:val="1"/>
        </w:rPr>
        <w:t xml:space="preserve"> </w:t>
      </w:r>
      <w:r>
        <w:t>dlhodobého</w:t>
      </w:r>
      <w:r>
        <w:rPr>
          <w:spacing w:val="1"/>
        </w:rPr>
        <w:t xml:space="preserve"> </w:t>
      </w:r>
      <w:r>
        <w:t>zníženia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 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 svahoch,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hydrostatický</w:t>
      </w:r>
      <w:r>
        <w:rPr>
          <w:spacing w:val="1"/>
        </w:rPr>
        <w:t xml:space="preserve"> </w:t>
      </w:r>
      <w:r>
        <w:t>tlak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 môže nepriaznivo</w:t>
      </w:r>
      <w:r>
        <w:rPr>
          <w:spacing w:val="1"/>
        </w:rPr>
        <w:t xml:space="preserve"> </w:t>
      </w:r>
      <w:r>
        <w:t>ovplyvňovať statické</w:t>
      </w:r>
      <w:r>
        <w:rPr>
          <w:spacing w:val="1"/>
        </w:rPr>
        <w:t xml:space="preserve"> </w:t>
      </w:r>
      <w:r>
        <w:t>zaťaženia na pažiace konštrukcie.</w:t>
      </w:r>
      <w:r>
        <w:rPr>
          <w:spacing w:val="1"/>
        </w:rPr>
        <w:t xml:space="preserve"> </w:t>
      </w:r>
      <w:r>
        <w:t>Postupy musia mať najmenej takú úroveň akú stanovujú normy a nesmú byť v rozpore s ich</w:t>
      </w:r>
      <w:r>
        <w:rPr>
          <w:spacing w:val="1"/>
        </w:rPr>
        <w:t xml:space="preserve"> </w:t>
      </w:r>
      <w:r>
        <w:t>zásadami.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úmysle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postupy,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netradičné</w:t>
      </w:r>
      <w:r>
        <w:rPr>
          <w:spacing w:val="59"/>
        </w:rPr>
        <w:t xml:space="preserve"> </w:t>
      </w:r>
      <w:r>
        <w:t>technológie,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obstarávateľovi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charakterizujúce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metódu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postupu.</w:t>
      </w:r>
      <w:r>
        <w:rPr>
          <w:spacing w:val="58"/>
        </w:rPr>
        <w:t xml:space="preserve"> </w:t>
      </w:r>
      <w:r>
        <w:t>Až so súhlasom</w:t>
      </w:r>
      <w:r>
        <w:rPr>
          <w:spacing w:val="58"/>
        </w:rPr>
        <w:t xml:space="preserve"> </w:t>
      </w:r>
      <w:r>
        <w:t>objednávateľa môžu byť</w:t>
      </w:r>
      <w:r>
        <w:rPr>
          <w:spacing w:val="59"/>
        </w:rPr>
        <w:t xml:space="preserve"> </w:t>
      </w:r>
      <w:r>
        <w:t>tieto technológie</w:t>
      </w:r>
      <w:r>
        <w:rPr>
          <w:spacing w:val="58"/>
        </w:rPr>
        <w:t xml:space="preserve"> </w:t>
      </w:r>
      <w:r>
        <w:t>použité na stavbe.</w:t>
      </w:r>
      <w:r>
        <w:rPr>
          <w:spacing w:val="59"/>
        </w:rPr>
        <w:t xml:space="preserve"> </w:t>
      </w:r>
      <w:r>
        <w:t>Dĺžka</w:t>
      </w:r>
      <w:r>
        <w:rPr>
          <w:spacing w:val="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HV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zrejmá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priečnych</w:t>
      </w:r>
      <w:r>
        <w:rPr>
          <w:spacing w:val="32"/>
        </w:rPr>
        <w:t xml:space="preserve"> </w:t>
      </w:r>
      <w:r>
        <w:t>rezov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výkazov</w:t>
      </w:r>
      <w:r>
        <w:rPr>
          <w:spacing w:val="36"/>
        </w:rPr>
        <w:t xml:space="preserve"> </w:t>
      </w:r>
      <w:r>
        <w:t>výmer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pohybuje</w:t>
      </w:r>
      <w:r>
        <w:rPr>
          <w:spacing w:val="30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dĺžkach</w:t>
      </w:r>
      <w:r>
        <w:rPr>
          <w:spacing w:val="33"/>
        </w:rPr>
        <w:t xml:space="preserve"> </w:t>
      </w:r>
      <w:r>
        <w:t>80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150</w:t>
      </w:r>
      <w:r w:rsidR="008F16EB" w:rsidRPr="008F16EB">
        <w:t xml:space="preserve"> </w:t>
      </w:r>
      <w:r w:rsidR="008F16EB">
        <w:t>m.</w:t>
      </w:r>
      <w:r w:rsidR="008F16EB">
        <w:rPr>
          <w:spacing w:val="31"/>
        </w:rPr>
        <w:t xml:space="preserve"> </w:t>
      </w:r>
      <w:r w:rsidR="008F16EB">
        <w:t>HV</w:t>
      </w:r>
      <w:r w:rsidR="008F16EB">
        <w:rPr>
          <w:spacing w:val="26"/>
        </w:rPr>
        <w:t xml:space="preserve"> </w:t>
      </w:r>
      <w:r w:rsidR="008F16EB">
        <w:t>sú</w:t>
      </w:r>
      <w:r w:rsidR="008F16EB">
        <w:rPr>
          <w:spacing w:val="49"/>
        </w:rPr>
        <w:t xml:space="preserve"> </w:t>
      </w:r>
      <w:r w:rsidR="008F16EB">
        <w:t>perforované</w:t>
      </w:r>
      <w:r w:rsidR="008F16EB">
        <w:rPr>
          <w:spacing w:val="106"/>
        </w:rPr>
        <w:t xml:space="preserve"> </w:t>
      </w:r>
      <w:r w:rsidR="008F16EB">
        <w:t>po</w:t>
      </w:r>
      <w:r w:rsidR="008F16EB">
        <w:rPr>
          <w:spacing w:val="27"/>
        </w:rPr>
        <w:t xml:space="preserve"> </w:t>
      </w:r>
      <w:r w:rsidR="008F16EB">
        <w:t>celej</w:t>
      </w:r>
      <w:r w:rsidR="008F16EB">
        <w:rPr>
          <w:spacing w:val="28"/>
        </w:rPr>
        <w:t xml:space="preserve"> </w:t>
      </w:r>
      <w:r w:rsidR="008F16EB">
        <w:t>dĺžke.</w:t>
      </w:r>
    </w:p>
    <w:p w14:paraId="088A7C88" w14:textId="77777777" w:rsidR="007127CB" w:rsidRDefault="007127CB" w:rsidP="00F90061">
      <w:r>
        <w:t>Ako</w:t>
      </w:r>
      <w:r>
        <w:rPr>
          <w:spacing w:val="1"/>
        </w:rPr>
        <w:t xml:space="preserve"> </w:t>
      </w:r>
      <w:r>
        <w:t>vyplynulo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stabilitných</w:t>
      </w:r>
      <w:r>
        <w:rPr>
          <w:spacing w:val="59"/>
        </w:rPr>
        <w:t xml:space="preserve"> </w:t>
      </w:r>
      <w:r>
        <w:t>výpočtov</w:t>
      </w:r>
      <w:r>
        <w:rPr>
          <w:spacing w:val="59"/>
        </w:rPr>
        <w:t xml:space="preserve"> </w:t>
      </w:r>
      <w:r>
        <w:t>hladina</w:t>
      </w:r>
      <w:r>
        <w:rPr>
          <w:spacing w:val="59"/>
        </w:rPr>
        <w:t xml:space="preserve"> </w:t>
      </w:r>
      <w:r>
        <w:t>podzemnej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výrazným</w:t>
      </w:r>
      <w:r>
        <w:rPr>
          <w:spacing w:val="1"/>
        </w:rPr>
        <w:t xml:space="preserve"> </w:t>
      </w:r>
      <w:r>
        <w:t>spôsobom</w:t>
      </w:r>
      <w:r>
        <w:rPr>
          <w:spacing w:val="42"/>
        </w:rPr>
        <w:t xml:space="preserve"> </w:t>
      </w:r>
      <w:r>
        <w:t>ovplyvňuje</w:t>
      </w:r>
      <w:r>
        <w:rPr>
          <w:spacing w:val="40"/>
        </w:rPr>
        <w:t xml:space="preserve"> </w:t>
      </w:r>
      <w:r>
        <w:t>stabilitné</w:t>
      </w:r>
      <w:r>
        <w:rPr>
          <w:spacing w:val="45"/>
        </w:rPr>
        <w:t xml:space="preserve"> </w:t>
      </w:r>
      <w:r>
        <w:t>pomery</w:t>
      </w:r>
      <w:r>
        <w:rPr>
          <w:spacing w:val="41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zosuvoch.</w:t>
      </w:r>
      <w:r>
        <w:rPr>
          <w:spacing w:val="43"/>
        </w:rPr>
        <w:t xml:space="preserve"> </w:t>
      </w:r>
      <w:r>
        <w:t xml:space="preserve">Dosiahnutie  </w:t>
      </w:r>
      <w:r>
        <w:rPr>
          <w:spacing w:val="20"/>
        </w:rPr>
        <w:t xml:space="preserve"> </w:t>
      </w:r>
      <w:r>
        <w:t>zníženia</w:t>
      </w:r>
      <w:r>
        <w:rPr>
          <w:spacing w:val="44"/>
        </w:rPr>
        <w:t xml:space="preserve"> </w:t>
      </w:r>
      <w:r>
        <w:t>podzemnej</w:t>
      </w:r>
      <w:r>
        <w:rPr>
          <w:spacing w:val="47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( povrchové odvodnenie, horizontálne odvodňovacie vrty ) bude preto dôležitým sanačným</w:t>
      </w:r>
      <w:r>
        <w:rPr>
          <w:spacing w:val="1"/>
        </w:rPr>
        <w:t xml:space="preserve"> </w:t>
      </w:r>
      <w:r>
        <w:t>prvkom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návrhu</w:t>
      </w:r>
      <w:r>
        <w:rPr>
          <w:spacing w:val="14"/>
        </w:rPr>
        <w:t xml:space="preserve"> </w:t>
      </w:r>
      <w:r>
        <w:t>sanačných</w:t>
      </w:r>
      <w:r>
        <w:rPr>
          <w:spacing w:val="14"/>
        </w:rPr>
        <w:t xml:space="preserve"> </w:t>
      </w:r>
      <w:r>
        <w:t>prác.</w:t>
      </w:r>
    </w:p>
    <w:p w14:paraId="43D835DD" w14:textId="77777777" w:rsidR="007127CB" w:rsidRDefault="007127CB" w:rsidP="00F90061">
      <w:pPr>
        <w:rPr>
          <w:b/>
        </w:rPr>
      </w:pPr>
      <w:r>
        <w:rPr>
          <w:b/>
        </w:rPr>
        <w:t>Horizontálne</w:t>
      </w:r>
      <w:r>
        <w:rPr>
          <w:b/>
          <w:spacing w:val="1"/>
        </w:rPr>
        <w:t xml:space="preserve"> </w:t>
      </w:r>
      <w:r>
        <w:rPr>
          <w:b/>
        </w:rPr>
        <w:t>odvodňovacie</w:t>
      </w:r>
      <w:r>
        <w:rPr>
          <w:b/>
          <w:spacing w:val="1"/>
        </w:rPr>
        <w:t xml:space="preserve"> </w:t>
      </w:r>
      <w:r>
        <w:rPr>
          <w:b/>
        </w:rPr>
        <w:t>vrty</w:t>
      </w:r>
      <w:r>
        <w:rPr>
          <w:b/>
          <w:spacing w:val="1"/>
        </w:rPr>
        <w:t xml:space="preserve"> </w:t>
      </w:r>
      <w:r>
        <w:rPr>
          <w:b/>
        </w:rPr>
        <w:t>je</w:t>
      </w:r>
      <w:r>
        <w:rPr>
          <w:b/>
          <w:spacing w:val="1"/>
        </w:rPr>
        <w:t xml:space="preserve"> </w:t>
      </w:r>
      <w:r>
        <w:rPr>
          <w:b/>
        </w:rPr>
        <w:t>potrebné</w:t>
      </w:r>
      <w:r>
        <w:rPr>
          <w:b/>
          <w:spacing w:val="62"/>
        </w:rPr>
        <w:t xml:space="preserve"> </w:t>
      </w:r>
      <w:r>
        <w:rPr>
          <w:b/>
        </w:rPr>
        <w:t>začať</w:t>
      </w:r>
      <w:r>
        <w:rPr>
          <w:b/>
          <w:spacing w:val="62"/>
        </w:rPr>
        <w:t xml:space="preserve"> </w:t>
      </w:r>
      <w:r>
        <w:rPr>
          <w:b/>
        </w:rPr>
        <w:t>realizovať</w:t>
      </w:r>
      <w:r>
        <w:rPr>
          <w:b/>
          <w:spacing w:val="62"/>
        </w:rPr>
        <w:t xml:space="preserve"> </w:t>
      </w:r>
      <w:r>
        <w:rPr>
          <w:b/>
        </w:rPr>
        <w:t>pred</w:t>
      </w:r>
      <w:r>
        <w:rPr>
          <w:b/>
          <w:spacing w:val="62"/>
        </w:rPr>
        <w:t xml:space="preserve"> </w:t>
      </w:r>
      <w:r>
        <w:rPr>
          <w:b/>
        </w:rPr>
        <w:t>vlastnými</w:t>
      </w:r>
      <w:r>
        <w:rPr>
          <w:b/>
          <w:spacing w:val="1"/>
        </w:rPr>
        <w:t xml:space="preserve"> </w:t>
      </w:r>
      <w:r>
        <w:rPr>
          <w:b/>
        </w:rPr>
        <w:t>stavebnými</w:t>
      </w:r>
      <w:r>
        <w:rPr>
          <w:b/>
          <w:spacing w:val="16"/>
        </w:rPr>
        <w:t xml:space="preserve"> </w:t>
      </w:r>
      <w:r>
        <w:rPr>
          <w:b/>
        </w:rPr>
        <w:t>prácami,</w:t>
      </w:r>
      <w:r>
        <w:rPr>
          <w:b/>
          <w:spacing w:val="12"/>
        </w:rPr>
        <w:t xml:space="preserve"> </w:t>
      </w:r>
      <w:r>
        <w:rPr>
          <w:b/>
        </w:rPr>
        <w:t>predovšetkým</w:t>
      </w:r>
      <w:r>
        <w:rPr>
          <w:b/>
          <w:spacing w:val="17"/>
        </w:rPr>
        <w:t xml:space="preserve"> </w:t>
      </w:r>
      <w:r>
        <w:rPr>
          <w:b/>
        </w:rPr>
        <w:t>zemnými.</w:t>
      </w:r>
    </w:p>
    <w:p w14:paraId="58972B90" w14:textId="77777777" w:rsidR="007127CB" w:rsidRPr="002E1152" w:rsidRDefault="007127CB" w:rsidP="00F90061">
      <w:pPr>
        <w:rPr>
          <w:u w:val="single"/>
        </w:rPr>
      </w:pPr>
      <w:r w:rsidRPr="002E1152">
        <w:rPr>
          <w:u w:val="single"/>
        </w:rPr>
        <w:t>Ovplyvnenie</w:t>
      </w:r>
      <w:r w:rsidRPr="002E1152">
        <w:rPr>
          <w:spacing w:val="47"/>
          <w:u w:val="single"/>
        </w:rPr>
        <w:t xml:space="preserve"> </w:t>
      </w:r>
      <w:r w:rsidRPr="002E1152">
        <w:rPr>
          <w:u w:val="single"/>
        </w:rPr>
        <w:t>podzemných</w:t>
      </w:r>
      <w:r w:rsidRPr="002E1152">
        <w:rPr>
          <w:spacing w:val="52"/>
          <w:u w:val="single"/>
        </w:rPr>
        <w:t xml:space="preserve"> </w:t>
      </w:r>
      <w:r w:rsidRPr="002E1152">
        <w:rPr>
          <w:u w:val="single"/>
        </w:rPr>
        <w:t>vôd</w:t>
      </w:r>
      <w:r w:rsidRPr="002E1152">
        <w:rPr>
          <w:spacing w:val="52"/>
          <w:u w:val="single"/>
        </w:rPr>
        <w:t xml:space="preserve"> </w:t>
      </w:r>
      <w:r w:rsidRPr="002E1152">
        <w:rPr>
          <w:u w:val="single"/>
        </w:rPr>
        <w:t>vplyvom</w:t>
      </w:r>
      <w:r w:rsidRPr="002E1152">
        <w:rPr>
          <w:spacing w:val="49"/>
          <w:u w:val="single"/>
        </w:rPr>
        <w:t xml:space="preserve"> </w:t>
      </w:r>
      <w:r w:rsidRPr="002E1152">
        <w:rPr>
          <w:u w:val="single"/>
        </w:rPr>
        <w:t>realizácie</w:t>
      </w:r>
      <w:r w:rsidRPr="002E1152">
        <w:rPr>
          <w:spacing w:val="48"/>
          <w:u w:val="single"/>
        </w:rPr>
        <w:t xml:space="preserve"> </w:t>
      </w:r>
      <w:r w:rsidRPr="002E1152">
        <w:rPr>
          <w:u w:val="single"/>
        </w:rPr>
        <w:t>stavby</w:t>
      </w:r>
    </w:p>
    <w:p w14:paraId="3A6F09B5" w14:textId="77777777" w:rsidR="007127CB" w:rsidRDefault="007127CB" w:rsidP="00F90061">
      <w:r>
        <w:t>Vplyvom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horizontálnych</w:t>
      </w:r>
      <w:r>
        <w:rPr>
          <w:spacing w:val="59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počítať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predmetných</w:t>
      </w:r>
      <w:r>
        <w:rPr>
          <w:spacing w:val="33"/>
        </w:rPr>
        <w:t xml:space="preserve"> </w:t>
      </w:r>
      <w:r>
        <w:t>miestach</w:t>
      </w:r>
      <w:r>
        <w:rPr>
          <w:spacing w:val="29"/>
        </w:rPr>
        <w:t xml:space="preserve"> </w:t>
      </w:r>
      <w:r>
        <w:t>situovania</w:t>
      </w:r>
      <w:r>
        <w:rPr>
          <w:spacing w:val="34"/>
        </w:rPr>
        <w:t xml:space="preserve"> </w:t>
      </w:r>
      <w:r>
        <w:t>vrtov</w:t>
      </w:r>
      <w:r>
        <w:rPr>
          <w:spacing w:val="30"/>
        </w:rPr>
        <w:t xml:space="preserve"> </w:t>
      </w:r>
      <w:r>
        <w:t>so</w:t>
      </w:r>
      <w:r>
        <w:rPr>
          <w:spacing w:val="37"/>
        </w:rPr>
        <w:t xml:space="preserve"> </w:t>
      </w:r>
      <w:r>
        <w:t>znížením</w:t>
      </w:r>
      <w:r>
        <w:rPr>
          <w:spacing w:val="35"/>
        </w:rPr>
        <w:t xml:space="preserve"> </w:t>
      </w:r>
      <w:r>
        <w:t>hladín</w:t>
      </w:r>
      <w:r>
        <w:rPr>
          <w:spacing w:val="33"/>
        </w:rPr>
        <w:t xml:space="preserve"> </w:t>
      </w:r>
      <w:r>
        <w:t>spodných</w:t>
      </w:r>
      <w:r>
        <w:rPr>
          <w:spacing w:val="34"/>
        </w:rPr>
        <w:t xml:space="preserve"> </w:t>
      </w:r>
      <w:r>
        <w:t>vôd</w:t>
      </w:r>
      <w:r>
        <w:rPr>
          <w:spacing w:val="33"/>
        </w:rPr>
        <w:t xml:space="preserve"> </w:t>
      </w:r>
      <w:r>
        <w:t>aj</w:t>
      </w:r>
      <w:r>
        <w:rPr>
          <w:spacing w:val="3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širšom</w:t>
      </w:r>
      <w:r>
        <w:rPr>
          <w:spacing w:val="30"/>
        </w:rPr>
        <w:t xml:space="preserve"> </w:t>
      </w:r>
      <w:r>
        <w:t>území.</w:t>
      </w:r>
      <w:r>
        <w:rPr>
          <w:spacing w:val="1"/>
        </w:rPr>
        <w:t xml:space="preserve"> </w:t>
      </w:r>
      <w:r>
        <w:t>To bude mať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zlepšenia stabilitných pomerov v</w:t>
      </w:r>
      <w:r>
        <w:rPr>
          <w:spacing w:val="1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aj 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spodných</w:t>
      </w:r>
      <w:r>
        <w:rPr>
          <w:spacing w:val="58"/>
        </w:rPr>
        <w:t xml:space="preserve"> </w:t>
      </w:r>
      <w:r>
        <w:t>vôd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miestnych</w:t>
      </w:r>
      <w:r>
        <w:rPr>
          <w:spacing w:val="59"/>
        </w:rPr>
        <w:t xml:space="preserve"> </w:t>
      </w:r>
      <w:r>
        <w:t>studniach</w:t>
      </w:r>
      <w:r>
        <w:rPr>
          <w:spacing w:val="58"/>
        </w:rPr>
        <w:t xml:space="preserve"> </w:t>
      </w:r>
      <w:r>
        <w:t>vybudovanými</w:t>
      </w:r>
      <w:r>
        <w:rPr>
          <w:spacing w:val="59"/>
        </w:rPr>
        <w:t xml:space="preserve"> </w:t>
      </w:r>
      <w:r>
        <w:t>nad</w:t>
      </w:r>
      <w:r>
        <w:rPr>
          <w:spacing w:val="58"/>
        </w:rPr>
        <w:t xml:space="preserve"> </w:t>
      </w:r>
      <w:r>
        <w:t>navrhovanými</w:t>
      </w:r>
      <w:r>
        <w:rPr>
          <w:spacing w:val="59"/>
        </w:rPr>
        <w:t xml:space="preserve"> </w:t>
      </w:r>
      <w:r>
        <w:t>odvodňovacími</w:t>
      </w:r>
      <w:r>
        <w:rPr>
          <w:spacing w:val="1"/>
        </w:rPr>
        <w:t xml:space="preserve"> </w:t>
      </w:r>
      <w:r>
        <w:t>vrtmi</w:t>
      </w:r>
    </w:p>
    <w:p w14:paraId="50D428CA" w14:textId="77777777" w:rsidR="007127CB" w:rsidRDefault="007127CB" w:rsidP="00F90061">
      <w:r>
        <w:t>Horizontálnymi</w:t>
      </w:r>
      <w:r>
        <w:rPr>
          <w:spacing w:val="1"/>
        </w:rPr>
        <w:t xml:space="preserve"> </w:t>
      </w:r>
      <w:r>
        <w:t>vrtmi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stiahnutiu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ústiam</w:t>
      </w:r>
      <w:r>
        <w:rPr>
          <w:spacing w:val="1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úplných</w:t>
      </w:r>
      <w:r>
        <w:rPr>
          <w:spacing w:val="1"/>
        </w:rPr>
        <w:t xml:space="preserve"> </w:t>
      </w:r>
      <w:r>
        <w:t>hydrochemických,</w:t>
      </w:r>
      <w:r>
        <w:rPr>
          <w:spacing w:val="1"/>
        </w:rPr>
        <w:t xml:space="preserve"> </w:t>
      </w:r>
      <w:r>
        <w:t>biologických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bakteriologických</w:t>
      </w:r>
      <w:r>
        <w:rPr>
          <w:spacing w:val="1"/>
        </w:rPr>
        <w:t xml:space="preserve"> </w:t>
      </w:r>
      <w:r>
        <w:t>rozborov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normových</w:t>
      </w:r>
      <w:r>
        <w:rPr>
          <w:spacing w:val="1"/>
        </w:rPr>
        <w:t xml:space="preserve"> </w:t>
      </w:r>
      <w:r>
        <w:t>kritérii</w:t>
      </w:r>
      <w:r>
        <w:rPr>
          <w:spacing w:val="16"/>
        </w:rPr>
        <w:t xml:space="preserve"> </w:t>
      </w:r>
      <w:r>
        <w:t>uvažovať</w:t>
      </w:r>
      <w:r>
        <w:rPr>
          <w:spacing w:val="19"/>
        </w:rPr>
        <w:t xml:space="preserve"> </w:t>
      </w:r>
      <w:r>
        <w:t>s</w:t>
      </w:r>
      <w:r>
        <w:rPr>
          <w:spacing w:val="17"/>
        </w:rPr>
        <w:t xml:space="preserve"> </w:t>
      </w:r>
      <w:r>
        <w:t>využitím</w:t>
      </w:r>
      <w:r>
        <w:rPr>
          <w:spacing w:val="16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vôd.</w:t>
      </w:r>
    </w:p>
    <w:p w14:paraId="762DA485" w14:textId="77777777" w:rsidR="007127CB" w:rsidRDefault="007127CB" w:rsidP="00F90061">
      <w:r>
        <w:t>Podzemné</w:t>
      </w:r>
      <w:r>
        <w:rPr>
          <w:spacing w:val="1"/>
        </w:rPr>
        <w:t xml:space="preserve"> </w:t>
      </w:r>
      <w:r>
        <w:t>vody,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svojimi</w:t>
      </w:r>
      <w:r>
        <w:rPr>
          <w:spacing w:val="59"/>
        </w:rPr>
        <w:t xml:space="preserve"> </w:t>
      </w:r>
      <w:r>
        <w:t>vztlakovými</w:t>
      </w:r>
      <w:r>
        <w:rPr>
          <w:spacing w:val="59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nepriaznivo</w:t>
      </w:r>
      <w:r>
        <w:rPr>
          <w:spacing w:val="59"/>
        </w:rPr>
        <w:t xml:space="preserve"> </w:t>
      </w:r>
      <w:r>
        <w:t>ovplyvňujú</w:t>
      </w:r>
      <w:r>
        <w:rPr>
          <w:spacing w:val="59"/>
        </w:rPr>
        <w:t xml:space="preserve"> </w:t>
      </w:r>
      <w:r>
        <w:t>stabilitné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navrhujeme</w:t>
      </w:r>
      <w:r>
        <w:rPr>
          <w:spacing w:val="1"/>
        </w:rPr>
        <w:t xml:space="preserve"> </w:t>
      </w:r>
      <w:r>
        <w:t>odviesť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zosuvného</w:t>
      </w:r>
      <w:r>
        <w:rPr>
          <w:spacing w:val="1"/>
        </w:rPr>
        <w:t xml:space="preserve"> </w:t>
      </w:r>
      <w:r>
        <w:t>územia</w:t>
      </w:r>
      <w:r>
        <w:rPr>
          <w:spacing w:val="1"/>
        </w:rPr>
        <w:t xml:space="preserve"> </w:t>
      </w:r>
      <w:r>
        <w:t>sústredeným</w:t>
      </w:r>
      <w:r>
        <w:rPr>
          <w:spacing w:val="1"/>
        </w:rPr>
        <w:t xml:space="preserve"> </w:t>
      </w:r>
      <w:r>
        <w:t>výtokom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recipientov.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riešením</w:t>
      </w:r>
      <w:r>
        <w:rPr>
          <w:spacing w:val="1"/>
        </w:rPr>
        <w:t xml:space="preserve"> </w:t>
      </w:r>
      <w:r>
        <w:t>nedôjde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usmernenia</w:t>
      </w:r>
      <w:r>
        <w:rPr>
          <w:spacing w:val="36"/>
        </w:rPr>
        <w:t xml:space="preserve"> </w:t>
      </w:r>
      <w:r>
        <w:t>ich</w:t>
      </w:r>
      <w:r>
        <w:rPr>
          <w:spacing w:val="16"/>
        </w:rPr>
        <w:t xml:space="preserve"> </w:t>
      </w:r>
      <w:r>
        <w:t>výtoku.</w:t>
      </w:r>
    </w:p>
    <w:p w14:paraId="500D8C09" w14:textId="77777777" w:rsidR="007127CB" w:rsidRDefault="007127CB" w:rsidP="00F90061">
      <w:r>
        <w:t>Vody</w:t>
      </w:r>
      <w:r>
        <w:rPr>
          <w:spacing w:val="1"/>
        </w:rPr>
        <w:t xml:space="preserve"> </w:t>
      </w:r>
      <w:r>
        <w:t>vytekajúce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horizontálnych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podzemné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nepredpokladáme, že pôjde o vody znečistené a z tohto dôvodu ich navrhujeme vytekať do</w:t>
      </w:r>
      <w:r>
        <w:rPr>
          <w:spacing w:val="1"/>
        </w:rPr>
        <w:t xml:space="preserve"> </w:t>
      </w:r>
      <w:r>
        <w:t>recipientov</w:t>
      </w:r>
      <w:r>
        <w:rPr>
          <w:spacing w:val="34"/>
        </w:rPr>
        <w:t xml:space="preserve"> </w:t>
      </w:r>
      <w:r>
        <w:t>miestnych</w:t>
      </w:r>
      <w:r>
        <w:rPr>
          <w:spacing w:val="37"/>
        </w:rPr>
        <w:t xml:space="preserve"> </w:t>
      </w:r>
      <w:r>
        <w:t>vodotečí,</w:t>
      </w:r>
      <w:r>
        <w:rPr>
          <w:spacing w:val="35"/>
        </w:rPr>
        <w:t xml:space="preserve"> </w:t>
      </w:r>
      <w:r>
        <w:t>ktoré</w:t>
      </w:r>
      <w:r>
        <w:rPr>
          <w:spacing w:val="33"/>
        </w:rPr>
        <w:t xml:space="preserve"> </w:t>
      </w:r>
      <w:r>
        <w:t>je</w:t>
      </w:r>
      <w:r>
        <w:rPr>
          <w:spacing w:val="33"/>
        </w:rPr>
        <w:t xml:space="preserve"> </w:t>
      </w:r>
      <w:r>
        <w:t>navrhnuté</w:t>
      </w:r>
      <w:r>
        <w:rPr>
          <w:spacing w:val="37"/>
        </w:rPr>
        <w:t xml:space="preserve"> </w:t>
      </w:r>
      <w:r>
        <w:t>vo</w:t>
      </w:r>
      <w:r>
        <w:rPr>
          <w:spacing w:val="36"/>
        </w:rPr>
        <w:t xml:space="preserve"> </w:t>
      </w:r>
      <w:r>
        <w:t>výkresovej</w:t>
      </w:r>
      <w:r>
        <w:rPr>
          <w:spacing w:val="36"/>
        </w:rPr>
        <w:t xml:space="preserve"> </w:t>
      </w:r>
      <w:r>
        <w:t>časti</w:t>
      </w:r>
      <w:r>
        <w:rPr>
          <w:spacing w:val="32"/>
        </w:rPr>
        <w:t xml:space="preserve"> </w:t>
      </w:r>
      <w:r>
        <w:t>dokumentácie.</w:t>
      </w:r>
    </w:p>
    <w:p w14:paraId="32C209B7" w14:textId="77777777" w:rsidR="007127CB" w:rsidRDefault="007127CB" w:rsidP="00F90061">
      <w:r>
        <w:t>Po ukončení realizácie horizontálnych odvodňovacích vrtov navrhujeme v rámci monitoringu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biologický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bolo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jednoznačne</w:t>
      </w:r>
      <w:r>
        <w:rPr>
          <w:spacing w:val="1"/>
        </w:rPr>
        <w:t xml:space="preserve"> </w:t>
      </w:r>
      <w:r>
        <w:t>určiť</w:t>
      </w:r>
      <w:r>
        <w:rPr>
          <w:spacing w:val="1"/>
        </w:rPr>
        <w:t xml:space="preserve"> </w:t>
      </w:r>
      <w:r>
        <w:t>nezávadnosť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laboratórium.</w:t>
      </w:r>
    </w:p>
    <w:p w14:paraId="58FB8027" w14:textId="77777777" w:rsidR="007127CB" w:rsidRDefault="007127CB" w:rsidP="00F90061">
      <w:r>
        <w:t>Pre horizontálne odvodňovacie</w:t>
      </w:r>
      <w:r>
        <w:rPr>
          <w:spacing w:val="1"/>
        </w:rPr>
        <w:t xml:space="preserve"> </w:t>
      </w:r>
      <w:r>
        <w:t>vrty, ktoré budú</w:t>
      </w:r>
      <w:r>
        <w:rPr>
          <w:spacing w:val="1"/>
        </w:rPr>
        <w:t xml:space="preserve"> </w:t>
      </w:r>
      <w:r>
        <w:t>slúžiť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hĺbkové odvodnenie územia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zníženie</w:t>
      </w:r>
      <w:r>
        <w:rPr>
          <w:spacing w:val="25"/>
        </w:rPr>
        <w:t xml:space="preserve"> </w:t>
      </w:r>
      <w:r>
        <w:t>vztlakových</w:t>
      </w:r>
      <w:r>
        <w:rPr>
          <w:spacing w:val="25"/>
        </w:rPr>
        <w:t xml:space="preserve"> </w:t>
      </w:r>
      <w:r>
        <w:t>vôd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podloží</w:t>
      </w:r>
      <w:r>
        <w:rPr>
          <w:spacing w:val="21"/>
        </w:rPr>
        <w:t xml:space="preserve"> </w:t>
      </w:r>
      <w:r>
        <w:t>predpokladáme</w:t>
      </w:r>
      <w:r>
        <w:rPr>
          <w:spacing w:val="22"/>
        </w:rPr>
        <w:t xml:space="preserve"> </w:t>
      </w:r>
      <w:r>
        <w:t>maximálnu</w:t>
      </w:r>
      <w:r>
        <w:rPr>
          <w:spacing w:val="25"/>
        </w:rPr>
        <w:t xml:space="preserve"> </w:t>
      </w:r>
      <w:r>
        <w:t>výdatnosť</w:t>
      </w:r>
      <w:r>
        <w:rPr>
          <w:spacing w:val="25"/>
        </w:rPr>
        <w:t xml:space="preserve"> </w:t>
      </w:r>
      <w:r>
        <w:t>:</w:t>
      </w:r>
    </w:p>
    <w:p w14:paraId="43704DBB" w14:textId="77777777" w:rsidR="007127CB" w:rsidRDefault="007127CB" w:rsidP="00F90061">
      <w:r>
        <w:t>0,02</w:t>
      </w:r>
      <w:r>
        <w:rPr>
          <w:spacing w:val="23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0,10</w:t>
      </w:r>
      <w:r>
        <w:rPr>
          <w:spacing w:val="27"/>
        </w:rPr>
        <w:t xml:space="preserve"> </w:t>
      </w:r>
      <w:r>
        <w:t>l/s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jeden</w:t>
      </w:r>
      <w:r>
        <w:rPr>
          <w:spacing w:val="23"/>
        </w:rPr>
        <w:t xml:space="preserve"> </w:t>
      </w:r>
      <w:r>
        <w:t>vrt</w:t>
      </w:r>
    </w:p>
    <w:p w14:paraId="4662D88C" w14:textId="77777777" w:rsidR="007127CB" w:rsidRDefault="007127CB" w:rsidP="00F90061">
      <w:r>
        <w:t>Je potrebné však uviesť,</w:t>
      </w:r>
      <w:r>
        <w:rPr>
          <w:spacing w:val="1"/>
        </w:rPr>
        <w:t xml:space="preserve"> </w:t>
      </w:r>
      <w:r>
        <w:t>že výdatnosť sa bude v priebehu roka meniť a to v závislosti od</w:t>
      </w:r>
      <w:r>
        <w:rPr>
          <w:spacing w:val="1"/>
        </w:rPr>
        <w:t xml:space="preserve"> </w:t>
      </w:r>
      <w:r>
        <w:t>zrážkových</w:t>
      </w:r>
      <w:r>
        <w:rPr>
          <w:spacing w:val="18"/>
        </w:rPr>
        <w:t xml:space="preserve"> </w:t>
      </w:r>
      <w:r>
        <w:t>pomerov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predpoklad</w:t>
      </w:r>
      <w:r>
        <w:rPr>
          <w:spacing w:val="22"/>
        </w:rPr>
        <w:t xml:space="preserve"> </w:t>
      </w:r>
      <w:r>
        <w:t>že</w:t>
      </w:r>
      <w:r>
        <w:rPr>
          <w:spacing w:val="18"/>
        </w:rPr>
        <w:t xml:space="preserve"> </w:t>
      </w:r>
      <w:r>
        <w:t>bude</w:t>
      </w:r>
      <w:r>
        <w:rPr>
          <w:spacing w:val="19"/>
        </w:rPr>
        <w:t xml:space="preserve"> </w:t>
      </w:r>
      <w:r>
        <w:t>nižšia</w:t>
      </w:r>
      <w:r>
        <w:rPr>
          <w:spacing w:val="18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maximálna.</w:t>
      </w:r>
    </w:p>
    <w:p w14:paraId="591A55FD" w14:textId="77777777"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6261B0A9" w14:textId="77777777" w:rsidR="007127CB" w:rsidRDefault="007127CB" w:rsidP="007127CB">
      <w:pPr>
        <w:pStyle w:val="Zkladntext"/>
        <w:spacing w:before="3"/>
        <w:rPr>
          <w:sz w:val="15"/>
        </w:rPr>
      </w:pPr>
    </w:p>
    <w:p w14:paraId="58C336DC" w14:textId="77777777" w:rsidR="007127CB" w:rsidRDefault="007127CB" w:rsidP="00F90061">
      <w:r>
        <w:t>Po</w:t>
      </w:r>
      <w:r>
        <w:rPr>
          <w:spacing w:val="1"/>
        </w:rPr>
        <w:t xml:space="preserve"> </w:t>
      </w:r>
      <w:r>
        <w:t>odvŕtaní</w:t>
      </w:r>
      <w:r>
        <w:rPr>
          <w:spacing w:val="58"/>
        </w:rPr>
        <w:t xml:space="preserve"> </w:t>
      </w:r>
      <w:r>
        <w:t>vrtov bude</w:t>
      </w:r>
      <w:r>
        <w:rPr>
          <w:spacing w:val="58"/>
        </w:rPr>
        <w:t xml:space="preserve"> </w:t>
      </w:r>
      <w:r>
        <w:t>výdatnosť</w:t>
      </w:r>
      <w:r>
        <w:rPr>
          <w:spacing w:val="59"/>
        </w:rPr>
        <w:t xml:space="preserve"> </w:t>
      </w:r>
      <w:r>
        <w:t>najväčšia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z dôvodu</w:t>
      </w:r>
      <w:r>
        <w:rPr>
          <w:spacing w:val="58"/>
        </w:rPr>
        <w:t xml:space="preserve"> </w:t>
      </w:r>
      <w:r>
        <w:t>narazenia zvodnelých</w:t>
      </w:r>
      <w:r>
        <w:rPr>
          <w:spacing w:val="59"/>
        </w:rPr>
        <w:t xml:space="preserve"> </w:t>
      </w:r>
      <w:r>
        <w:t>vrstiev,</w:t>
      </w:r>
      <w:r>
        <w:rPr>
          <w:spacing w:val="1"/>
        </w:rPr>
        <w:t xml:space="preserve"> </w:t>
      </w:r>
      <w:r>
        <w:t>ktoré tvoria kolektor</w:t>
      </w:r>
      <w:r>
        <w:rPr>
          <w:spacing w:val="1"/>
        </w:rPr>
        <w:t xml:space="preserve"> </w:t>
      </w:r>
      <w:r>
        <w:t>podzemných vôd a po jeho vyprázdnení je predpoklad, že vrty</w:t>
      </w:r>
      <w:r>
        <w:rPr>
          <w:spacing w:val="1"/>
        </w:rPr>
        <w:t xml:space="preserve"> </w:t>
      </w:r>
      <w:r>
        <w:t>budú v</w:t>
      </w:r>
      <w:r>
        <w:rPr>
          <w:spacing w:val="1"/>
        </w:rPr>
        <w:t xml:space="preserve"> </w:t>
      </w:r>
      <w:r>
        <w:t>budúcnosti</w:t>
      </w:r>
      <w:r>
        <w:rPr>
          <w:spacing w:val="1"/>
        </w:rPr>
        <w:t xml:space="preserve"> </w:t>
      </w:r>
      <w:r>
        <w:t>sledovať</w:t>
      </w:r>
      <w:r>
        <w:rPr>
          <w:spacing w:val="1"/>
        </w:rPr>
        <w:t xml:space="preserve"> </w:t>
      </w:r>
      <w:r>
        <w:t>výdatnosť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atmosferických</w:t>
      </w:r>
      <w:r>
        <w:rPr>
          <w:spacing w:val="1"/>
        </w:rPr>
        <w:t xml:space="preserve"> </w:t>
      </w:r>
      <w:r>
        <w:t>zrážok.</w:t>
      </w:r>
      <w:r>
        <w:rPr>
          <w:spacing w:val="1"/>
        </w:rPr>
        <w:t xml:space="preserve"> </w:t>
      </w:r>
      <w:r>
        <w:t>Nemožno</w:t>
      </w:r>
      <w:r>
        <w:rPr>
          <w:spacing w:val="58"/>
        </w:rPr>
        <w:t xml:space="preserve"> </w:t>
      </w:r>
      <w:r>
        <w:t>vylúčiť,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určitých</w:t>
      </w:r>
      <w:r>
        <w:rPr>
          <w:spacing w:val="31"/>
        </w:rPr>
        <w:t xml:space="preserve"> </w:t>
      </w:r>
      <w:r>
        <w:t>sezónnych</w:t>
      </w:r>
      <w:r>
        <w:rPr>
          <w:spacing w:val="16"/>
        </w:rPr>
        <w:t xml:space="preserve"> </w:t>
      </w:r>
      <w:r>
        <w:t>suchých</w:t>
      </w:r>
      <w:r>
        <w:rPr>
          <w:spacing w:val="17"/>
        </w:rPr>
        <w:t xml:space="preserve"> </w:t>
      </w:r>
      <w:r>
        <w:t>obdobiach</w:t>
      </w:r>
      <w:r>
        <w:rPr>
          <w:spacing w:val="17"/>
        </w:rPr>
        <w:t xml:space="preserve"> </w:t>
      </w:r>
      <w:r>
        <w:t>budú</w:t>
      </w:r>
      <w:r>
        <w:rPr>
          <w:spacing w:val="17"/>
        </w:rPr>
        <w:t xml:space="preserve"> </w:t>
      </w:r>
      <w:r>
        <w:t>vrty</w:t>
      </w:r>
      <w:r>
        <w:rPr>
          <w:spacing w:val="31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suché.</w:t>
      </w:r>
    </w:p>
    <w:p w14:paraId="541C6C3D" w14:textId="77777777" w:rsidR="007127CB" w:rsidRDefault="007127CB" w:rsidP="00F90061">
      <w:r>
        <w:t>Práce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týkajú</w:t>
      </w:r>
      <w:r>
        <w:rPr>
          <w:spacing w:val="59"/>
        </w:rPr>
        <w:t xml:space="preserve"> </w:t>
      </w:r>
      <w:r>
        <w:t>dodávky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materiálov,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vykonania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nutných</w:t>
      </w:r>
      <w:r>
        <w:rPr>
          <w:spacing w:val="17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zhotoveniu</w:t>
      </w:r>
      <w:r>
        <w:rPr>
          <w:spacing w:val="21"/>
        </w:rPr>
        <w:t xml:space="preserve"> </w:t>
      </w:r>
      <w:r>
        <w:t>HV.</w:t>
      </w:r>
    </w:p>
    <w:p w14:paraId="61714397" w14:textId="77777777" w:rsidR="007127CB" w:rsidRDefault="007127CB" w:rsidP="008A2E6E">
      <w:pPr>
        <w:pStyle w:val="Nadpis3"/>
      </w:pPr>
      <w:bookmarkStart w:id="230" w:name="_TOC_250036"/>
      <w:bookmarkStart w:id="231" w:name="_Toc178188280"/>
      <w:r>
        <w:t>Odborná</w:t>
      </w:r>
      <w:r>
        <w:rPr>
          <w:spacing w:val="56"/>
        </w:rPr>
        <w:t xml:space="preserve"> </w:t>
      </w:r>
      <w:bookmarkEnd w:id="230"/>
      <w:r>
        <w:t>spôsobilosť</w:t>
      </w:r>
      <w:bookmarkEnd w:id="231"/>
    </w:p>
    <w:p w14:paraId="513AD31E" w14:textId="77777777" w:rsidR="007127CB" w:rsidRDefault="007127CB" w:rsidP="008A2E6E">
      <w:r>
        <w:t>Zhotovenie odvodňovacích</w:t>
      </w:r>
      <w:r>
        <w:rPr>
          <w:spacing w:val="58"/>
        </w:rPr>
        <w:t xml:space="preserve"> </w:t>
      </w:r>
      <w:r>
        <w:t>vrtov si</w:t>
      </w:r>
      <w:r>
        <w:rPr>
          <w:spacing w:val="58"/>
        </w:rPr>
        <w:t xml:space="preserve"> </w:t>
      </w:r>
      <w:r>
        <w:t>vyžaduje dôkladné</w:t>
      </w:r>
      <w:r>
        <w:rPr>
          <w:spacing w:val="59"/>
        </w:rPr>
        <w:t xml:space="preserve"> </w:t>
      </w:r>
      <w:r>
        <w:t>znalosti a</w:t>
      </w:r>
      <w:r>
        <w:rPr>
          <w:spacing w:val="58"/>
        </w:rPr>
        <w:t xml:space="preserve"> </w:t>
      </w:r>
      <w:r>
        <w:t>bohaté</w:t>
      </w:r>
      <w:r>
        <w:rPr>
          <w:spacing w:val="59"/>
        </w:rPr>
        <w:t xml:space="preserve"> </w:t>
      </w:r>
      <w:r>
        <w:t>skúsenosti, a 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poveriť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organizácie,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spĺňajú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predpoklady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zaručujú</w:t>
      </w:r>
      <w:r>
        <w:rPr>
          <w:spacing w:val="16"/>
        </w:rPr>
        <w:t xml:space="preserve"> </w:t>
      </w:r>
      <w:r>
        <w:t>odborné</w:t>
      </w:r>
      <w:r>
        <w:rPr>
          <w:spacing w:val="18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58C208E1" w14:textId="77777777" w:rsidR="007127CB" w:rsidRDefault="007127CB" w:rsidP="008A2E6E">
      <w:r>
        <w:t>HV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odborná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disponuje</w:t>
      </w:r>
      <w:r>
        <w:rPr>
          <w:spacing w:val="1"/>
        </w:rPr>
        <w:t xml:space="preserve"> </w:t>
      </w:r>
      <w:r>
        <w:t>potrebným</w:t>
      </w:r>
      <w:r>
        <w:rPr>
          <w:spacing w:val="1"/>
        </w:rPr>
        <w:t xml:space="preserve"> </w:t>
      </w:r>
      <w:r>
        <w:t>strojným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dostatočným</w:t>
      </w:r>
      <w:r>
        <w:rPr>
          <w:spacing w:val="1"/>
        </w:rPr>
        <w:t xml:space="preserve"> </w:t>
      </w:r>
      <w:r>
        <w:t>počtom</w:t>
      </w:r>
      <w:r>
        <w:rPr>
          <w:spacing w:val="1"/>
        </w:rPr>
        <w:t xml:space="preserve"> </w:t>
      </w:r>
      <w:r>
        <w:t>pracovníkov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predpísanou</w:t>
      </w:r>
      <w:r>
        <w:rPr>
          <w:spacing w:val="59"/>
        </w:rPr>
        <w:t xml:space="preserve"> </w:t>
      </w:r>
      <w:r>
        <w:t>kvalifikáciou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stavieb.</w:t>
      </w:r>
      <w:r>
        <w:rPr>
          <w:spacing w:val="1"/>
        </w:rPr>
        <w:t xml:space="preserve"> </w:t>
      </w:r>
      <w:r>
        <w:t>Podnik</w:t>
      </w:r>
      <w:r>
        <w:rPr>
          <w:spacing w:val="1"/>
        </w:rPr>
        <w:t xml:space="preserve"> </w:t>
      </w:r>
      <w:r>
        <w:t>preukáže svoju spôsobilosť</w:t>
      </w:r>
      <w:r>
        <w:rPr>
          <w:spacing w:val="1"/>
        </w:rPr>
        <w:t xml:space="preserve"> </w:t>
      </w:r>
      <w:r>
        <w:t>získanú úspešným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rovnakého</w:t>
      </w:r>
      <w:r>
        <w:rPr>
          <w:spacing w:val="17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podobného</w:t>
      </w:r>
      <w:r>
        <w:rPr>
          <w:spacing w:val="18"/>
        </w:rPr>
        <w:t xml:space="preserve"> </w:t>
      </w:r>
      <w:r>
        <w:t>druhu,</w:t>
      </w:r>
      <w:r>
        <w:rPr>
          <w:spacing w:val="20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predmet</w:t>
      </w:r>
      <w:r>
        <w:rPr>
          <w:spacing w:val="22"/>
        </w:rPr>
        <w:t xml:space="preserve"> </w:t>
      </w:r>
      <w:r>
        <w:t>zmluvy</w:t>
      </w:r>
      <w:r>
        <w:rPr>
          <w:spacing w:val="19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dielo.</w:t>
      </w:r>
    </w:p>
    <w:p w14:paraId="26DB778E" w14:textId="77777777" w:rsidR="007127CB" w:rsidRDefault="007127CB" w:rsidP="008A2E6E">
      <w:pPr>
        <w:pStyle w:val="Nadpis3"/>
      </w:pPr>
      <w:bookmarkStart w:id="232" w:name="_TOC_250035"/>
      <w:bookmarkStart w:id="233" w:name="_Toc178188281"/>
      <w:bookmarkEnd w:id="232"/>
      <w:r>
        <w:t>Vytýčenie</w:t>
      </w:r>
      <w:bookmarkEnd w:id="233"/>
    </w:p>
    <w:p w14:paraId="4C8657EE" w14:textId="77777777" w:rsidR="007127CB" w:rsidRDefault="007127CB" w:rsidP="008A2E6E">
      <w:r w:rsidRPr="00F81D3C">
        <w:t>Stanoviská</w:t>
      </w:r>
      <w:r w:rsidRPr="00F81D3C">
        <w:rPr>
          <w:spacing w:val="1"/>
        </w:rPr>
        <w:t xml:space="preserve"> </w:t>
      </w:r>
      <w:r w:rsidRPr="00F81D3C">
        <w:t>odvodňovacích</w:t>
      </w:r>
      <w:r w:rsidRPr="00F81D3C">
        <w:rPr>
          <w:spacing w:val="1"/>
        </w:rPr>
        <w:t xml:space="preserve"> </w:t>
      </w:r>
      <w:r w:rsidRPr="00F81D3C">
        <w:t>vrtov sú</w:t>
      </w:r>
      <w:r w:rsidRPr="00F81D3C">
        <w:rPr>
          <w:spacing w:val="1"/>
        </w:rPr>
        <w:t xml:space="preserve"> </w:t>
      </w:r>
      <w:r w:rsidRPr="00F81D3C">
        <w:t>určené</w:t>
      </w:r>
      <w:r w:rsidRPr="00F81D3C">
        <w:rPr>
          <w:spacing w:val="1"/>
        </w:rPr>
        <w:t xml:space="preserve"> </w:t>
      </w:r>
      <w:r w:rsidRPr="00F81D3C">
        <w:t>vo</w:t>
      </w:r>
      <w:r w:rsidRPr="00F81D3C">
        <w:rPr>
          <w:spacing w:val="1"/>
        </w:rPr>
        <w:t xml:space="preserve"> </w:t>
      </w:r>
      <w:r w:rsidRPr="00F81D3C">
        <w:t>vytyčovacom</w:t>
      </w:r>
      <w:r w:rsidRPr="00F81D3C">
        <w:rPr>
          <w:spacing w:val="1"/>
        </w:rPr>
        <w:t xml:space="preserve"> </w:t>
      </w:r>
      <w:r w:rsidRPr="00F81D3C">
        <w:t>výkrese</w:t>
      </w:r>
      <w:r w:rsidRPr="00F81D3C">
        <w:rPr>
          <w:spacing w:val="1"/>
        </w:rPr>
        <w:t xml:space="preserve"> </w:t>
      </w:r>
      <w:r w:rsidRPr="00F81D3C">
        <w:t>jednotlivých</w:t>
      </w:r>
      <w:r w:rsidRPr="00F81D3C">
        <w:rPr>
          <w:spacing w:val="1"/>
        </w:rPr>
        <w:t xml:space="preserve"> </w:t>
      </w:r>
      <w:r w:rsidRPr="00F81D3C">
        <w:t>objektov.</w:t>
      </w:r>
      <w:r>
        <w:rPr>
          <w:spacing w:val="1"/>
        </w:rPr>
        <w:t xml:space="preserve"> </w:t>
      </w:r>
      <w:r>
        <w:t>Objednávateľ pred zahájením prác odovzdá zhotoviteľovi vytyčovacie body, z ktorých budú</w:t>
      </w:r>
      <w:r>
        <w:rPr>
          <w:spacing w:val="1"/>
        </w:rPr>
        <w:t xml:space="preserve"> </w:t>
      </w:r>
      <w:r>
        <w:t>jednotliví</w:t>
      </w:r>
      <w:r>
        <w:rPr>
          <w:spacing w:val="1"/>
        </w:rPr>
        <w:t xml:space="preserve"> </w:t>
      </w:r>
      <w:r>
        <w:t>stanoviská</w:t>
      </w:r>
      <w:r>
        <w:rPr>
          <w:spacing w:val="58"/>
        </w:rPr>
        <w:t xml:space="preserve"> </w:t>
      </w:r>
      <w:r>
        <w:t>vytýčené.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zabezpečí</w:t>
      </w:r>
      <w:r>
        <w:rPr>
          <w:spacing w:val="58"/>
        </w:rPr>
        <w:t xml:space="preserve"> </w:t>
      </w:r>
      <w:r>
        <w:t>odovzdané</w:t>
      </w:r>
      <w:r>
        <w:rPr>
          <w:spacing w:val="59"/>
        </w:rPr>
        <w:t xml:space="preserve"> </w:t>
      </w:r>
      <w:r>
        <w:t>vytyčovacie</w:t>
      </w:r>
      <w:r>
        <w:rPr>
          <w:spacing w:val="58"/>
        </w:rPr>
        <w:t xml:space="preserve"> </w:t>
      </w:r>
      <w:r>
        <w:t>body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ne</w:t>
      </w:r>
      <w:r>
        <w:rPr>
          <w:spacing w:val="38"/>
        </w:rPr>
        <w:t xml:space="preserve"> </w:t>
      </w:r>
      <w:r>
        <w:t>ďalej</w:t>
      </w:r>
      <w:r>
        <w:rPr>
          <w:spacing w:val="45"/>
        </w:rPr>
        <w:t xml:space="preserve"> </w:t>
      </w:r>
      <w:r>
        <w:t>zodpovedný.</w:t>
      </w:r>
      <w:r>
        <w:rPr>
          <w:spacing w:val="44"/>
        </w:rPr>
        <w:t xml:space="preserve"> </w:t>
      </w:r>
      <w:r>
        <w:t>Dôsledky</w:t>
      </w:r>
      <w:r>
        <w:rPr>
          <w:spacing w:val="40"/>
        </w:rPr>
        <w:t xml:space="preserve"> </w:t>
      </w:r>
      <w:r>
        <w:t>chybného</w:t>
      </w:r>
      <w:r>
        <w:rPr>
          <w:spacing w:val="43"/>
        </w:rPr>
        <w:t xml:space="preserve"> </w:t>
      </w:r>
      <w:r>
        <w:t>vytýčenia</w:t>
      </w:r>
      <w:r>
        <w:rPr>
          <w:spacing w:val="39"/>
        </w:rPr>
        <w:t xml:space="preserve"> </w:t>
      </w:r>
      <w:r>
        <w:t>jednotlivých</w:t>
      </w:r>
      <w:r>
        <w:rPr>
          <w:spacing w:val="43"/>
        </w:rPr>
        <w:t xml:space="preserve"> </w:t>
      </w:r>
      <w:r>
        <w:t>prvkov</w:t>
      </w:r>
      <w:r>
        <w:rPr>
          <w:spacing w:val="42"/>
        </w:rPr>
        <w:t xml:space="preserve"> </w:t>
      </w:r>
      <w:r>
        <w:t>nesie</w:t>
      </w:r>
      <w:r>
        <w:rPr>
          <w:spacing w:val="43"/>
        </w:rPr>
        <w:t xml:space="preserve"> </w:t>
      </w:r>
      <w:r>
        <w:t>zhotoviteľ.</w:t>
      </w:r>
    </w:p>
    <w:p w14:paraId="58E81B07" w14:textId="77777777" w:rsidR="007127CB" w:rsidRDefault="007127CB" w:rsidP="008A2E6E">
      <w:pPr>
        <w:pStyle w:val="Nadpis3"/>
      </w:pPr>
      <w:bookmarkStart w:id="234" w:name="_TOC_250034"/>
      <w:bookmarkStart w:id="235" w:name="_Toc178188282"/>
      <w:r>
        <w:t>Zmeny</w:t>
      </w:r>
      <w:r>
        <w:rPr>
          <w:spacing w:val="51"/>
        </w:rPr>
        <w:t xml:space="preserve"> </w:t>
      </w:r>
      <w:r>
        <w:t>vyvolané</w:t>
      </w:r>
      <w:r>
        <w:rPr>
          <w:spacing w:val="56"/>
        </w:rPr>
        <w:t xml:space="preserve"> </w:t>
      </w:r>
      <w:r>
        <w:t>odlišnosťou</w:t>
      </w:r>
      <w:r>
        <w:rPr>
          <w:spacing w:val="51"/>
        </w:rPr>
        <w:t xml:space="preserve"> </w:t>
      </w:r>
      <w:r>
        <w:t>geologických</w:t>
      </w:r>
      <w:r>
        <w:rPr>
          <w:spacing w:val="56"/>
        </w:rPr>
        <w:t xml:space="preserve"> </w:t>
      </w:r>
      <w:bookmarkEnd w:id="234"/>
      <w:r>
        <w:t>pomerov</w:t>
      </w:r>
      <w:bookmarkEnd w:id="235"/>
    </w:p>
    <w:p w14:paraId="5B61C604" w14:textId="77777777" w:rsidR="007127CB" w:rsidRDefault="007127CB" w:rsidP="008A2E6E">
      <w:r>
        <w:t>Zhotoviteľ</w:t>
      </w:r>
      <w:r>
        <w:rPr>
          <w:spacing w:val="1"/>
        </w:rPr>
        <w:t xml:space="preserve"> </w:t>
      </w:r>
      <w:r>
        <w:t>oznámi bez meškania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8"/>
        </w:rPr>
        <w:t xml:space="preserve"> </w:t>
      </w:r>
      <w:r>
        <w:t>okolnosti</w:t>
      </w:r>
      <w:r>
        <w:rPr>
          <w:spacing w:val="59"/>
        </w:rPr>
        <w:t xml:space="preserve"> </w:t>
      </w:r>
      <w:r>
        <w:t>naznačujúce,</w:t>
      </w:r>
      <w:r>
        <w:rPr>
          <w:spacing w:val="58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dĺžky</w:t>
      </w:r>
      <w:r>
        <w:rPr>
          <w:spacing w:val="58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úklon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výsledkov</w:t>
      </w:r>
      <w:r>
        <w:rPr>
          <w:spacing w:val="59"/>
        </w:rPr>
        <w:t xml:space="preserve"> </w:t>
      </w:r>
      <w:r>
        <w:t>realizácie</w:t>
      </w:r>
      <w:r>
        <w:rPr>
          <w:spacing w:val="58"/>
        </w:rPr>
        <w:t xml:space="preserve"> </w:t>
      </w:r>
      <w:r>
        <w:t>predchádzajúcich</w:t>
      </w:r>
      <w:r>
        <w:rPr>
          <w:spacing w:val="59"/>
        </w:rPr>
        <w:t xml:space="preserve"> </w:t>
      </w:r>
      <w:r>
        <w:t>HV.</w:t>
      </w:r>
      <w:r>
        <w:rPr>
          <w:spacing w:val="58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okolnosti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zvážiť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 w:rsidRPr="00F81D3C">
        <w:t>(odborný autorský</w:t>
      </w:r>
      <w:r w:rsidRPr="00F81D3C">
        <w:rPr>
          <w:spacing w:val="1"/>
        </w:rPr>
        <w:t xml:space="preserve"> </w:t>
      </w:r>
      <w:r>
        <w:t>dohľad</w:t>
      </w:r>
      <w:r w:rsidRPr="00F81D3C">
        <w:t>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podliehajú</w:t>
      </w:r>
      <w:r>
        <w:rPr>
          <w:spacing w:val="1"/>
        </w:rPr>
        <w:t xml:space="preserve"> </w:t>
      </w:r>
      <w:r>
        <w:t xml:space="preserve">schváleniu  </w:t>
      </w:r>
      <w:r>
        <w:rPr>
          <w:spacing w:val="39"/>
        </w:rPr>
        <w:t xml:space="preserve"> </w:t>
      </w:r>
      <w:r>
        <w:t xml:space="preserve">objednávateľovi.   </w:t>
      </w:r>
      <w:r>
        <w:rPr>
          <w:spacing w:val="36"/>
        </w:rPr>
        <w:t xml:space="preserve"> </w:t>
      </w:r>
      <w:r>
        <w:t xml:space="preserve">Takéto   </w:t>
      </w:r>
      <w:r>
        <w:rPr>
          <w:spacing w:val="34"/>
        </w:rPr>
        <w:t xml:space="preserve"> </w:t>
      </w:r>
      <w:r>
        <w:t xml:space="preserve">opatrenia   </w:t>
      </w:r>
      <w:r>
        <w:rPr>
          <w:spacing w:val="35"/>
        </w:rPr>
        <w:t xml:space="preserve"> </w:t>
      </w:r>
      <w:r>
        <w:t xml:space="preserve">môže   </w:t>
      </w:r>
      <w:r>
        <w:rPr>
          <w:spacing w:val="35"/>
        </w:rPr>
        <w:t xml:space="preserve"> </w:t>
      </w:r>
      <w:r>
        <w:t xml:space="preserve">po   </w:t>
      </w:r>
      <w:r>
        <w:rPr>
          <w:spacing w:val="35"/>
        </w:rPr>
        <w:t xml:space="preserve"> </w:t>
      </w:r>
      <w:r>
        <w:t xml:space="preserve">dohode   </w:t>
      </w:r>
      <w:r>
        <w:rPr>
          <w:spacing w:val="37"/>
        </w:rPr>
        <w:t xml:space="preserve"> </w:t>
      </w:r>
      <w:r>
        <w:t xml:space="preserve">s   </w:t>
      </w:r>
      <w:r>
        <w:rPr>
          <w:spacing w:val="38"/>
        </w:rPr>
        <w:t xml:space="preserve"> </w:t>
      </w:r>
      <w:r>
        <w:t>projektantom</w:t>
      </w:r>
      <w:r>
        <w:rPr>
          <w:spacing w:val="-5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objednávateľom</w:t>
      </w:r>
      <w:r>
        <w:rPr>
          <w:spacing w:val="19"/>
        </w:rPr>
        <w:t xml:space="preserve"> </w:t>
      </w:r>
      <w:r>
        <w:t>navrhnúť</w:t>
      </w:r>
      <w:r>
        <w:rPr>
          <w:spacing w:val="19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zhotoviteľ.</w:t>
      </w:r>
    </w:p>
    <w:p w14:paraId="17A3248D" w14:textId="77777777" w:rsidR="007127CB" w:rsidRPr="00A901A6" w:rsidRDefault="007127CB" w:rsidP="00A901A6">
      <w:pPr>
        <w:pStyle w:val="Nadpis2"/>
      </w:pPr>
      <w:bookmarkStart w:id="236" w:name="_TOC_250032"/>
      <w:bookmarkStart w:id="237" w:name="_Toc178188283"/>
      <w:r w:rsidRPr="00A901A6">
        <w:t xml:space="preserve">MATERIÁLY, STAVEBNÉ </w:t>
      </w:r>
      <w:bookmarkEnd w:id="236"/>
      <w:r w:rsidRPr="00A901A6">
        <w:t>DIELCE</w:t>
      </w:r>
      <w:bookmarkEnd w:id="237"/>
    </w:p>
    <w:p w14:paraId="57CE959F" w14:textId="77777777" w:rsidR="007127CB" w:rsidRDefault="007127CB" w:rsidP="00A901A6">
      <w:pPr>
        <w:pStyle w:val="Nadpis3"/>
      </w:pPr>
      <w:bookmarkStart w:id="238" w:name="_TOC_250031"/>
      <w:bookmarkStart w:id="239" w:name="_Toc178188284"/>
      <w:bookmarkEnd w:id="238"/>
      <w:r>
        <w:t>Všeobecne</w:t>
      </w:r>
      <w:bookmarkEnd w:id="239"/>
    </w:p>
    <w:p w14:paraId="2B4EDDF6" w14:textId="77777777" w:rsidR="007127CB" w:rsidRDefault="007127CB" w:rsidP="00A901A6">
      <w:r>
        <w:t>Všetky</w:t>
      </w:r>
      <w:r>
        <w:rPr>
          <w:spacing w:val="1"/>
        </w:rPr>
        <w:t xml:space="preserve"> </w:t>
      </w:r>
      <w:r>
        <w:t>materiály,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stanú</w:t>
      </w:r>
      <w:r>
        <w:rPr>
          <w:spacing w:val="1"/>
        </w:rPr>
        <w:t xml:space="preserve"> </w:t>
      </w:r>
      <w:r>
        <w:t>trvalou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HV,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zodpovedať</w:t>
      </w:r>
      <w:r>
        <w:rPr>
          <w:spacing w:val="1"/>
        </w:rPr>
        <w:t xml:space="preserve"> </w:t>
      </w:r>
      <w:r>
        <w:t>požiadavkám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normatívnym</w:t>
      </w:r>
      <w:r>
        <w:rPr>
          <w:spacing w:val="59"/>
        </w:rPr>
        <w:t xml:space="preserve"> </w:t>
      </w:r>
      <w:r>
        <w:t>predpisom.</w:t>
      </w:r>
      <w:r>
        <w:rPr>
          <w:spacing w:val="58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zjavných</w:t>
      </w:r>
      <w:r>
        <w:rPr>
          <w:spacing w:val="1"/>
        </w:rPr>
        <w:t xml:space="preserve"> </w:t>
      </w:r>
      <w:r>
        <w:t>chýb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vyhovovať</w:t>
      </w:r>
      <w:r>
        <w:rPr>
          <w:spacing w:val="17"/>
        </w:rPr>
        <w:t xml:space="preserve"> </w:t>
      </w:r>
      <w:r>
        <w:t>predpísaným</w:t>
      </w:r>
      <w:r>
        <w:rPr>
          <w:spacing w:val="20"/>
        </w:rPr>
        <w:t xml:space="preserve"> </w:t>
      </w:r>
      <w:r>
        <w:t>skúškam.</w:t>
      </w:r>
    </w:p>
    <w:p w14:paraId="0BA6011C" w14:textId="77777777" w:rsidR="007127CB" w:rsidRDefault="007127CB" w:rsidP="00A901A6">
      <w:pPr>
        <w:pStyle w:val="Nadpis3"/>
      </w:pPr>
      <w:bookmarkStart w:id="240" w:name="_TOC_250030"/>
      <w:bookmarkStart w:id="241" w:name="_Toc178188285"/>
      <w:r>
        <w:t>Horizontálne</w:t>
      </w:r>
      <w:r>
        <w:rPr>
          <w:spacing w:val="39"/>
        </w:rPr>
        <w:t xml:space="preserve"> </w:t>
      </w:r>
      <w:r>
        <w:t>odvodňovacie</w:t>
      </w:r>
      <w:r>
        <w:rPr>
          <w:spacing w:val="39"/>
        </w:rPr>
        <w:t xml:space="preserve"> </w:t>
      </w:r>
      <w:r>
        <w:t xml:space="preserve">vrty  </w:t>
      </w:r>
      <w:r>
        <w:rPr>
          <w:spacing w:val="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materiály</w:t>
      </w:r>
      <w:r>
        <w:rPr>
          <w:spacing w:val="35"/>
        </w:rPr>
        <w:t xml:space="preserve"> </w:t>
      </w:r>
      <w:r>
        <w:t>k</w:t>
      </w:r>
      <w:r>
        <w:rPr>
          <w:spacing w:val="35"/>
        </w:rPr>
        <w:t xml:space="preserve"> </w:t>
      </w:r>
      <w:r>
        <w:t>ich</w:t>
      </w:r>
      <w:r>
        <w:rPr>
          <w:spacing w:val="39"/>
        </w:rPr>
        <w:t xml:space="preserve"> </w:t>
      </w:r>
      <w:bookmarkEnd w:id="240"/>
      <w:r>
        <w:t>výrobe</w:t>
      </w:r>
      <w:bookmarkEnd w:id="241"/>
    </w:p>
    <w:p w14:paraId="7A85415F" w14:textId="77777777" w:rsidR="007127CB" w:rsidRDefault="007127CB" w:rsidP="00A901A6">
      <w:r w:rsidRPr="004A3FD9">
        <w:t>HV sú navrhnuté priemeru DN 108/4,5 z ocele 11 373 s vonkajšou ochrannou pažnicou DN</w:t>
      </w:r>
      <w:r w:rsidRPr="004A3FD9">
        <w:rPr>
          <w:spacing w:val="1"/>
        </w:rPr>
        <w:t xml:space="preserve"> </w:t>
      </w:r>
      <w:r w:rsidRPr="004A3FD9">
        <w:t>133/5mm</w:t>
      </w:r>
      <w:r w:rsidRPr="004A3FD9">
        <w:rPr>
          <w:spacing w:val="30"/>
        </w:rPr>
        <w:t xml:space="preserve"> </w:t>
      </w:r>
      <w:r w:rsidRPr="004A3FD9">
        <w:t>dĺžky</w:t>
      </w:r>
      <w:r w:rsidRPr="004A3FD9">
        <w:rPr>
          <w:spacing w:val="13"/>
        </w:rPr>
        <w:t xml:space="preserve"> </w:t>
      </w:r>
      <w:r w:rsidRPr="004A3FD9">
        <w:t>podľa</w:t>
      </w:r>
      <w:r w:rsidRPr="004A3FD9">
        <w:rPr>
          <w:spacing w:val="15"/>
        </w:rPr>
        <w:t xml:space="preserve"> </w:t>
      </w:r>
      <w:r w:rsidRPr="004A3FD9">
        <w:t>dokumentácie</w:t>
      </w:r>
      <w:r w:rsidRPr="004A3FD9">
        <w:rPr>
          <w:spacing w:val="19"/>
        </w:rPr>
        <w:t xml:space="preserve"> </w:t>
      </w:r>
      <w:r w:rsidRPr="004A3FD9">
        <w:t>z</w:t>
      </w:r>
      <w:r w:rsidRPr="004A3FD9">
        <w:rPr>
          <w:spacing w:val="16"/>
        </w:rPr>
        <w:t xml:space="preserve"> </w:t>
      </w:r>
      <w:r w:rsidRPr="004A3FD9">
        <w:t>ocele</w:t>
      </w:r>
      <w:r w:rsidRPr="004A3FD9">
        <w:rPr>
          <w:spacing w:val="16"/>
        </w:rPr>
        <w:t xml:space="preserve"> </w:t>
      </w:r>
      <w:r w:rsidRPr="004A3FD9">
        <w:t>11</w:t>
      </w:r>
      <w:r w:rsidRPr="004A3FD9">
        <w:rPr>
          <w:spacing w:val="18"/>
        </w:rPr>
        <w:t xml:space="preserve"> </w:t>
      </w:r>
      <w:r w:rsidRPr="004A3FD9">
        <w:t>373.</w:t>
      </w:r>
    </w:p>
    <w:p w14:paraId="0FD76726" w14:textId="77777777" w:rsidR="007127CB" w:rsidRDefault="007127CB" w:rsidP="00A901A6">
      <w:pPr>
        <w:pStyle w:val="Nadpis3"/>
      </w:pPr>
      <w:bookmarkStart w:id="242" w:name="_TOC_250029"/>
      <w:bookmarkStart w:id="243" w:name="_Toc178188286"/>
      <w:r>
        <w:t>Dodávka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bookmarkEnd w:id="242"/>
      <w:r>
        <w:t>skladovanie</w:t>
      </w:r>
      <w:bookmarkEnd w:id="243"/>
    </w:p>
    <w:p w14:paraId="559CC544" w14:textId="77777777" w:rsidR="007127CB" w:rsidRPr="000F35DF" w:rsidRDefault="007127CB" w:rsidP="00A901A6">
      <w:r>
        <w:t>Materiál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dopravovať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spôsobom,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predpisuje</w:t>
      </w:r>
      <w:r>
        <w:rPr>
          <w:spacing w:val="1"/>
        </w:rPr>
        <w:t xml:space="preserve"> </w:t>
      </w:r>
      <w:r>
        <w:t>norma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odborným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obvyklým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2"/>
        </w:rPr>
        <w:t xml:space="preserve"> </w:t>
      </w:r>
      <w:r>
        <w:t>prípadne</w:t>
      </w:r>
      <w:r>
        <w:rPr>
          <w:spacing w:val="2"/>
        </w:rPr>
        <w:t xml:space="preserve"> </w:t>
      </w:r>
      <w:r>
        <w:t>pred</w:t>
      </w:r>
      <w:r>
        <w:rPr>
          <w:spacing w:val="2"/>
        </w:rPr>
        <w:t xml:space="preserve"> </w:t>
      </w:r>
      <w:r>
        <w:t>vplyvmi</w:t>
      </w:r>
      <w:r>
        <w:rPr>
          <w:spacing w:val="1"/>
        </w:rPr>
        <w:t xml:space="preserve"> </w:t>
      </w:r>
      <w:r>
        <w:t>poveternosti.</w:t>
      </w:r>
      <w:r>
        <w:rPr>
          <w:spacing w:val="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skladoch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skládkach</w:t>
      </w:r>
      <w:r>
        <w:rPr>
          <w:spacing w:val="56"/>
        </w:rPr>
        <w:t xml:space="preserve"> </w:t>
      </w:r>
      <w:r>
        <w:t>musí</w:t>
      </w:r>
      <w:r>
        <w:rPr>
          <w:spacing w:val="54"/>
        </w:rPr>
        <w:t xml:space="preserve"> </w:t>
      </w:r>
      <w:r>
        <w:t xml:space="preserve">byť </w:t>
      </w:r>
      <w:r w:rsidRPr="000F35DF">
        <w:t>všetok materiál viditeľne označený podľa druhu, poprípade i podľa dodávky. O dodávkach sa vedie presná evidencia. Materiál, ktorý vykazuje vady, je poškodený, nevyhovel skúškam alebo nezodpovedá požiadavkám projektovej dokumentácie stavby, stavebný dozor odmietne. V takomto prípade je zhotoviteľ povinný odmietnutý materiál zo stavby odstrániť a dodať materiál nový alebo skúškami preukázať, že požiadavkám vyhovuje.</w:t>
      </w:r>
    </w:p>
    <w:p w14:paraId="7A489ED6" w14:textId="77777777" w:rsidR="007127CB" w:rsidRDefault="007127CB" w:rsidP="007127CB">
      <w:pPr>
        <w:pStyle w:val="Zkladntext"/>
        <w:spacing w:before="123" w:line="244" w:lineRule="auto"/>
        <w:ind w:right="106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  <w:r>
        <w:t xml:space="preserve"> </w:t>
      </w:r>
    </w:p>
    <w:p w14:paraId="4F026F7A" w14:textId="77777777" w:rsidR="007127CB" w:rsidRPr="00BC79F7" w:rsidRDefault="007127CB" w:rsidP="007127CB">
      <w:pPr>
        <w:pStyle w:val="Zkladntext"/>
        <w:spacing w:before="2"/>
        <w:rPr>
          <w:sz w:val="15"/>
          <w:szCs w:val="15"/>
        </w:rPr>
      </w:pPr>
    </w:p>
    <w:p w14:paraId="2B7B7F5A" w14:textId="77777777" w:rsidR="007127CB" w:rsidRPr="00A901A6" w:rsidRDefault="007127CB" w:rsidP="00A901A6">
      <w:pPr>
        <w:pStyle w:val="Nadpis2"/>
      </w:pPr>
      <w:bookmarkStart w:id="244" w:name="_TOC_250028"/>
      <w:bookmarkStart w:id="245" w:name="_Toc178188287"/>
      <w:r w:rsidRPr="00A901A6">
        <w:t xml:space="preserve">VYKONANIE </w:t>
      </w:r>
      <w:bookmarkEnd w:id="244"/>
      <w:r w:rsidRPr="00A901A6">
        <w:t>PRÁC</w:t>
      </w:r>
      <w:bookmarkEnd w:id="245"/>
    </w:p>
    <w:p w14:paraId="6B421031" w14:textId="77777777" w:rsidR="007127CB" w:rsidRDefault="007127CB" w:rsidP="00155CC2">
      <w:pPr>
        <w:pStyle w:val="Nadpis3"/>
      </w:pPr>
      <w:bookmarkStart w:id="246" w:name="_TOC_250027"/>
      <w:bookmarkStart w:id="247" w:name="_Toc178188288"/>
      <w:bookmarkEnd w:id="246"/>
      <w:r>
        <w:t>Všeobecne</w:t>
      </w:r>
      <w:bookmarkEnd w:id="247"/>
    </w:p>
    <w:p w14:paraId="607428FA" w14:textId="77777777" w:rsidR="007127CB" w:rsidRDefault="007127CB" w:rsidP="007127CB">
      <w:pPr>
        <w:pStyle w:val="Zkladntext"/>
        <w:spacing w:before="123" w:line="244" w:lineRule="auto"/>
        <w:ind w:right="104"/>
      </w:pP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58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odsúhlaseniu</w:t>
      </w:r>
      <w:r>
        <w:rPr>
          <w:spacing w:val="59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predpis HV, údaje o vopred zhotovených atestov, o spôsobe kontroly, skúšok a preberaní.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časový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predpokladaný</w:t>
      </w:r>
      <w:r>
        <w:rPr>
          <w:spacing w:val="1"/>
        </w:rPr>
        <w:t xml:space="preserve"> </w:t>
      </w:r>
      <w:r>
        <w:t>čas</w:t>
      </w:r>
      <w:r>
        <w:rPr>
          <w:spacing w:val="1"/>
        </w:rPr>
        <w:t xml:space="preserve"> </w:t>
      </w:r>
      <w:r>
        <w:t>dielčích</w:t>
      </w:r>
      <w:r>
        <w:rPr>
          <w:spacing w:val="1"/>
        </w:rPr>
        <w:t xml:space="preserve"> </w:t>
      </w:r>
      <w:r>
        <w:t>preberaní.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dozor</w:t>
      </w:r>
      <w:r>
        <w:rPr>
          <w:spacing w:val="58"/>
        </w:rPr>
        <w:t xml:space="preserve"> </w:t>
      </w:r>
      <w:r>
        <w:t>schváli predložené</w:t>
      </w:r>
      <w:r>
        <w:rPr>
          <w:spacing w:val="58"/>
        </w:rPr>
        <w:t xml:space="preserve"> </w:t>
      </w:r>
      <w:r>
        <w:t>doklady bez</w:t>
      </w:r>
      <w:r>
        <w:rPr>
          <w:spacing w:val="59"/>
        </w:rPr>
        <w:t xml:space="preserve"> </w:t>
      </w:r>
      <w:r>
        <w:t>zbytočného</w:t>
      </w:r>
      <w:r>
        <w:rPr>
          <w:spacing w:val="58"/>
        </w:rPr>
        <w:t xml:space="preserve"> </w:t>
      </w:r>
      <w:r>
        <w:t>zdržiavania,</w:t>
      </w:r>
      <w:r>
        <w:rPr>
          <w:spacing w:val="-56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vážny</w:t>
      </w:r>
      <w:r>
        <w:rPr>
          <w:spacing w:val="1"/>
        </w:rPr>
        <w:t xml:space="preserve"> </w:t>
      </w:r>
      <w:r>
        <w:t>dôvod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odmietnutiu.</w:t>
      </w:r>
      <w:r>
        <w:rPr>
          <w:spacing w:val="1"/>
        </w:rPr>
        <w:t xml:space="preserve"> </w:t>
      </w:r>
      <w:r>
        <w:t>Zúčastní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dielčích</w:t>
      </w:r>
      <w:r>
        <w:rPr>
          <w:spacing w:val="58"/>
        </w:rPr>
        <w:t xml:space="preserve"> </w:t>
      </w:r>
      <w:r>
        <w:t>preberaní,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postup prác, ak nerozhodne písomným vyjadrením inak. Bez súhlasu stavebného dozoru sa</w:t>
      </w:r>
      <w:r>
        <w:rPr>
          <w:spacing w:val="1"/>
        </w:rPr>
        <w:t xml:space="preserve"> </w:t>
      </w:r>
      <w:r>
        <w:t>nemôžu</w:t>
      </w:r>
      <w:r>
        <w:rPr>
          <w:spacing w:val="16"/>
        </w:rPr>
        <w:t xml:space="preserve"> </w:t>
      </w:r>
      <w:r>
        <w:t>HV</w:t>
      </w:r>
      <w:r>
        <w:rPr>
          <w:spacing w:val="15"/>
        </w:rPr>
        <w:t xml:space="preserve"> </w:t>
      </w:r>
      <w:r>
        <w:t>začať.</w:t>
      </w:r>
    </w:p>
    <w:p w14:paraId="6354DE5A" w14:textId="77777777" w:rsidR="007127CB" w:rsidRDefault="007127CB" w:rsidP="00155CC2">
      <w:pPr>
        <w:pStyle w:val="Nadpis3"/>
      </w:pPr>
      <w:bookmarkStart w:id="248" w:name="_Toc168583910"/>
      <w:bookmarkStart w:id="249" w:name="_Toc169087875"/>
      <w:bookmarkStart w:id="250" w:name="_Toc168583911"/>
      <w:bookmarkStart w:id="251" w:name="_Toc169087876"/>
      <w:bookmarkStart w:id="252" w:name="_Toc168583912"/>
      <w:bookmarkStart w:id="253" w:name="_Toc169087877"/>
      <w:bookmarkStart w:id="254" w:name="_Toc168583913"/>
      <w:bookmarkStart w:id="255" w:name="_Toc169087878"/>
      <w:bookmarkStart w:id="256" w:name="_Toc168583914"/>
      <w:bookmarkStart w:id="257" w:name="_Toc169087879"/>
      <w:bookmarkStart w:id="258" w:name="_Toc168583915"/>
      <w:bookmarkStart w:id="259" w:name="_Toc169087880"/>
      <w:bookmarkStart w:id="260" w:name="_Toc168583916"/>
      <w:bookmarkStart w:id="261" w:name="_Toc169087881"/>
      <w:bookmarkStart w:id="262" w:name="_Toc168583917"/>
      <w:bookmarkStart w:id="263" w:name="_Toc169087882"/>
      <w:bookmarkStart w:id="264" w:name="_Toc168583918"/>
      <w:bookmarkStart w:id="265" w:name="_Toc169087883"/>
      <w:bookmarkStart w:id="266" w:name="_Toc168583919"/>
      <w:bookmarkStart w:id="267" w:name="_Toc169087884"/>
      <w:bookmarkStart w:id="268" w:name="_TOC_250025"/>
      <w:bookmarkStart w:id="269" w:name="_Toc178188289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r>
        <w:t>Vrtné</w:t>
      </w:r>
      <w:r>
        <w:rPr>
          <w:spacing w:val="34"/>
        </w:rPr>
        <w:t xml:space="preserve"> </w:t>
      </w:r>
      <w:bookmarkEnd w:id="268"/>
      <w:r>
        <w:t>práce</w:t>
      </w:r>
      <w:bookmarkEnd w:id="269"/>
    </w:p>
    <w:p w14:paraId="49E3133D" w14:textId="77777777" w:rsidR="007127CB" w:rsidRDefault="007127CB" w:rsidP="00155CC2">
      <w:r>
        <w:t>Vrty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odvodnenie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hĺbia</w:t>
      </w:r>
      <w:r>
        <w:rPr>
          <w:spacing w:val="1"/>
        </w:rPr>
        <w:t xml:space="preserve"> </w:t>
      </w:r>
      <w:r>
        <w:t>rotačne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nárazovo</w:t>
      </w:r>
      <w:r>
        <w:rPr>
          <w:spacing w:val="59"/>
        </w:rPr>
        <w:t xml:space="preserve"> </w:t>
      </w:r>
      <w:r>
        <w:t>v zhode</w:t>
      </w:r>
      <w:r>
        <w:rPr>
          <w:spacing w:val="59"/>
        </w:rPr>
        <w:t xml:space="preserve"> </w:t>
      </w:r>
      <w:r>
        <w:t>s odsúhlaseným</w:t>
      </w:r>
      <w:r>
        <w:rPr>
          <w:spacing w:val="1"/>
        </w:rPr>
        <w:t xml:space="preserve"> </w:t>
      </w:r>
      <w:r>
        <w:t>technologickým postupom. Zhotoviteľ zaistí a trvale vytýči osi všetkých vrtov a ich výškovú</w:t>
      </w:r>
      <w:r>
        <w:rPr>
          <w:spacing w:val="1"/>
        </w:rPr>
        <w:t xml:space="preserve"> </w:t>
      </w:r>
      <w:r>
        <w:t>polohu.</w:t>
      </w:r>
      <w:r>
        <w:rPr>
          <w:spacing w:val="1"/>
        </w:rPr>
        <w:t xml:space="preserve"> </w:t>
      </w: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umiestnená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vodorovnej</w:t>
      </w:r>
      <w:r>
        <w:rPr>
          <w:spacing w:val="1"/>
        </w:rPr>
        <w:t xml:space="preserve"> </w:t>
      </w:r>
      <w:r>
        <w:t>polohe.</w:t>
      </w:r>
      <w:r>
        <w:rPr>
          <w:spacing w:val="1"/>
        </w:rPr>
        <w:t xml:space="preserve"> </w:t>
      </w:r>
      <w:r>
        <w:t>Sklon</w:t>
      </w:r>
      <w:r>
        <w:rPr>
          <w:spacing w:val="1"/>
        </w:rPr>
        <w:t xml:space="preserve"> </w:t>
      </w:r>
      <w:r>
        <w:t>vrtu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nastavuje</w:t>
      </w:r>
      <w:r>
        <w:rPr>
          <w:spacing w:val="15"/>
        </w:rPr>
        <w:t xml:space="preserve"> </w:t>
      </w:r>
      <w:r>
        <w:t>sklonomerom</w:t>
      </w:r>
      <w:r>
        <w:rPr>
          <w:spacing w:val="17"/>
        </w:rPr>
        <w:t xml:space="preserve"> </w:t>
      </w:r>
      <w:r>
        <w:t>priloženým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vrtné</w:t>
      </w:r>
      <w:r>
        <w:rPr>
          <w:spacing w:val="16"/>
        </w:rPr>
        <w:t xml:space="preserve"> </w:t>
      </w:r>
      <w:r>
        <w:t>trubky.</w:t>
      </w:r>
    </w:p>
    <w:p w14:paraId="2765DE42" w14:textId="77777777" w:rsidR="007127CB" w:rsidRDefault="007127CB" w:rsidP="00B74F82">
      <w:pPr>
        <w:pStyle w:val="Odsekzoznamu"/>
        <w:widowControl w:val="0"/>
        <w:numPr>
          <w:ilvl w:val="0"/>
          <w:numId w:val="84"/>
        </w:numPr>
        <w:tabs>
          <w:tab w:val="left" w:pos="539"/>
        </w:tabs>
        <w:autoSpaceDE w:val="0"/>
        <w:autoSpaceDN w:val="0"/>
        <w:spacing w:before="115" w:after="0"/>
        <w:contextualSpacing w:val="0"/>
        <w:jc w:val="left"/>
      </w:pPr>
      <w:r>
        <w:t>Rotačný</w:t>
      </w:r>
      <w:r>
        <w:rPr>
          <w:spacing w:val="-1"/>
        </w:rPr>
        <w:t xml:space="preserve"> </w:t>
      </w:r>
      <w:r>
        <w:t>spôsob</w:t>
      </w:r>
      <w:r>
        <w:rPr>
          <w:spacing w:val="2"/>
        </w:rPr>
        <w:t xml:space="preserve"> </w:t>
      </w:r>
      <w:r>
        <w:t>hĺbenia</w:t>
      </w:r>
      <w:r>
        <w:rPr>
          <w:spacing w:val="-2"/>
        </w:rPr>
        <w:t xml:space="preserve"> </w:t>
      </w:r>
      <w:r>
        <w:t>vrtu</w:t>
      </w:r>
      <w:r>
        <w:rPr>
          <w:spacing w:val="2"/>
        </w:rPr>
        <w:t xml:space="preserve"> </w:t>
      </w:r>
      <w:r>
        <w:t>:</w:t>
      </w:r>
    </w:p>
    <w:p w14:paraId="0A0C4E51" w14:textId="77777777"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61" w:after="0"/>
        <w:ind w:right="101"/>
        <w:contextualSpacing w:val="0"/>
        <w:jc w:val="left"/>
      </w:pPr>
      <w:r>
        <w:t>bezjadrové</w:t>
      </w:r>
      <w:r>
        <w:rPr>
          <w:spacing w:val="6"/>
        </w:rPr>
        <w:t xml:space="preserve"> </w:t>
      </w:r>
      <w:r>
        <w:t>vŕtanie,</w:t>
      </w:r>
      <w:r>
        <w:rPr>
          <w:spacing w:val="7"/>
        </w:rPr>
        <w:t xml:space="preserve"> </w:t>
      </w:r>
      <w:r>
        <w:t>ktoré</w:t>
      </w:r>
      <w:r>
        <w:rPr>
          <w:spacing w:val="12"/>
        </w:rPr>
        <w:t xml:space="preserve"> </w:t>
      </w:r>
      <w:r>
        <w:t>sa</w:t>
      </w:r>
      <w:r>
        <w:rPr>
          <w:spacing w:val="6"/>
        </w:rPr>
        <w:t xml:space="preserve"> </w:t>
      </w:r>
      <w:r>
        <w:t>vykonáva</w:t>
      </w:r>
      <w:r>
        <w:rPr>
          <w:spacing w:val="7"/>
        </w:rPr>
        <w:t xml:space="preserve"> </w:t>
      </w:r>
      <w:r>
        <w:t>valivými</w:t>
      </w:r>
      <w:r>
        <w:rPr>
          <w:spacing w:val="5"/>
        </w:rPr>
        <w:t xml:space="preserve"> </w:t>
      </w:r>
      <w:r>
        <w:t>dlátami,</w:t>
      </w:r>
      <w:r>
        <w:rPr>
          <w:spacing w:val="7"/>
        </w:rPr>
        <w:t xml:space="preserve"> </w:t>
      </w:r>
      <w:r>
        <w:t>listovými</w:t>
      </w:r>
      <w:r>
        <w:rPr>
          <w:spacing w:val="6"/>
        </w:rPr>
        <w:t xml:space="preserve"> </w:t>
      </w:r>
      <w:r>
        <w:t>dlátami</w:t>
      </w:r>
      <w:r>
        <w:rPr>
          <w:spacing w:val="3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korunkou</w:t>
      </w:r>
      <w:r>
        <w:rPr>
          <w:spacing w:val="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plné</w:t>
      </w:r>
      <w:r>
        <w:rPr>
          <w:spacing w:val="3"/>
        </w:rPr>
        <w:t xml:space="preserve"> </w:t>
      </w:r>
      <w:r>
        <w:t>čelo</w:t>
      </w:r>
      <w:r>
        <w:rPr>
          <w:spacing w:val="3"/>
        </w:rPr>
        <w:t xml:space="preserve"> </w:t>
      </w:r>
      <w:r>
        <w:t>(diamantovou).</w:t>
      </w:r>
    </w:p>
    <w:p w14:paraId="15251FB8" w14:textId="77777777" w:rsidR="007127CB" w:rsidRDefault="007127CB" w:rsidP="00B74F82">
      <w:pPr>
        <w:pStyle w:val="Odsekzoznamu"/>
        <w:widowControl w:val="0"/>
        <w:numPr>
          <w:ilvl w:val="0"/>
          <w:numId w:val="84"/>
        </w:numPr>
        <w:tabs>
          <w:tab w:val="left" w:pos="539"/>
        </w:tabs>
        <w:autoSpaceDE w:val="0"/>
        <w:autoSpaceDN w:val="0"/>
        <w:spacing w:before="67" w:after="0"/>
        <w:contextualSpacing w:val="0"/>
        <w:jc w:val="left"/>
      </w:pPr>
      <w:r>
        <w:t>Rotačne</w:t>
      </w:r>
      <w:r>
        <w:rPr>
          <w:spacing w:val="1"/>
        </w:rPr>
        <w:t xml:space="preserve"> </w:t>
      </w:r>
      <w:r>
        <w:t>príklepový</w:t>
      </w:r>
      <w:r>
        <w:rPr>
          <w:spacing w:val="-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hĺbenia</w:t>
      </w:r>
      <w:r>
        <w:rPr>
          <w:spacing w:val="1"/>
        </w:rPr>
        <w:t xml:space="preserve"> </w:t>
      </w:r>
      <w:r>
        <w:t>vrtov</w:t>
      </w:r>
      <w:r>
        <w:rPr>
          <w:spacing w:val="-1"/>
        </w:rPr>
        <w:t xml:space="preserve"> </w:t>
      </w:r>
      <w:r>
        <w:t>(nárazovo)</w:t>
      </w:r>
      <w:r>
        <w:rPr>
          <w:spacing w:val="2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2"/>
        </w:rPr>
        <w:t xml:space="preserve"> </w:t>
      </w:r>
      <w:r>
        <w:t>s:</w:t>
      </w:r>
    </w:p>
    <w:p w14:paraId="4C3E825A" w14:textId="77777777"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61" w:after="0"/>
        <w:contextualSpacing w:val="0"/>
        <w:jc w:val="left"/>
      </w:pPr>
      <w:r>
        <w:t>povrchovými</w:t>
      </w:r>
      <w:r>
        <w:rPr>
          <w:spacing w:val="-6"/>
        </w:rPr>
        <w:t xml:space="preserve"> </w:t>
      </w:r>
      <w:r>
        <w:t>vrtnými</w:t>
      </w:r>
      <w:r>
        <w:rPr>
          <w:spacing w:val="-5"/>
        </w:rPr>
        <w:t xml:space="preserve"> </w:t>
      </w:r>
      <w:r>
        <w:t>kladivami,</w:t>
      </w:r>
    </w:p>
    <w:p w14:paraId="151B8C7E" w14:textId="77777777"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59" w:after="0"/>
        <w:contextualSpacing w:val="0"/>
        <w:jc w:val="left"/>
      </w:pPr>
      <w:r>
        <w:t>ponornými</w:t>
      </w:r>
      <w:r>
        <w:rPr>
          <w:spacing w:val="-5"/>
        </w:rPr>
        <w:t xml:space="preserve"> </w:t>
      </w:r>
      <w:r>
        <w:t>kladivami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minimálnom priemere</w:t>
      </w:r>
      <w:r>
        <w:rPr>
          <w:spacing w:val="-4"/>
        </w:rPr>
        <w:t xml:space="preserve"> </w:t>
      </w:r>
      <w:r>
        <w:t>69</w:t>
      </w:r>
      <w:r>
        <w:rPr>
          <w:spacing w:val="-4"/>
        </w:rPr>
        <w:t xml:space="preserve"> </w:t>
      </w:r>
      <w:r>
        <w:t>mm,</w:t>
      </w:r>
    </w:p>
    <w:p w14:paraId="5CE9706C" w14:textId="77777777"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61" w:after="0"/>
        <w:contextualSpacing w:val="0"/>
        <w:jc w:val="left"/>
      </w:pPr>
      <w:r>
        <w:t>duplex</w:t>
      </w:r>
      <w:r w:rsidRPr="008C0FAB">
        <w:t xml:space="preserve"> </w:t>
      </w:r>
      <w:r>
        <w:t>metódou</w:t>
      </w:r>
      <w:r w:rsidRPr="008C0FAB">
        <w:t xml:space="preserve"> </w:t>
      </w:r>
      <w:r>
        <w:t>v</w:t>
      </w:r>
      <w:r w:rsidRPr="008C0FAB">
        <w:t xml:space="preserve"> </w:t>
      </w:r>
      <w:r>
        <w:t>horninách</w:t>
      </w:r>
      <w:r w:rsidRPr="008C0FAB">
        <w:t xml:space="preserve"> </w:t>
      </w:r>
      <w:r>
        <w:t>s</w:t>
      </w:r>
      <w:r w:rsidRPr="008C0FAB">
        <w:t xml:space="preserve"> </w:t>
      </w:r>
      <w:r>
        <w:t>nestabilnými</w:t>
      </w:r>
      <w:r w:rsidRPr="008C0FAB">
        <w:t xml:space="preserve"> </w:t>
      </w:r>
      <w:r>
        <w:t>stenami,</w:t>
      </w:r>
    </w:p>
    <w:p w14:paraId="028AD759" w14:textId="77777777"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61" w:after="0"/>
        <w:contextualSpacing w:val="0"/>
        <w:jc w:val="left"/>
      </w:pPr>
      <w:r>
        <w:t>valivými</w:t>
      </w:r>
      <w:r w:rsidRPr="008C0FAB">
        <w:t xml:space="preserve"> </w:t>
      </w:r>
      <w:r>
        <w:t>alebo</w:t>
      </w:r>
      <w:r w:rsidRPr="008C0FAB">
        <w:t xml:space="preserve"> </w:t>
      </w:r>
      <w:r>
        <w:t>listovými</w:t>
      </w:r>
      <w:r w:rsidRPr="008C0FAB">
        <w:t xml:space="preserve"> </w:t>
      </w:r>
      <w:r>
        <w:t>dlátami.</w:t>
      </w:r>
    </w:p>
    <w:p w14:paraId="23742B54" w14:textId="77777777" w:rsidR="007127CB" w:rsidRPr="007D218A" w:rsidRDefault="007127CB" w:rsidP="007127CB">
      <w:pPr>
        <w:pStyle w:val="Zkladntext"/>
      </w:pPr>
    </w:p>
    <w:p w14:paraId="3AAEFF9F" w14:textId="77777777" w:rsidR="007127CB" w:rsidRDefault="007127CB" w:rsidP="00155CC2">
      <w:r>
        <w:t>Výplach:</w:t>
      </w:r>
    </w:p>
    <w:p w14:paraId="669159E4" w14:textId="77777777" w:rsidR="007127CB" w:rsidRDefault="007127CB" w:rsidP="00155CC2">
      <w:r>
        <w:t>Pri</w:t>
      </w:r>
      <w:r>
        <w:rPr>
          <w:spacing w:val="38"/>
        </w:rPr>
        <w:t xml:space="preserve"> </w:t>
      </w:r>
      <w:r>
        <w:t>hĺbení</w:t>
      </w:r>
      <w:r>
        <w:rPr>
          <w:spacing w:val="41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odvodnenie</w:t>
      </w:r>
      <w:r>
        <w:rPr>
          <w:spacing w:val="42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treba</w:t>
      </w:r>
      <w:r>
        <w:rPr>
          <w:spacing w:val="4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jeho</w:t>
      </w:r>
      <w:r>
        <w:rPr>
          <w:spacing w:val="40"/>
        </w:rPr>
        <w:t xml:space="preserve"> </w:t>
      </w:r>
      <w:r>
        <w:t>počvy</w:t>
      </w:r>
      <w:r>
        <w:rPr>
          <w:spacing w:val="40"/>
        </w:rPr>
        <w:t xml:space="preserve"> </w:t>
      </w:r>
      <w:r>
        <w:t>odstraňovať</w:t>
      </w:r>
      <w:r>
        <w:rPr>
          <w:spacing w:val="47"/>
        </w:rPr>
        <w:t xml:space="preserve"> </w:t>
      </w:r>
      <w:r>
        <w:t>vrtnú</w:t>
      </w:r>
      <w:r>
        <w:rPr>
          <w:spacing w:val="40"/>
        </w:rPr>
        <w:t xml:space="preserve"> </w:t>
      </w:r>
      <w:r>
        <w:t>drť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nástroj</w:t>
      </w:r>
      <w:r>
        <w:rPr>
          <w:spacing w:val="42"/>
        </w:rPr>
        <w:t xml:space="preserve"> </w:t>
      </w:r>
      <w:r>
        <w:t>(dláto)</w:t>
      </w:r>
      <w:r>
        <w:rPr>
          <w:spacing w:val="1"/>
        </w:rPr>
        <w:t xml:space="preserve"> </w:t>
      </w:r>
      <w:r>
        <w:t>ochladzovať.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túto</w:t>
      </w:r>
      <w:r>
        <w:rPr>
          <w:spacing w:val="20"/>
        </w:rPr>
        <w:t xml:space="preserve"> </w:t>
      </w:r>
      <w:r>
        <w:t>funkciu</w:t>
      </w:r>
      <w:r>
        <w:rPr>
          <w:spacing w:val="21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používajú</w:t>
      </w:r>
      <w:r>
        <w:rPr>
          <w:spacing w:val="24"/>
        </w:rPr>
        <w:t xml:space="preserve"> </w:t>
      </w:r>
      <w:r>
        <w:t>nasledujúce</w:t>
      </w:r>
      <w:r>
        <w:rPr>
          <w:spacing w:val="20"/>
        </w:rPr>
        <w:t xml:space="preserve"> </w:t>
      </w:r>
      <w:r>
        <w:t>druhy</w:t>
      </w:r>
      <w:r>
        <w:rPr>
          <w:spacing w:val="22"/>
        </w:rPr>
        <w:t xml:space="preserve"> </w:t>
      </w:r>
      <w:r>
        <w:t>výplachu:</w:t>
      </w:r>
    </w:p>
    <w:p w14:paraId="71326594" w14:textId="77777777"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121" w:after="0"/>
        <w:contextualSpacing w:val="0"/>
        <w:jc w:val="left"/>
      </w:pPr>
      <w:r>
        <w:t>vodný,</w:t>
      </w:r>
    </w:p>
    <w:p w14:paraId="356FD23B" w14:textId="77777777"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57" w:after="0"/>
        <w:contextualSpacing w:val="0"/>
        <w:jc w:val="left"/>
      </w:pPr>
      <w:r>
        <w:t>vzduchový,</w:t>
      </w:r>
    </w:p>
    <w:p w14:paraId="1DE0F7D4" w14:textId="77777777" w:rsidR="007127CB" w:rsidRPr="007D218A" w:rsidRDefault="007127CB" w:rsidP="007127CB">
      <w:pPr>
        <w:pStyle w:val="Zkladntext"/>
        <w:spacing w:before="3"/>
      </w:pPr>
    </w:p>
    <w:p w14:paraId="5A90440D" w14:textId="77777777" w:rsidR="007127CB" w:rsidRDefault="007127CB" w:rsidP="00155CC2">
      <w:r>
        <w:t>Výplach</w:t>
      </w:r>
      <w:r>
        <w:rPr>
          <w:spacing w:val="47"/>
        </w:rPr>
        <w:t xml:space="preserve"> </w:t>
      </w:r>
      <w:r>
        <w:t>vrtu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volí</w:t>
      </w:r>
      <w:r>
        <w:rPr>
          <w:spacing w:val="42"/>
        </w:rPr>
        <w:t xml:space="preserve"> </w:t>
      </w:r>
      <w:r>
        <w:t>podľa</w:t>
      </w:r>
      <w:r>
        <w:rPr>
          <w:spacing w:val="43"/>
        </w:rPr>
        <w:t xml:space="preserve"> </w:t>
      </w:r>
      <w:r>
        <w:t>geotechnických</w:t>
      </w:r>
      <w:r>
        <w:rPr>
          <w:spacing w:val="47"/>
        </w:rPr>
        <w:t xml:space="preserve"> </w:t>
      </w:r>
      <w:r>
        <w:t>podmienok:</w:t>
      </w:r>
    </w:p>
    <w:p w14:paraId="6B8F7DDD" w14:textId="77777777" w:rsidR="007127CB" w:rsidRDefault="007127CB" w:rsidP="002E1152">
      <w:pPr>
        <w:pStyle w:val="Odsekzoznamu"/>
        <w:widowControl w:val="0"/>
        <w:numPr>
          <w:ilvl w:val="1"/>
          <w:numId w:val="8"/>
        </w:numPr>
        <w:tabs>
          <w:tab w:val="left" w:pos="745"/>
        </w:tabs>
        <w:autoSpaceDE w:val="0"/>
        <w:autoSpaceDN w:val="0"/>
        <w:spacing w:before="121" w:after="0" w:line="242" w:lineRule="auto"/>
        <w:ind w:right="99" w:hanging="360"/>
        <w:contextualSpacing w:val="0"/>
      </w:pPr>
      <w:r>
        <w:t>vodný výplach sa používa v stabilných horninách a pri vŕtaní duplex metódou sa používa</w:t>
      </w:r>
      <w:r>
        <w:rPr>
          <w:spacing w:val="1"/>
        </w:rPr>
        <w:t xml:space="preserve"> </w:t>
      </w:r>
      <w:r>
        <w:t>voda bez mechanických prímesí; množstvo vody je závislé od plochy medzikružia vrtu;</w:t>
      </w:r>
      <w:r>
        <w:rPr>
          <w:spacing w:val="1"/>
        </w:rPr>
        <w:t xml:space="preserve"> </w:t>
      </w:r>
      <w:r>
        <w:rPr>
          <w:position w:val="2"/>
        </w:rPr>
        <w:t>výstupná rýchlosť výplachu musí byť dostatočná na vynášanie drte; v</w:t>
      </w:r>
      <w:r>
        <w:rPr>
          <w:sz w:val="14"/>
        </w:rPr>
        <w:t xml:space="preserve">min </w:t>
      </w:r>
      <w:r>
        <w:rPr>
          <w:position w:val="2"/>
        </w:rPr>
        <w:t>= 0,5 m/s; 0,5 až</w:t>
      </w:r>
      <w:r>
        <w:rPr>
          <w:spacing w:val="1"/>
          <w:position w:val="2"/>
        </w:rPr>
        <w:t xml:space="preserve"> </w:t>
      </w:r>
      <w:r>
        <w:t>0,8</w:t>
      </w:r>
      <w:r>
        <w:rPr>
          <w:spacing w:val="-1"/>
        </w:rPr>
        <w:t xml:space="preserve"> </w:t>
      </w:r>
      <w:r>
        <w:t>m/s</w:t>
      </w:r>
      <w:r>
        <w:rPr>
          <w:spacing w:val="-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dobrá rýchlosť;</w:t>
      </w:r>
      <w:r>
        <w:rPr>
          <w:spacing w:val="4"/>
        </w:rPr>
        <w:t xml:space="preserve"> </w:t>
      </w:r>
      <w:r>
        <w:t>0,8</w:t>
      </w:r>
      <w:r>
        <w:rPr>
          <w:spacing w:val="2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m/s je veľmi</w:t>
      </w:r>
      <w:r>
        <w:rPr>
          <w:spacing w:val="-1"/>
        </w:rPr>
        <w:t xml:space="preserve"> </w:t>
      </w:r>
      <w:r>
        <w:t>dobrá</w:t>
      </w:r>
      <w:r>
        <w:rPr>
          <w:spacing w:val="-1"/>
        </w:rPr>
        <w:t xml:space="preserve"> </w:t>
      </w:r>
      <w:r>
        <w:t>rýchlosť</w:t>
      </w:r>
      <w:r>
        <w:rPr>
          <w:spacing w:val="4"/>
        </w:rPr>
        <w:t xml:space="preserve"> </w:t>
      </w:r>
      <w:r>
        <w:t>výstupu</w:t>
      </w:r>
      <w:r>
        <w:rPr>
          <w:spacing w:val="3"/>
        </w:rPr>
        <w:t xml:space="preserve"> </w:t>
      </w:r>
      <w:r>
        <w:t>výplachu;</w:t>
      </w:r>
    </w:p>
    <w:p w14:paraId="7ADC6AA3" w14:textId="77777777" w:rsidR="007127CB" w:rsidRDefault="007127CB" w:rsidP="002E1152">
      <w:pPr>
        <w:pStyle w:val="Odsekzoznamu"/>
        <w:widowControl w:val="0"/>
        <w:numPr>
          <w:ilvl w:val="1"/>
          <w:numId w:val="8"/>
        </w:numPr>
        <w:tabs>
          <w:tab w:val="left" w:pos="745"/>
        </w:tabs>
        <w:autoSpaceDE w:val="0"/>
        <w:autoSpaceDN w:val="0"/>
        <w:spacing w:before="58" w:after="0" w:line="242" w:lineRule="auto"/>
        <w:ind w:right="101" w:hanging="360"/>
        <w:contextualSpacing w:val="0"/>
      </w:pPr>
      <w:r>
        <w:t>vzduchový</w:t>
      </w:r>
      <w:r>
        <w:rPr>
          <w:spacing w:val="-5"/>
        </w:rPr>
        <w:t xml:space="preserve"> </w:t>
      </w:r>
      <w:r>
        <w:t>výplach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používa</w:t>
      </w:r>
      <w:r>
        <w:rPr>
          <w:spacing w:val="-6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rotačne</w:t>
      </w:r>
      <w:r>
        <w:rPr>
          <w:spacing w:val="-5"/>
        </w:rPr>
        <w:t xml:space="preserve"> </w:t>
      </w:r>
      <w:r>
        <w:t>príklepovom</w:t>
      </w:r>
      <w:r>
        <w:rPr>
          <w:spacing w:val="-4"/>
        </w:rPr>
        <w:t xml:space="preserve"> </w:t>
      </w:r>
      <w:r>
        <w:t>vŕtaní;</w:t>
      </w:r>
      <w:r>
        <w:rPr>
          <w:spacing w:val="-3"/>
        </w:rPr>
        <w:t xml:space="preserve"> </w:t>
      </w:r>
      <w:r>
        <w:t>vzduch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vedený</w:t>
      </w:r>
      <w:r>
        <w:rPr>
          <w:spacing w:val="-7"/>
        </w:rPr>
        <w:t xml:space="preserve"> </w:t>
      </w:r>
      <w:r>
        <w:t>ku</w:t>
      </w:r>
      <w:r>
        <w:rPr>
          <w:spacing w:val="-7"/>
        </w:rPr>
        <w:t xml:space="preserve"> </w:t>
      </w:r>
      <w:r>
        <w:t>kladivu,</w:t>
      </w:r>
      <w:r>
        <w:rPr>
          <w:spacing w:val="-56"/>
        </w:rPr>
        <w:t xml:space="preserve"> </w:t>
      </w:r>
      <w:r>
        <w:t>kde vykoná svoju prácu a po očistení dna vrtu vynáša rozvŕtanú vrtnú drť na povrch</w:t>
      </w:r>
      <w:r>
        <w:rPr>
          <w:spacing w:val="1"/>
        </w:rPr>
        <w:t xml:space="preserve"> </w:t>
      </w:r>
      <w:r>
        <w:t>územia</w:t>
      </w:r>
    </w:p>
    <w:p w14:paraId="74F3EA05" w14:textId="77777777" w:rsidR="007127CB" w:rsidRDefault="007127CB" w:rsidP="00155CC2">
      <w:pPr>
        <w:pStyle w:val="Nadpis3"/>
      </w:pPr>
      <w:bookmarkStart w:id="270" w:name="_TOC_250024"/>
      <w:bookmarkStart w:id="271" w:name="_Toc178188290"/>
      <w:bookmarkEnd w:id="270"/>
      <w:r>
        <w:t>Príslušenstvo</w:t>
      </w:r>
      <w:bookmarkEnd w:id="271"/>
    </w:p>
    <w:p w14:paraId="4C65B6EE" w14:textId="77777777" w:rsidR="007127CB" w:rsidRDefault="007127CB" w:rsidP="00155CC2">
      <w:r>
        <w:t>Pracovná</w:t>
      </w:r>
      <w:r>
        <w:rPr>
          <w:spacing w:val="-2"/>
        </w:rPr>
        <w:t xml:space="preserve"> </w:t>
      </w:r>
      <w:r>
        <w:t>plošina:</w:t>
      </w:r>
    </w:p>
    <w:p w14:paraId="75279EB3" w14:textId="77777777" w:rsidR="007127CB" w:rsidRDefault="007127CB" w:rsidP="00155CC2">
      <w:pPr>
        <w:rPr>
          <w:spacing w:val="1"/>
        </w:rPr>
      </w:pPr>
      <w:r>
        <w:t>Pracovná</w:t>
      </w:r>
      <w:r>
        <w:rPr>
          <w:spacing w:val="1"/>
        </w:rPr>
        <w:t xml:space="preserve"> </w:t>
      </w:r>
      <w:r>
        <w:t>plošina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spevnená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umývateľný</w:t>
      </w:r>
      <w:r>
        <w:rPr>
          <w:spacing w:val="58"/>
        </w:rPr>
        <w:t xml:space="preserve"> </w:t>
      </w:r>
      <w:r>
        <w:t>povrch</w:t>
      </w:r>
      <w:r>
        <w:rPr>
          <w:spacing w:val="59"/>
        </w:rPr>
        <w:t xml:space="preserve"> </w:t>
      </w:r>
      <w:r>
        <w:t>vyspádovaný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zbernej</w:t>
      </w:r>
      <w:r>
        <w:rPr>
          <w:spacing w:val="1"/>
        </w:rPr>
        <w:t xml:space="preserve"> </w:t>
      </w:r>
      <w:r>
        <w:t>jamy a</w:t>
      </w:r>
      <w:r>
        <w:rPr>
          <w:spacing w:val="1"/>
        </w:rPr>
        <w:t xml:space="preserve"> </w:t>
      </w:r>
      <w:r>
        <w:t>ohradený</w:t>
      </w:r>
      <w:r>
        <w:rPr>
          <w:spacing w:val="1"/>
        </w:rPr>
        <w:t xml:space="preserve"> </w:t>
      </w:r>
      <w:r>
        <w:t>vodotesnou</w:t>
      </w:r>
      <w:r>
        <w:rPr>
          <w:spacing w:val="1"/>
        </w:rPr>
        <w:t xml:space="preserve"> </w:t>
      </w:r>
      <w:r>
        <w:t>hrádzkou na</w:t>
      </w:r>
      <w:r>
        <w:rPr>
          <w:spacing w:val="1"/>
        </w:rPr>
        <w:t xml:space="preserve"> </w:t>
      </w:r>
      <w:r>
        <w:t>zabránenie</w:t>
      </w:r>
      <w:r>
        <w:rPr>
          <w:spacing w:val="58"/>
        </w:rPr>
        <w:t xml:space="preserve"> </w:t>
      </w:r>
      <w:r>
        <w:t>znečistenia okolitého terénu.</w:t>
      </w:r>
      <w:r>
        <w:rPr>
          <w:spacing w:val="1"/>
        </w:rPr>
        <w:t xml:space="preserve"> </w:t>
      </w:r>
    </w:p>
    <w:p w14:paraId="0C003BDB" w14:textId="77777777" w:rsidR="007127CB" w:rsidRDefault="007127CB" w:rsidP="00155CC2">
      <w:r>
        <w:t>Pred</w:t>
      </w:r>
      <w:r>
        <w:rPr>
          <w:spacing w:val="1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vŕtania</w:t>
      </w:r>
      <w:r>
        <w:rPr>
          <w:spacing w:val="1"/>
        </w:rPr>
        <w:t xml:space="preserve"> </w:t>
      </w:r>
      <w:r>
        <w:t>vytýči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pracovnej</w:t>
      </w:r>
      <w:r>
        <w:rPr>
          <w:spacing w:val="1"/>
        </w:rPr>
        <w:t xml:space="preserve"> </w:t>
      </w:r>
      <w:r>
        <w:t>plošine</w:t>
      </w:r>
      <w:r>
        <w:rPr>
          <w:spacing w:val="1"/>
        </w:rPr>
        <w:t xml:space="preserve"> </w:t>
      </w:r>
      <w:r>
        <w:t>osi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vrtov,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odsúhlasí</w:t>
      </w:r>
      <w:r>
        <w:rPr>
          <w:spacing w:val="12"/>
        </w:rPr>
        <w:t xml:space="preserve"> </w:t>
      </w:r>
      <w:r>
        <w:t>stavebný</w:t>
      </w:r>
      <w:r>
        <w:rPr>
          <w:spacing w:val="15"/>
        </w:rPr>
        <w:t xml:space="preserve"> </w:t>
      </w:r>
      <w:r>
        <w:t>dozor.</w:t>
      </w:r>
    </w:p>
    <w:p w14:paraId="59ED451D" w14:textId="77777777" w:rsidR="007127CB" w:rsidRDefault="007127CB" w:rsidP="00155CC2">
      <w:r>
        <w:t>Postavenie</w:t>
      </w:r>
      <w:r>
        <w:rPr>
          <w:spacing w:val="-2"/>
        </w:rPr>
        <w:t xml:space="preserve"> </w:t>
      </w:r>
      <w:r>
        <w:t>vrtnej</w:t>
      </w:r>
      <w:r>
        <w:rPr>
          <w:spacing w:val="-1"/>
        </w:rPr>
        <w:t xml:space="preserve"> </w:t>
      </w:r>
      <w:r>
        <w:t>súpravy:</w:t>
      </w:r>
    </w:p>
    <w:p w14:paraId="7E813CA1" w14:textId="77777777" w:rsidR="007127CB" w:rsidRDefault="007127CB" w:rsidP="00155CC2"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postaviť</w:t>
      </w:r>
      <w:r>
        <w:rPr>
          <w:spacing w:val="59"/>
        </w:rPr>
        <w:t xml:space="preserve"> </w:t>
      </w:r>
      <w:r>
        <w:t>tak,</w:t>
      </w:r>
      <w:r>
        <w:rPr>
          <w:spacing w:val="59"/>
        </w:rPr>
        <w:t xml:space="preserve"> </w:t>
      </w:r>
      <w:r>
        <w:t>aby</w:t>
      </w:r>
      <w:r>
        <w:rPr>
          <w:spacing w:val="59"/>
        </w:rPr>
        <w:t xml:space="preserve"> </w:t>
      </w:r>
      <w:r>
        <w:t>vrt</w:t>
      </w:r>
      <w:r>
        <w:rPr>
          <w:spacing w:val="59"/>
        </w:rPr>
        <w:t xml:space="preserve"> </w:t>
      </w:r>
      <w:r>
        <w:t>bol</w:t>
      </w:r>
      <w:r>
        <w:rPr>
          <w:spacing w:val="59"/>
        </w:rPr>
        <w:t xml:space="preserve"> </w:t>
      </w:r>
      <w:r>
        <w:t>zhotovený</w:t>
      </w:r>
      <w:r>
        <w:rPr>
          <w:spacing w:val="59"/>
        </w:rPr>
        <w:t xml:space="preserve"> </w:t>
      </w:r>
      <w:r>
        <w:t>s presnosťou</w:t>
      </w:r>
      <w:r>
        <w:rPr>
          <w:spacing w:val="59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dokumentácie.</w:t>
      </w:r>
    </w:p>
    <w:p w14:paraId="3EFFE50C" w14:textId="77777777" w:rsidR="007127CB" w:rsidRDefault="007127CB" w:rsidP="007127CB">
      <w:pPr>
        <w:pStyle w:val="Zkladntext"/>
        <w:spacing w:before="3"/>
        <w:rPr>
          <w:sz w:val="15"/>
        </w:rPr>
      </w:pPr>
    </w:p>
    <w:p w14:paraId="7A02E13C" w14:textId="77777777" w:rsidR="007127CB" w:rsidRDefault="007127CB" w:rsidP="007127CB">
      <w:pPr>
        <w:pStyle w:val="Zkladntext"/>
        <w:spacing w:before="3"/>
        <w:rPr>
          <w:sz w:val="15"/>
        </w:rPr>
      </w:pPr>
    </w:p>
    <w:p w14:paraId="5B87BFDE" w14:textId="77777777" w:rsidR="007127CB" w:rsidRDefault="007127CB" w:rsidP="007127CB">
      <w:pPr>
        <w:pStyle w:val="Zkladntext"/>
        <w:spacing w:before="3"/>
        <w:rPr>
          <w:sz w:val="15"/>
        </w:rPr>
      </w:pPr>
    </w:p>
    <w:p w14:paraId="01D89845" w14:textId="77777777" w:rsidR="007127CB" w:rsidRDefault="007127CB" w:rsidP="00155CC2">
      <w:r>
        <w:t>Technologický</w:t>
      </w:r>
      <w:r>
        <w:rPr>
          <w:spacing w:val="59"/>
        </w:rPr>
        <w:t xml:space="preserve"> </w:t>
      </w:r>
      <w:r>
        <w:t>postup:</w:t>
      </w:r>
    </w:p>
    <w:p w14:paraId="6D5642C4" w14:textId="77777777" w:rsidR="007127CB" w:rsidRPr="004A3FD9" w:rsidRDefault="007127CB" w:rsidP="00155CC2">
      <w:r w:rsidRPr="004A3FD9">
        <w:t>Zlepšenie</w:t>
      </w:r>
      <w:r w:rsidRPr="004A3FD9">
        <w:rPr>
          <w:spacing w:val="1"/>
        </w:rPr>
        <w:t xml:space="preserve"> </w:t>
      </w:r>
      <w:r w:rsidRPr="004A3FD9">
        <w:t>celkovej</w:t>
      </w:r>
      <w:r w:rsidRPr="004A3FD9">
        <w:rPr>
          <w:spacing w:val="1"/>
        </w:rPr>
        <w:t xml:space="preserve"> </w:t>
      </w:r>
      <w:r w:rsidRPr="004A3FD9">
        <w:t>stability</w:t>
      </w:r>
      <w:r w:rsidRPr="004A3FD9">
        <w:rPr>
          <w:spacing w:val="1"/>
        </w:rPr>
        <w:t xml:space="preserve"> </w:t>
      </w:r>
      <w:r w:rsidRPr="004A3FD9">
        <w:t>územia</w:t>
      </w:r>
      <w:r w:rsidRPr="004A3FD9">
        <w:rPr>
          <w:spacing w:val="1"/>
        </w:rPr>
        <w:t xml:space="preserve"> </w:t>
      </w:r>
      <w:r w:rsidRPr="004A3FD9">
        <w:t>je</w:t>
      </w:r>
      <w:r w:rsidRPr="004A3FD9">
        <w:rPr>
          <w:spacing w:val="1"/>
        </w:rPr>
        <w:t xml:space="preserve"> </w:t>
      </w:r>
      <w:r w:rsidRPr="004A3FD9">
        <w:t>riešené</w:t>
      </w:r>
      <w:r w:rsidRPr="004A3FD9">
        <w:rPr>
          <w:spacing w:val="1"/>
        </w:rPr>
        <w:t xml:space="preserve"> </w:t>
      </w:r>
      <w:r w:rsidRPr="004A3FD9">
        <w:t>jeho</w:t>
      </w:r>
      <w:r w:rsidRPr="004A3FD9">
        <w:rPr>
          <w:spacing w:val="1"/>
        </w:rPr>
        <w:t xml:space="preserve"> </w:t>
      </w:r>
      <w:r w:rsidRPr="004A3FD9">
        <w:t>hĺbkovým</w:t>
      </w:r>
      <w:r w:rsidRPr="004A3FD9">
        <w:rPr>
          <w:spacing w:val="1"/>
        </w:rPr>
        <w:t xml:space="preserve"> </w:t>
      </w:r>
      <w:r w:rsidRPr="004A3FD9">
        <w:t>odvodnením</w:t>
      </w:r>
      <w:r w:rsidRPr="004A3FD9">
        <w:rPr>
          <w:spacing w:val="1"/>
        </w:rPr>
        <w:t xml:space="preserve"> </w:t>
      </w:r>
      <w:r w:rsidRPr="004A3FD9">
        <w:t>pomocou</w:t>
      </w:r>
      <w:r w:rsidRPr="004A3FD9">
        <w:rPr>
          <w:spacing w:val="1"/>
        </w:rPr>
        <w:t xml:space="preserve"> </w:t>
      </w:r>
      <w:r w:rsidRPr="004A3FD9">
        <w:t>horizontálnych</w:t>
      </w:r>
      <w:r w:rsidRPr="004A3FD9">
        <w:rPr>
          <w:spacing w:val="1"/>
        </w:rPr>
        <w:t xml:space="preserve"> </w:t>
      </w:r>
      <w:r w:rsidRPr="004A3FD9">
        <w:t>odvodňovacích</w:t>
      </w:r>
      <w:r w:rsidRPr="004A3FD9">
        <w:rPr>
          <w:spacing w:val="1"/>
        </w:rPr>
        <w:t xml:space="preserve"> </w:t>
      </w:r>
      <w:r w:rsidRPr="004A3FD9">
        <w:t>vrtov. Tieto sú</w:t>
      </w:r>
      <w:r w:rsidRPr="004A3FD9">
        <w:rPr>
          <w:spacing w:val="58"/>
        </w:rPr>
        <w:t xml:space="preserve"> </w:t>
      </w:r>
      <w:r w:rsidRPr="004A3FD9">
        <w:t>navrhnuté prevažne</w:t>
      </w:r>
      <w:r w:rsidRPr="004A3FD9">
        <w:rPr>
          <w:spacing w:val="58"/>
        </w:rPr>
        <w:t xml:space="preserve"> </w:t>
      </w:r>
      <w:r w:rsidRPr="004A3FD9">
        <w:t>v päte</w:t>
      </w:r>
      <w:r w:rsidRPr="004A3FD9">
        <w:rPr>
          <w:spacing w:val="59"/>
        </w:rPr>
        <w:t xml:space="preserve"> </w:t>
      </w:r>
      <w:r w:rsidRPr="004A3FD9">
        <w:t>zosuvných</w:t>
      </w:r>
      <w:r w:rsidRPr="004A3FD9">
        <w:rPr>
          <w:spacing w:val="58"/>
        </w:rPr>
        <w:t xml:space="preserve"> </w:t>
      </w:r>
      <w:r w:rsidRPr="004A3FD9">
        <w:t>svahov</w:t>
      </w:r>
      <w:r w:rsidRPr="004A3FD9">
        <w:rPr>
          <w:spacing w:val="1"/>
        </w:rPr>
        <w:t xml:space="preserve"> </w:t>
      </w:r>
      <w:r w:rsidRPr="004A3FD9">
        <w:t>za</w:t>
      </w:r>
      <w:r w:rsidRPr="004A3FD9">
        <w:rPr>
          <w:spacing w:val="1"/>
        </w:rPr>
        <w:t xml:space="preserve"> </w:t>
      </w:r>
      <w:r w:rsidRPr="004A3FD9">
        <w:t>účelom</w:t>
      </w:r>
      <w:r w:rsidRPr="004A3FD9">
        <w:rPr>
          <w:spacing w:val="1"/>
        </w:rPr>
        <w:t xml:space="preserve"> </w:t>
      </w:r>
      <w:r w:rsidRPr="004A3FD9">
        <w:t>zníženia</w:t>
      </w:r>
      <w:r w:rsidRPr="004A3FD9">
        <w:rPr>
          <w:spacing w:val="1"/>
        </w:rPr>
        <w:t xml:space="preserve"> </w:t>
      </w:r>
      <w:r w:rsidRPr="004A3FD9">
        <w:t>vztlakovej</w:t>
      </w:r>
      <w:r w:rsidRPr="004A3FD9">
        <w:rPr>
          <w:spacing w:val="1"/>
        </w:rPr>
        <w:t xml:space="preserve"> </w:t>
      </w:r>
      <w:r w:rsidRPr="004A3FD9">
        <w:t>hladiny</w:t>
      </w:r>
      <w:r w:rsidRPr="004A3FD9">
        <w:rPr>
          <w:spacing w:val="1"/>
        </w:rPr>
        <w:t xml:space="preserve"> </w:t>
      </w:r>
      <w:r w:rsidRPr="004A3FD9">
        <w:t>podzemnej</w:t>
      </w:r>
      <w:r w:rsidRPr="004A3FD9">
        <w:rPr>
          <w:spacing w:val="1"/>
        </w:rPr>
        <w:t xml:space="preserve"> </w:t>
      </w:r>
      <w:r w:rsidRPr="004A3FD9">
        <w:t>vody</w:t>
      </w:r>
      <w:r w:rsidRPr="004A3FD9">
        <w:rPr>
          <w:spacing w:val="1"/>
        </w:rPr>
        <w:t xml:space="preserve"> </w:t>
      </w:r>
      <w:r w:rsidRPr="004A3FD9">
        <w:t>v</w:t>
      </w:r>
      <w:r w:rsidRPr="004A3FD9">
        <w:rPr>
          <w:spacing w:val="1"/>
        </w:rPr>
        <w:t xml:space="preserve"> </w:t>
      </w:r>
      <w:r w:rsidRPr="004A3FD9">
        <w:t>zosuvoch.</w:t>
      </w:r>
      <w:r w:rsidRPr="004A3FD9">
        <w:rPr>
          <w:spacing w:val="1"/>
        </w:rPr>
        <w:t xml:space="preserve"> </w:t>
      </w:r>
      <w:r w:rsidRPr="004A3FD9">
        <w:t>Horizontálne</w:t>
      </w:r>
      <w:r w:rsidRPr="004A3FD9">
        <w:rPr>
          <w:spacing w:val="1"/>
        </w:rPr>
        <w:t xml:space="preserve"> </w:t>
      </w:r>
      <w:r w:rsidRPr="004A3FD9">
        <w:t>vrty</w:t>
      </w:r>
      <w:r w:rsidRPr="004A3FD9">
        <w:rPr>
          <w:spacing w:val="1"/>
        </w:rPr>
        <w:t xml:space="preserve"> </w:t>
      </w:r>
      <w:r w:rsidRPr="004A3FD9">
        <w:t>sú</w:t>
      </w:r>
      <w:r w:rsidRPr="004A3FD9">
        <w:rPr>
          <w:spacing w:val="1"/>
        </w:rPr>
        <w:t xml:space="preserve"> </w:t>
      </w:r>
      <w:r w:rsidRPr="004A3FD9">
        <w:t>navrhnuté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vejáre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z jedného</w:t>
      </w:r>
      <w:r w:rsidRPr="004A3FD9">
        <w:rPr>
          <w:spacing w:val="58"/>
        </w:rPr>
        <w:t xml:space="preserve"> </w:t>
      </w:r>
      <w:r w:rsidRPr="004A3FD9">
        <w:t>stanoviska,</w:t>
      </w:r>
      <w:r w:rsidRPr="004A3FD9">
        <w:rPr>
          <w:spacing w:val="59"/>
        </w:rPr>
        <w:t xml:space="preserve"> </w:t>
      </w:r>
      <w:r w:rsidRPr="004A3FD9">
        <w:t>pričom</w:t>
      </w:r>
      <w:r w:rsidRPr="004A3FD9">
        <w:rPr>
          <w:spacing w:val="58"/>
        </w:rPr>
        <w:t xml:space="preserve"> </w:t>
      </w:r>
      <w:r w:rsidRPr="004A3FD9">
        <w:t>v jednom</w:t>
      </w:r>
      <w:r w:rsidRPr="004A3FD9">
        <w:rPr>
          <w:spacing w:val="59"/>
        </w:rPr>
        <w:t xml:space="preserve"> </w:t>
      </w:r>
      <w:r w:rsidRPr="004A3FD9">
        <w:t>stanovisku</w:t>
      </w:r>
      <w:r w:rsidRPr="004A3FD9">
        <w:rPr>
          <w:spacing w:val="58"/>
        </w:rPr>
        <w:t xml:space="preserve"> </w:t>
      </w:r>
      <w:r w:rsidRPr="004A3FD9">
        <w:t>je</w:t>
      </w:r>
      <w:r w:rsidRPr="004A3FD9">
        <w:rPr>
          <w:spacing w:val="59"/>
        </w:rPr>
        <w:t xml:space="preserve"> </w:t>
      </w:r>
      <w:r w:rsidRPr="004A3FD9">
        <w:t>od</w:t>
      </w:r>
      <w:r w:rsidRPr="004A3FD9">
        <w:rPr>
          <w:spacing w:val="58"/>
        </w:rPr>
        <w:t xml:space="preserve"> </w:t>
      </w:r>
      <w:r w:rsidRPr="004A3FD9">
        <w:t>dvoch</w:t>
      </w:r>
      <w:r w:rsidRPr="004A3FD9">
        <w:rPr>
          <w:spacing w:val="-56"/>
        </w:rPr>
        <w:t xml:space="preserve"> </w:t>
      </w:r>
      <w:r w:rsidRPr="004A3FD9">
        <w:t>až</w:t>
      </w:r>
      <w:r w:rsidRPr="004A3FD9">
        <w:rPr>
          <w:spacing w:val="14"/>
        </w:rPr>
        <w:t xml:space="preserve"> </w:t>
      </w:r>
      <w:r w:rsidRPr="004A3FD9">
        <w:t>do</w:t>
      </w:r>
      <w:r w:rsidRPr="004A3FD9">
        <w:rPr>
          <w:spacing w:val="14"/>
        </w:rPr>
        <w:t xml:space="preserve"> </w:t>
      </w:r>
      <w:r w:rsidRPr="004A3FD9">
        <w:t>päť</w:t>
      </w:r>
      <w:r w:rsidRPr="004A3FD9">
        <w:rPr>
          <w:spacing w:val="16"/>
        </w:rPr>
        <w:t xml:space="preserve"> </w:t>
      </w:r>
      <w:r w:rsidRPr="004A3FD9">
        <w:t>horizontálnych</w:t>
      </w:r>
      <w:r w:rsidRPr="004A3FD9">
        <w:rPr>
          <w:spacing w:val="17"/>
        </w:rPr>
        <w:t xml:space="preserve"> </w:t>
      </w:r>
      <w:r w:rsidRPr="004A3FD9">
        <w:t>vrtov.</w:t>
      </w:r>
    </w:p>
    <w:p w14:paraId="214C3FC9" w14:textId="77777777" w:rsidR="007127CB" w:rsidRPr="004A3FD9" w:rsidRDefault="007127CB" w:rsidP="00155CC2">
      <w:r w:rsidRPr="004A3FD9">
        <w:t>Vrty budú</w:t>
      </w:r>
      <w:r w:rsidRPr="004A3FD9">
        <w:rPr>
          <w:spacing w:val="1"/>
        </w:rPr>
        <w:t xml:space="preserve"> </w:t>
      </w:r>
      <w:r w:rsidRPr="004A3FD9">
        <w:t>vŕtané</w:t>
      </w:r>
      <w:r w:rsidRPr="004A3FD9">
        <w:rPr>
          <w:spacing w:val="1"/>
        </w:rPr>
        <w:t xml:space="preserve"> </w:t>
      </w:r>
      <w:r w:rsidRPr="004A3FD9">
        <w:t>priemerom</w:t>
      </w:r>
      <w:r w:rsidRPr="004A3FD9">
        <w:rPr>
          <w:spacing w:val="1"/>
        </w:rPr>
        <w:t xml:space="preserve"> </w:t>
      </w:r>
      <w:r w:rsidRPr="004A3FD9">
        <w:t>137</w:t>
      </w:r>
      <w:r w:rsidRPr="004A3FD9">
        <w:rPr>
          <w:spacing w:val="1"/>
        </w:rPr>
        <w:t xml:space="preserve"> </w:t>
      </w:r>
      <w:r w:rsidRPr="004A3FD9">
        <w:t>mm,</w:t>
      </w:r>
      <w:r w:rsidRPr="004A3FD9">
        <w:rPr>
          <w:spacing w:val="1"/>
        </w:rPr>
        <w:t xml:space="preserve"> </w:t>
      </w:r>
      <w:r w:rsidRPr="004A3FD9">
        <w:t>budú</w:t>
      </w:r>
      <w:r w:rsidRPr="004A3FD9">
        <w:rPr>
          <w:spacing w:val="1"/>
        </w:rPr>
        <w:t xml:space="preserve"> </w:t>
      </w:r>
      <w:r w:rsidRPr="004A3FD9">
        <w:t>budované</w:t>
      </w:r>
      <w:r w:rsidRPr="004A3FD9">
        <w:rPr>
          <w:spacing w:val="1"/>
        </w:rPr>
        <w:t xml:space="preserve"> </w:t>
      </w:r>
      <w:r w:rsidRPr="004A3FD9">
        <w:t>oceľovými</w:t>
      </w:r>
      <w:r w:rsidRPr="004A3FD9">
        <w:rPr>
          <w:spacing w:val="1"/>
        </w:rPr>
        <w:t xml:space="preserve"> </w:t>
      </w:r>
      <w:r w:rsidRPr="004A3FD9">
        <w:t>perforovanými</w:t>
      </w:r>
      <w:r w:rsidRPr="004A3FD9">
        <w:rPr>
          <w:spacing w:val="1"/>
        </w:rPr>
        <w:t xml:space="preserve"> </w:t>
      </w:r>
      <w:r w:rsidRPr="004A3FD9">
        <w:t>pažnicami</w:t>
      </w:r>
      <w:r w:rsidRPr="004A3FD9">
        <w:rPr>
          <w:spacing w:val="1"/>
        </w:rPr>
        <w:t xml:space="preserve"> </w:t>
      </w:r>
      <w:r w:rsidRPr="004A3FD9">
        <w:t xml:space="preserve">108/4,5 mm (perforácia do 16 %, </w:t>
      </w:r>
      <w:r w:rsidRPr="004A3FD9">
        <w:t xml:space="preserve">6 mm). Vodiaca ochranná oceľová pažnica </w:t>
      </w:r>
      <w:r w:rsidRPr="004A3FD9">
        <w:t>133/5mm je</w:t>
      </w:r>
      <w:r w:rsidRPr="004A3FD9">
        <w:rPr>
          <w:spacing w:val="1"/>
        </w:rPr>
        <w:t xml:space="preserve"> </w:t>
      </w:r>
      <w:r w:rsidRPr="004A3FD9">
        <w:t>navrhnutá dĺžky 6 m. Po ukončení vrtných prác sa horizontálne vrty prepláchnu vodou. Pri</w:t>
      </w:r>
      <w:r w:rsidRPr="004A3FD9">
        <w:rPr>
          <w:spacing w:val="1"/>
        </w:rPr>
        <w:t xml:space="preserve"> </w:t>
      </w:r>
      <w:r w:rsidRPr="004A3FD9">
        <w:t>návrhu</w:t>
      </w:r>
      <w:r w:rsidRPr="004A3FD9">
        <w:rPr>
          <w:spacing w:val="1"/>
        </w:rPr>
        <w:t xml:space="preserve"> </w:t>
      </w:r>
      <w:r w:rsidRPr="004A3FD9">
        <w:t>rozmiestnenia,</w:t>
      </w:r>
      <w:r w:rsidRPr="004A3FD9">
        <w:rPr>
          <w:spacing w:val="1"/>
        </w:rPr>
        <w:t xml:space="preserve"> </w:t>
      </w:r>
      <w:r w:rsidRPr="004A3FD9">
        <w:t>dĺžky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sklonov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aj</w:t>
      </w:r>
      <w:r w:rsidRPr="004A3FD9">
        <w:rPr>
          <w:spacing w:val="1"/>
        </w:rPr>
        <w:t xml:space="preserve"> </w:t>
      </w:r>
      <w:r w:rsidRPr="004A3FD9">
        <w:t>účinnosti</w:t>
      </w:r>
      <w:r w:rsidRPr="004A3FD9">
        <w:rPr>
          <w:spacing w:val="58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na</w:t>
      </w:r>
      <w:r w:rsidRPr="004A3FD9">
        <w:rPr>
          <w:spacing w:val="59"/>
        </w:rPr>
        <w:t xml:space="preserve"> </w:t>
      </w:r>
      <w:r w:rsidRPr="004A3FD9">
        <w:t>stabilitu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sme pri stabilitných výpočtov uvažovali s max. 50%-ným znížením vztlakov pomocou</w:t>
      </w:r>
      <w:r w:rsidRPr="004A3FD9">
        <w:rPr>
          <w:spacing w:val="1"/>
        </w:rPr>
        <w:t xml:space="preserve"> </w:t>
      </w:r>
      <w:r w:rsidRPr="004A3FD9">
        <w:t>týchto</w:t>
      </w:r>
      <w:r w:rsidRPr="004A3FD9">
        <w:rPr>
          <w:spacing w:val="1"/>
        </w:rPr>
        <w:t xml:space="preserve"> </w:t>
      </w:r>
      <w:r w:rsidRPr="004A3FD9">
        <w:t>vrtov.</w:t>
      </w:r>
      <w:r w:rsidRPr="004A3FD9">
        <w:rPr>
          <w:spacing w:val="1"/>
        </w:rPr>
        <w:t xml:space="preserve"> </w:t>
      </w:r>
      <w:r w:rsidRPr="004A3FD9">
        <w:t>Rozsah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bol</w:t>
      </w:r>
      <w:r w:rsidRPr="004A3FD9">
        <w:rPr>
          <w:spacing w:val="1"/>
        </w:rPr>
        <w:t xml:space="preserve"> </w:t>
      </w:r>
      <w:r w:rsidRPr="004A3FD9">
        <w:t>navrhnutý</w:t>
      </w:r>
      <w:r w:rsidRPr="004A3FD9">
        <w:rPr>
          <w:spacing w:val="1"/>
        </w:rPr>
        <w:t xml:space="preserve"> </w:t>
      </w:r>
      <w:r w:rsidRPr="004A3FD9">
        <w:t>s ohľadom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dosiahnutie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územia</w:t>
      </w:r>
      <w:r w:rsidRPr="004A3FD9">
        <w:rPr>
          <w:spacing w:val="59"/>
        </w:rPr>
        <w:t xml:space="preserve"> </w:t>
      </w:r>
      <w:r w:rsidRPr="004A3FD9">
        <w:t>pre</w:t>
      </w:r>
      <w:r w:rsidRPr="004A3FD9">
        <w:rPr>
          <w:spacing w:val="1"/>
        </w:rPr>
        <w:t xml:space="preserve"> </w:t>
      </w:r>
      <w:r w:rsidRPr="004A3FD9">
        <w:t>výkop</w:t>
      </w:r>
      <w:r w:rsidRPr="004A3FD9">
        <w:rPr>
          <w:spacing w:val="1"/>
        </w:rPr>
        <w:t xml:space="preserve"> </w:t>
      </w:r>
      <w:r w:rsidRPr="004A3FD9">
        <w:t>stavebných</w:t>
      </w:r>
      <w:r w:rsidRPr="004A3FD9">
        <w:rPr>
          <w:spacing w:val="1"/>
        </w:rPr>
        <w:t xml:space="preserve"> </w:t>
      </w:r>
      <w:r w:rsidRPr="004A3FD9">
        <w:t>jám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zakladanie</w:t>
      </w:r>
      <w:r w:rsidRPr="004A3FD9">
        <w:rPr>
          <w:spacing w:val="59"/>
        </w:rPr>
        <w:t xml:space="preserve"> </w:t>
      </w:r>
      <w:r w:rsidRPr="004A3FD9">
        <w:t>mostných</w:t>
      </w:r>
      <w:r w:rsidRPr="004A3FD9">
        <w:rPr>
          <w:spacing w:val="58"/>
        </w:rPr>
        <w:t xml:space="preserve"> </w:t>
      </w:r>
      <w:r w:rsidRPr="004A3FD9">
        <w:t>pilierov.</w:t>
      </w:r>
      <w:r w:rsidRPr="004A3FD9">
        <w:rPr>
          <w:spacing w:val="59"/>
        </w:rPr>
        <w:t xml:space="preserve"> </w:t>
      </w:r>
      <w:r w:rsidRPr="004A3FD9">
        <w:t>Zlepšenie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sa tým zvýšilo prevažne v rozsahu 5 - 30%. Rozsah vrtov je navrhnutý pre dosiahnutie</w:t>
      </w:r>
      <w:r w:rsidRPr="004A3FD9">
        <w:rPr>
          <w:spacing w:val="1"/>
        </w:rPr>
        <w:t xml:space="preserve"> </w:t>
      </w:r>
      <w:r w:rsidRPr="004A3FD9">
        <w:t>min.</w:t>
      </w:r>
      <w:r w:rsidRPr="004A3FD9">
        <w:rPr>
          <w:spacing w:val="34"/>
        </w:rPr>
        <w:t xml:space="preserve"> </w:t>
      </w:r>
      <w:r w:rsidRPr="004A3FD9">
        <w:t>stupňa</w:t>
      </w:r>
      <w:r w:rsidRPr="004A3FD9">
        <w:rPr>
          <w:spacing w:val="29"/>
        </w:rPr>
        <w:t xml:space="preserve"> </w:t>
      </w:r>
      <w:r w:rsidRPr="004A3FD9">
        <w:t>stablity</w:t>
      </w:r>
      <w:r w:rsidRPr="004A3FD9">
        <w:rPr>
          <w:spacing w:val="30"/>
        </w:rPr>
        <w:t xml:space="preserve"> </w:t>
      </w:r>
      <w:r w:rsidRPr="004A3FD9">
        <w:t>F</w:t>
      </w:r>
      <w:r w:rsidRPr="004A3FD9">
        <w:rPr>
          <w:spacing w:val="30"/>
        </w:rPr>
        <w:t xml:space="preserve"> </w:t>
      </w:r>
      <w:r w:rsidRPr="004A3FD9">
        <w:rPr>
          <w:position w:val="-5"/>
        </w:rPr>
        <w:t>min</w:t>
      </w:r>
      <w:r w:rsidRPr="004A3FD9">
        <w:rPr>
          <w:spacing w:val="32"/>
          <w:position w:val="-5"/>
        </w:rPr>
        <w:t xml:space="preserve"> </w:t>
      </w:r>
      <w:r w:rsidRPr="004A3FD9">
        <w:t>=</w:t>
      </w:r>
      <w:r w:rsidRPr="004A3FD9">
        <w:rPr>
          <w:spacing w:val="31"/>
        </w:rPr>
        <w:t xml:space="preserve"> </w:t>
      </w:r>
      <w:r w:rsidRPr="004A3FD9">
        <w:t>1,2-1,3</w:t>
      </w:r>
      <w:r w:rsidRPr="004A3FD9">
        <w:rPr>
          <w:spacing w:val="33"/>
        </w:rPr>
        <w:t xml:space="preserve"> </w:t>
      </w:r>
      <w:r w:rsidRPr="004A3FD9">
        <w:t>v</w:t>
      </w:r>
      <w:r w:rsidRPr="004A3FD9">
        <w:rPr>
          <w:spacing w:val="30"/>
        </w:rPr>
        <w:t xml:space="preserve"> </w:t>
      </w:r>
      <w:r w:rsidRPr="004A3FD9">
        <w:t>území</w:t>
      </w:r>
      <w:r w:rsidRPr="004A3FD9">
        <w:rPr>
          <w:spacing w:val="31"/>
        </w:rPr>
        <w:t xml:space="preserve"> </w:t>
      </w:r>
      <w:r w:rsidRPr="004A3FD9">
        <w:t>pri</w:t>
      </w:r>
      <w:r w:rsidRPr="004A3FD9">
        <w:rPr>
          <w:spacing w:val="31"/>
        </w:rPr>
        <w:t xml:space="preserve"> </w:t>
      </w:r>
      <w:r w:rsidRPr="004A3FD9">
        <w:t>použití</w:t>
      </w:r>
      <w:r w:rsidRPr="004A3FD9">
        <w:rPr>
          <w:spacing w:val="31"/>
        </w:rPr>
        <w:t xml:space="preserve"> </w:t>
      </w:r>
      <w:r w:rsidRPr="004A3FD9">
        <w:t>výpočtových</w:t>
      </w:r>
      <w:r w:rsidRPr="004A3FD9">
        <w:rPr>
          <w:spacing w:val="30"/>
        </w:rPr>
        <w:t xml:space="preserve"> </w:t>
      </w:r>
      <w:r w:rsidRPr="004A3FD9">
        <w:t>šmykových</w:t>
      </w:r>
      <w:r w:rsidRPr="004A3FD9">
        <w:rPr>
          <w:spacing w:val="30"/>
        </w:rPr>
        <w:t xml:space="preserve"> </w:t>
      </w:r>
      <w:r w:rsidRPr="004A3FD9">
        <w:t>parametrov.</w:t>
      </w:r>
    </w:p>
    <w:p w14:paraId="0537BFB0" w14:textId="77777777" w:rsidR="007127CB" w:rsidRDefault="007127CB" w:rsidP="00155CC2">
      <w:r w:rsidRPr="004A3FD9">
        <w:t>Vody</w:t>
      </w:r>
      <w:r w:rsidRPr="004A3FD9">
        <w:rPr>
          <w:spacing w:val="1"/>
        </w:rPr>
        <w:t xml:space="preserve"> </w:t>
      </w:r>
      <w:r w:rsidRPr="004A3FD9">
        <w:t>sa</w:t>
      </w:r>
      <w:r w:rsidRPr="004A3FD9">
        <w:rPr>
          <w:spacing w:val="1"/>
        </w:rPr>
        <w:t xml:space="preserve"> </w:t>
      </w:r>
      <w:r w:rsidRPr="004A3FD9">
        <w:t>odvedú</w:t>
      </w:r>
      <w:r w:rsidRPr="004A3FD9">
        <w:rPr>
          <w:spacing w:val="1"/>
        </w:rPr>
        <w:t xml:space="preserve"> </w:t>
      </w:r>
      <w:r w:rsidRPr="004A3FD9">
        <w:t>povrchovo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podpovrchovo</w:t>
      </w:r>
      <w:r w:rsidRPr="004A3FD9">
        <w:rPr>
          <w:spacing w:val="1"/>
        </w:rPr>
        <w:t xml:space="preserve"> </w:t>
      </w:r>
      <w:r w:rsidRPr="004A3FD9">
        <w:t>od</w:t>
      </w:r>
      <w:r w:rsidRPr="004A3FD9">
        <w:rPr>
          <w:spacing w:val="1"/>
        </w:rPr>
        <w:t xml:space="preserve"> </w:t>
      </w:r>
      <w:r w:rsidRPr="004A3FD9">
        <w:t>výustných</w:t>
      </w:r>
      <w:r w:rsidRPr="004A3FD9">
        <w:rPr>
          <w:spacing w:val="1"/>
        </w:rPr>
        <w:t xml:space="preserve"> </w:t>
      </w:r>
      <w:r w:rsidRPr="004A3FD9">
        <w:t>objektov</w:t>
      </w:r>
      <w:r w:rsidRPr="004A3FD9">
        <w:rPr>
          <w:spacing w:val="1"/>
        </w:rPr>
        <w:t xml:space="preserve"> </w:t>
      </w:r>
      <w:r w:rsidRPr="004A3FD9">
        <w:t>do</w:t>
      </w:r>
      <w:r w:rsidRPr="004A3FD9">
        <w:rPr>
          <w:spacing w:val="1"/>
        </w:rPr>
        <w:t xml:space="preserve"> </w:t>
      </w:r>
      <w:r w:rsidRPr="004A3FD9">
        <w:t>najbližšieho</w:t>
      </w:r>
      <w:r w:rsidRPr="004A3FD9">
        <w:rPr>
          <w:spacing w:val="1"/>
        </w:rPr>
        <w:t xml:space="preserve"> </w:t>
      </w:r>
      <w:r w:rsidRPr="004A3FD9">
        <w:t>odvodňovacieho</w:t>
      </w:r>
      <w:r w:rsidRPr="004A3FD9">
        <w:rPr>
          <w:spacing w:val="12"/>
        </w:rPr>
        <w:t xml:space="preserve"> </w:t>
      </w:r>
      <w:r w:rsidRPr="004A3FD9">
        <w:t>systému</w:t>
      </w:r>
      <w:r w:rsidRPr="004A3FD9">
        <w:rPr>
          <w:spacing w:val="15"/>
        </w:rPr>
        <w:t xml:space="preserve"> </w:t>
      </w:r>
      <w:r w:rsidRPr="004A3FD9">
        <w:t>cesty</w:t>
      </w:r>
      <w:r w:rsidRPr="004A3FD9">
        <w:rPr>
          <w:spacing w:val="10"/>
        </w:rPr>
        <w:t xml:space="preserve"> </w:t>
      </w:r>
      <w:r w:rsidRPr="004A3FD9">
        <w:t>č.st.</w:t>
      </w:r>
      <w:r w:rsidRPr="004A3FD9">
        <w:rPr>
          <w:spacing w:val="14"/>
        </w:rPr>
        <w:t xml:space="preserve"> </w:t>
      </w:r>
      <w:r w:rsidRPr="004A3FD9">
        <w:t>101-00</w:t>
      </w:r>
      <w:r w:rsidRPr="004A3FD9">
        <w:rPr>
          <w:spacing w:val="10"/>
        </w:rPr>
        <w:t xml:space="preserve"> </w:t>
      </w:r>
      <w:r w:rsidRPr="004A3FD9">
        <w:t>(rigoly</w:t>
      </w:r>
      <w:r w:rsidRPr="004A3FD9">
        <w:rPr>
          <w:spacing w:val="13"/>
        </w:rPr>
        <w:t xml:space="preserve"> </w:t>
      </w:r>
      <w:r w:rsidRPr="004A3FD9">
        <w:t>),</w:t>
      </w:r>
      <w:r w:rsidRPr="004A3FD9">
        <w:rPr>
          <w:spacing w:val="11"/>
        </w:rPr>
        <w:t xml:space="preserve"> </w:t>
      </w:r>
      <w:r w:rsidRPr="004A3FD9">
        <w:t>resp.</w:t>
      </w:r>
      <w:r w:rsidRPr="004A3FD9">
        <w:rPr>
          <w:spacing w:val="14"/>
        </w:rPr>
        <w:t xml:space="preserve"> </w:t>
      </w:r>
      <w:r w:rsidRPr="004A3FD9">
        <w:t>recipientu</w:t>
      </w:r>
      <w:r w:rsidRPr="004A3FD9">
        <w:rPr>
          <w:spacing w:val="12"/>
        </w:rPr>
        <w:t xml:space="preserve"> </w:t>
      </w:r>
      <w:r w:rsidRPr="004A3FD9">
        <w:t>miestnych</w:t>
      </w:r>
      <w:r w:rsidRPr="004A3FD9">
        <w:rPr>
          <w:spacing w:val="13"/>
        </w:rPr>
        <w:t xml:space="preserve"> </w:t>
      </w:r>
      <w:r w:rsidRPr="004A3FD9">
        <w:t>vodotečí.</w:t>
      </w:r>
    </w:p>
    <w:p w14:paraId="46C18938" w14:textId="77777777" w:rsidR="007127CB" w:rsidRDefault="007127CB" w:rsidP="00155CC2">
      <w:pPr>
        <w:pStyle w:val="Nadpis3"/>
      </w:pPr>
      <w:bookmarkStart w:id="272" w:name="_TOC_250023"/>
      <w:bookmarkStart w:id="273" w:name="_Toc178188291"/>
      <w:r>
        <w:t>Údaje</w:t>
      </w:r>
      <w:r>
        <w:rPr>
          <w:spacing w:val="35"/>
        </w:rPr>
        <w:t xml:space="preserve"> </w:t>
      </w:r>
      <w:r>
        <w:t>o</w:t>
      </w:r>
      <w:r>
        <w:rPr>
          <w:spacing w:val="29"/>
        </w:rPr>
        <w:t xml:space="preserve"> </w:t>
      </w:r>
      <w:bookmarkEnd w:id="272"/>
      <w:r>
        <w:t>strojoch</w:t>
      </w:r>
      <w:bookmarkEnd w:id="273"/>
    </w:p>
    <w:p w14:paraId="09BA11B9" w14:textId="77777777" w:rsidR="007127CB" w:rsidRDefault="007127CB" w:rsidP="00155CC2">
      <w:r>
        <w:t>Zhotoviteľ predloží zástupcovi objednávateľa (dozorovi) katalóg alebo špecifikáciu parametrov</w:t>
      </w:r>
      <w:r>
        <w:rPr>
          <w:spacing w:val="1"/>
        </w:rPr>
        <w:t xml:space="preserve"> </w:t>
      </w:r>
      <w:r>
        <w:t>vrtných</w:t>
      </w:r>
      <w:r>
        <w:rPr>
          <w:spacing w:val="6"/>
        </w:rPr>
        <w:t xml:space="preserve"> </w:t>
      </w:r>
      <w:r>
        <w:t>súprav,</w:t>
      </w:r>
      <w:r>
        <w:rPr>
          <w:spacing w:val="18"/>
        </w:rPr>
        <w:t xml:space="preserve"> </w:t>
      </w:r>
      <w:r>
        <w:t>ktoré</w:t>
      </w:r>
      <w:r>
        <w:rPr>
          <w:spacing w:val="6"/>
        </w:rPr>
        <w:t xml:space="preserve"> </w:t>
      </w:r>
      <w:r>
        <w:t>budú</w:t>
      </w:r>
      <w:r>
        <w:rPr>
          <w:spacing w:val="14"/>
        </w:rPr>
        <w:t xml:space="preserve"> </w:t>
      </w:r>
      <w:r>
        <w:t>použité</w:t>
      </w:r>
      <w:r>
        <w:rPr>
          <w:spacing w:val="7"/>
        </w:rPr>
        <w:t xml:space="preserve"> </w:t>
      </w:r>
      <w:r>
        <w:t>pre</w:t>
      </w:r>
      <w:r>
        <w:rPr>
          <w:spacing w:val="6"/>
        </w:rPr>
        <w:t xml:space="preserve"> </w:t>
      </w:r>
      <w:r>
        <w:t>vrtné</w:t>
      </w:r>
      <w:r>
        <w:rPr>
          <w:spacing w:val="7"/>
        </w:rPr>
        <w:t xml:space="preserve"> </w:t>
      </w:r>
      <w:r>
        <w:t>práce.</w:t>
      </w:r>
    </w:p>
    <w:p w14:paraId="42469AA8" w14:textId="77777777" w:rsidR="007127CB" w:rsidRDefault="007127CB" w:rsidP="00155CC2">
      <w:pPr>
        <w:pStyle w:val="Nadpis3"/>
      </w:pPr>
      <w:bookmarkStart w:id="274" w:name="_Toc168583923"/>
      <w:bookmarkStart w:id="275" w:name="_Toc169087888"/>
      <w:bookmarkStart w:id="276" w:name="_Toc168583924"/>
      <w:bookmarkStart w:id="277" w:name="_Toc169087889"/>
      <w:bookmarkStart w:id="278" w:name="_Toc168583925"/>
      <w:bookmarkStart w:id="279" w:name="_Toc169087890"/>
      <w:bookmarkStart w:id="280" w:name="_TOC_250022"/>
      <w:bookmarkStart w:id="281" w:name="_Toc178188292"/>
      <w:bookmarkEnd w:id="274"/>
      <w:bookmarkEnd w:id="275"/>
      <w:bookmarkEnd w:id="276"/>
      <w:bookmarkEnd w:id="277"/>
      <w:bookmarkEnd w:id="278"/>
      <w:bookmarkEnd w:id="279"/>
      <w:r>
        <w:t>Záznam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realizácii</w:t>
      </w:r>
      <w:r>
        <w:rPr>
          <w:spacing w:val="30"/>
        </w:rPr>
        <w:t xml:space="preserve"> </w:t>
      </w:r>
      <w:bookmarkEnd w:id="280"/>
      <w:r>
        <w:t>HV</w:t>
      </w:r>
      <w:bookmarkEnd w:id="281"/>
    </w:p>
    <w:p w14:paraId="29A7FE91" w14:textId="77777777" w:rsidR="007127CB" w:rsidRDefault="007127CB" w:rsidP="00155CC2">
      <w:r>
        <w:t>O</w:t>
      </w:r>
      <w:r>
        <w:rPr>
          <w:spacing w:val="16"/>
        </w:rPr>
        <w:t xml:space="preserve"> </w:t>
      </w:r>
      <w:r>
        <w:t>realizácii</w:t>
      </w:r>
      <w:r>
        <w:rPr>
          <w:spacing w:val="13"/>
        </w:rPr>
        <w:t xml:space="preserve"> </w:t>
      </w:r>
      <w:r>
        <w:t>každého</w:t>
      </w:r>
      <w:r>
        <w:rPr>
          <w:spacing w:val="15"/>
        </w:rPr>
        <w:t xml:space="preserve"> </w:t>
      </w:r>
      <w:r>
        <w:t>vrtu</w:t>
      </w:r>
      <w:r>
        <w:rPr>
          <w:spacing w:val="18"/>
        </w:rPr>
        <w:t xml:space="preserve"> </w:t>
      </w:r>
      <w:r>
        <w:t>vedie</w:t>
      </w:r>
      <w:r>
        <w:rPr>
          <w:spacing w:val="14"/>
        </w:rPr>
        <w:t xml:space="preserve"> </w:t>
      </w:r>
      <w:r>
        <w:t>stavbyvedúci</w:t>
      </w:r>
      <w:r>
        <w:rPr>
          <w:spacing w:val="18"/>
        </w:rPr>
        <w:t xml:space="preserve"> </w:t>
      </w:r>
      <w:r>
        <w:t>pravidelný</w:t>
      </w:r>
      <w:r>
        <w:rPr>
          <w:spacing w:val="15"/>
        </w:rPr>
        <w:t xml:space="preserve"> </w:t>
      </w:r>
      <w:r>
        <w:t>záznam,</w:t>
      </w:r>
      <w:r>
        <w:rPr>
          <w:spacing w:val="16"/>
        </w:rPr>
        <w:t xml:space="preserve"> </w:t>
      </w:r>
      <w:r>
        <w:t>kde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bude</w:t>
      </w:r>
      <w:r>
        <w:rPr>
          <w:spacing w:val="14"/>
        </w:rPr>
        <w:t xml:space="preserve"> </w:t>
      </w:r>
      <w:r>
        <w:t>zaznamenávať:</w:t>
      </w:r>
    </w:p>
    <w:p w14:paraId="2CDDCADB" w14:textId="77777777" w:rsidR="007127CB" w:rsidRDefault="007127CB" w:rsidP="002E1152">
      <w:pPr>
        <w:pStyle w:val="Odsekzoznamu"/>
        <w:widowControl w:val="0"/>
        <w:numPr>
          <w:ilvl w:val="2"/>
          <w:numId w:val="8"/>
        </w:numPr>
        <w:tabs>
          <w:tab w:val="left" w:pos="1031"/>
        </w:tabs>
        <w:autoSpaceDE w:val="0"/>
        <w:autoSpaceDN w:val="0"/>
        <w:spacing w:before="30" w:after="0"/>
        <w:ind w:left="1032" w:hanging="289"/>
        <w:contextualSpacing w:val="0"/>
        <w:jc w:val="left"/>
      </w:pPr>
      <w:r>
        <w:t>postup</w:t>
      </w:r>
      <w:r>
        <w:rPr>
          <w:spacing w:val="45"/>
        </w:rPr>
        <w:t xml:space="preserve"> </w:t>
      </w:r>
      <w:r>
        <w:t>vŕtania</w:t>
      </w:r>
    </w:p>
    <w:p w14:paraId="53BC06A7" w14:textId="77777777" w:rsidR="007127CB" w:rsidRDefault="007127CB" w:rsidP="002E1152">
      <w:pPr>
        <w:pStyle w:val="Odsekzoznamu"/>
        <w:widowControl w:val="0"/>
        <w:numPr>
          <w:ilvl w:val="2"/>
          <w:numId w:val="8"/>
        </w:numPr>
        <w:tabs>
          <w:tab w:val="left" w:pos="1031"/>
        </w:tabs>
        <w:autoSpaceDE w:val="0"/>
        <w:autoSpaceDN w:val="0"/>
        <w:spacing w:before="30" w:after="0"/>
        <w:ind w:left="1032" w:hanging="289"/>
        <w:contextualSpacing w:val="0"/>
        <w:jc w:val="left"/>
      </w:pPr>
      <w:r>
        <w:t>farba</w:t>
      </w:r>
      <w:r>
        <w:rPr>
          <w:spacing w:val="45"/>
        </w:rPr>
        <w:t xml:space="preserve"> </w:t>
      </w:r>
      <w:r>
        <w:t>výplachu</w:t>
      </w:r>
    </w:p>
    <w:p w14:paraId="6F581F5D" w14:textId="77777777" w:rsidR="007127CB" w:rsidRDefault="007127CB" w:rsidP="002E1152">
      <w:pPr>
        <w:pStyle w:val="Odsekzoznamu"/>
        <w:widowControl w:val="0"/>
        <w:numPr>
          <w:ilvl w:val="2"/>
          <w:numId w:val="8"/>
        </w:numPr>
        <w:tabs>
          <w:tab w:val="left" w:pos="1031"/>
        </w:tabs>
        <w:autoSpaceDE w:val="0"/>
        <w:autoSpaceDN w:val="0"/>
        <w:spacing w:before="30" w:after="0"/>
        <w:ind w:left="1032" w:hanging="289"/>
        <w:contextualSpacing w:val="0"/>
        <w:jc w:val="left"/>
      </w:pPr>
      <w:r>
        <w:t>tlak</w:t>
      </w:r>
      <w:r>
        <w:rPr>
          <w:spacing w:val="34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sútyčí</w:t>
      </w:r>
      <w:r>
        <w:rPr>
          <w:spacing w:val="27"/>
        </w:rPr>
        <w:t xml:space="preserve"> </w:t>
      </w:r>
      <w:r>
        <w:t>(</w:t>
      </w:r>
      <w:r>
        <w:rPr>
          <w:spacing w:val="33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vrtu)</w:t>
      </w:r>
    </w:p>
    <w:p w14:paraId="22B825CD" w14:textId="77777777" w:rsidR="007127CB" w:rsidRDefault="007127CB" w:rsidP="002E1152">
      <w:pPr>
        <w:pStyle w:val="Odsekzoznamu"/>
        <w:widowControl w:val="0"/>
        <w:numPr>
          <w:ilvl w:val="2"/>
          <w:numId w:val="8"/>
        </w:numPr>
        <w:tabs>
          <w:tab w:val="left" w:pos="1031"/>
        </w:tabs>
        <w:autoSpaceDE w:val="0"/>
        <w:autoSpaceDN w:val="0"/>
        <w:spacing w:before="30" w:after="0"/>
        <w:ind w:left="1032" w:hanging="289"/>
        <w:contextualSpacing w:val="0"/>
        <w:jc w:val="left"/>
      </w:pPr>
      <w:r>
        <w:t>výdatnosť</w:t>
      </w:r>
      <w:r>
        <w:rPr>
          <w:spacing w:val="48"/>
        </w:rPr>
        <w:t xml:space="preserve"> </w:t>
      </w:r>
      <w:r>
        <w:t>vrtu</w:t>
      </w:r>
    </w:p>
    <w:p w14:paraId="0D8EFC6C" w14:textId="77777777" w:rsidR="007127CB" w:rsidRDefault="007127CB" w:rsidP="00155CC2">
      <w:r>
        <w:t>Zaznamenávajú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tiež</w:t>
      </w:r>
      <w:r>
        <w:rPr>
          <w:spacing w:val="16"/>
        </w:rPr>
        <w:t xml:space="preserve"> </w:t>
      </w:r>
      <w:r>
        <w:t>odchýlky</w:t>
      </w:r>
      <w:r>
        <w:rPr>
          <w:spacing w:val="15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umiestnení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šikmosti</w:t>
      </w:r>
      <w:r>
        <w:rPr>
          <w:spacing w:val="14"/>
        </w:rPr>
        <w:t xml:space="preserve"> </w:t>
      </w:r>
      <w:r>
        <w:t>vrtov.</w:t>
      </w:r>
    </w:p>
    <w:p w14:paraId="417671A2" w14:textId="77777777" w:rsidR="007127CB" w:rsidRDefault="007127CB" w:rsidP="00155CC2">
      <w:r>
        <w:t>Záznam sa vedie v stavebnom denníku alebo na formulároch, ktoré sú prílohou denníka. U HV</w:t>
      </w:r>
      <w:r>
        <w:rPr>
          <w:spacing w:val="1"/>
        </w:rPr>
        <w:t xml:space="preserve"> </w:t>
      </w:r>
      <w:r>
        <w:t>plní podrobný záznam o realizácii každého HV úlohu technického atestu podľa zásad kontroly</w:t>
      </w:r>
      <w:r>
        <w:rPr>
          <w:spacing w:val="1"/>
        </w:rPr>
        <w:t xml:space="preserve"> </w:t>
      </w:r>
      <w:r>
        <w:t>kvality.</w:t>
      </w:r>
      <w:r>
        <w:rPr>
          <w:spacing w:val="7"/>
        </w:rPr>
        <w:t xml:space="preserve"> </w:t>
      </w:r>
      <w:r>
        <w:t>Atesty</w:t>
      </w:r>
      <w:r>
        <w:rPr>
          <w:spacing w:val="7"/>
        </w:rPr>
        <w:t xml:space="preserve"> </w:t>
      </w:r>
      <w:r>
        <w:t>potvrdzuje</w:t>
      </w:r>
      <w:r>
        <w:rPr>
          <w:spacing w:val="9"/>
        </w:rPr>
        <w:t xml:space="preserve"> </w:t>
      </w:r>
      <w:r>
        <w:t>vedúci</w:t>
      </w:r>
      <w:r>
        <w:rPr>
          <w:spacing w:val="5"/>
        </w:rPr>
        <w:t xml:space="preserve"> </w:t>
      </w:r>
      <w:r>
        <w:t>stavby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stavebný</w:t>
      </w:r>
      <w:r>
        <w:rPr>
          <w:spacing w:val="6"/>
        </w:rPr>
        <w:t xml:space="preserve"> </w:t>
      </w:r>
      <w:r>
        <w:t>dozor.</w:t>
      </w:r>
    </w:p>
    <w:p w14:paraId="77F228BE" w14:textId="77777777" w:rsidR="007127CB" w:rsidRDefault="007127CB" w:rsidP="00155CC2">
      <w:pPr>
        <w:pStyle w:val="Nadpis3"/>
      </w:pPr>
      <w:bookmarkStart w:id="282" w:name="_TOC_250021"/>
      <w:bookmarkStart w:id="283" w:name="_Toc178188293"/>
      <w:r>
        <w:t>Klimatické</w:t>
      </w:r>
      <w:r>
        <w:rPr>
          <w:spacing w:val="63"/>
        </w:rPr>
        <w:t xml:space="preserve"> </w:t>
      </w:r>
      <w:bookmarkEnd w:id="282"/>
      <w:r>
        <w:t>obmedzenia</w:t>
      </w:r>
      <w:bookmarkEnd w:id="283"/>
    </w:p>
    <w:p w14:paraId="2011F983" w14:textId="77777777" w:rsidR="007127CB" w:rsidRDefault="007127CB" w:rsidP="00155CC2">
      <w:r>
        <w:t>HV je možné realizovať   i za nízkych teplôt, pokiaľ nie je obmedzená spoľahlivosť vrtných</w:t>
      </w:r>
      <w:r>
        <w:rPr>
          <w:spacing w:val="1"/>
        </w:rPr>
        <w:t xml:space="preserve"> </w:t>
      </w:r>
      <w:r>
        <w:t>súprav.</w:t>
      </w:r>
    </w:p>
    <w:p w14:paraId="6C9DCD0F" w14:textId="77777777" w:rsidR="007127CB" w:rsidRDefault="007127CB" w:rsidP="00155CC2">
      <w:pPr>
        <w:pStyle w:val="Nadpis3"/>
      </w:pPr>
      <w:bookmarkStart w:id="284" w:name="_TOC_250020"/>
      <w:bookmarkStart w:id="285" w:name="_Toc178188294"/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0"/>
        </w:rPr>
        <w:t xml:space="preserve"> </w:t>
      </w:r>
      <w:bookmarkEnd w:id="284"/>
      <w:r>
        <w:t>prostredia</w:t>
      </w:r>
      <w:bookmarkEnd w:id="285"/>
    </w:p>
    <w:p w14:paraId="7CD0BAAC" w14:textId="77777777" w:rsidR="007127CB" w:rsidRDefault="007127CB" w:rsidP="00155CC2">
      <w:r>
        <w:t>Vrtné</w:t>
      </w:r>
      <w:r>
        <w:rPr>
          <w:spacing w:val="1"/>
        </w:rPr>
        <w:t xml:space="preserve"> </w:t>
      </w:r>
      <w:r>
        <w:t>súpravy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zabrániť</w:t>
      </w:r>
      <w:r>
        <w:rPr>
          <w:spacing w:val="1"/>
        </w:rPr>
        <w:t xml:space="preserve"> </w:t>
      </w:r>
      <w:r>
        <w:t>úniku</w:t>
      </w:r>
      <w:r>
        <w:rPr>
          <w:spacing w:val="1"/>
        </w:rPr>
        <w:t xml:space="preserve"> </w:t>
      </w:r>
      <w:r>
        <w:t>pohonných hmôt a mazadiel a nadmernej tvorbe výfukových emisií. Stroje musia byť vybavené</w:t>
      </w:r>
      <w:r>
        <w:rPr>
          <w:spacing w:val="1"/>
        </w:rPr>
        <w:t xml:space="preserve"> </w:t>
      </w:r>
      <w:r>
        <w:t>(pokiaľ je to technicky možné)</w:t>
      </w:r>
      <w:r>
        <w:rPr>
          <w:spacing w:val="1"/>
        </w:rPr>
        <w:t xml:space="preserve"> </w:t>
      </w:r>
      <w:r>
        <w:t>zariadeniami</w:t>
      </w:r>
      <w:r>
        <w:rPr>
          <w:spacing w:val="1"/>
        </w:rPr>
        <w:t xml:space="preserve"> </w:t>
      </w:r>
      <w:r>
        <w:t>obmedzujúcimi</w:t>
      </w:r>
      <w:r>
        <w:rPr>
          <w:spacing w:val="1"/>
        </w:rPr>
        <w:t xml:space="preserve"> </w:t>
      </w:r>
      <w:r>
        <w:t>hluk,</w:t>
      </w:r>
      <w:r>
        <w:rPr>
          <w:spacing w:val="1"/>
        </w:rPr>
        <w:t xml:space="preserve"> </w:t>
      </w:r>
      <w:r>
        <w:t>vibrácie,</w:t>
      </w:r>
      <w:r>
        <w:rPr>
          <w:spacing w:val="1"/>
        </w:rPr>
        <w:t xml:space="preserve"> </w:t>
      </w:r>
      <w:r>
        <w:t>prašnosť</w:t>
      </w:r>
      <w:r>
        <w:rPr>
          <w:spacing w:val="1"/>
        </w:rPr>
        <w:t xml:space="preserve"> </w:t>
      </w:r>
      <w:r>
        <w:t>a tieto</w:t>
      </w:r>
      <w:r>
        <w:rPr>
          <w:spacing w:val="1"/>
        </w:rPr>
        <w:t xml:space="preserve"> </w:t>
      </w:r>
      <w:r>
        <w:t>zariadenia</w:t>
      </w:r>
      <w:r>
        <w:rPr>
          <w:spacing w:val="23"/>
        </w:rPr>
        <w:t xml:space="preserve"> </w:t>
      </w:r>
      <w:r>
        <w:t>musia</w:t>
      </w:r>
      <w:r>
        <w:rPr>
          <w:spacing w:val="26"/>
        </w:rPr>
        <w:t xml:space="preserve"> </w:t>
      </w:r>
      <w:r>
        <w:t>byť</w:t>
      </w:r>
      <w:r>
        <w:rPr>
          <w:spacing w:val="28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činnosti.</w:t>
      </w:r>
      <w:r>
        <w:rPr>
          <w:spacing w:val="28"/>
        </w:rPr>
        <w:t xml:space="preserve"> </w:t>
      </w:r>
      <w:r>
        <w:t>Prípustná</w:t>
      </w:r>
      <w:r>
        <w:rPr>
          <w:spacing w:val="23"/>
        </w:rPr>
        <w:t xml:space="preserve"> </w:t>
      </w:r>
      <w:r>
        <w:t>hladina</w:t>
      </w:r>
      <w:r>
        <w:rPr>
          <w:spacing w:val="27"/>
        </w:rPr>
        <w:t xml:space="preserve"> </w:t>
      </w:r>
      <w:r>
        <w:t>hluku</w:t>
      </w:r>
      <w:r>
        <w:rPr>
          <w:spacing w:val="27"/>
        </w:rPr>
        <w:t xml:space="preserve"> </w:t>
      </w:r>
      <w:r>
        <w:t>býva</w:t>
      </w:r>
      <w:r>
        <w:rPr>
          <w:spacing w:val="29"/>
        </w:rPr>
        <w:t xml:space="preserve"> </w:t>
      </w:r>
      <w:r>
        <w:t>uvedená</w:t>
      </w:r>
      <w:r>
        <w:rPr>
          <w:spacing w:val="23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stavebnom</w:t>
      </w:r>
      <w:r>
        <w:rPr>
          <w:spacing w:val="24"/>
        </w:rPr>
        <w:t xml:space="preserve"> </w:t>
      </w:r>
      <w:r>
        <w:t>povolení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závislosti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prostredí,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vykonávajú,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hygienických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exponovaných</w:t>
      </w:r>
      <w:r>
        <w:rPr>
          <w:spacing w:val="1"/>
        </w:rPr>
        <w:t xml:space="preserve"> </w:t>
      </w:r>
      <w:r>
        <w:t>lokalitách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voliť</w:t>
      </w:r>
      <w:r>
        <w:rPr>
          <w:spacing w:val="1"/>
        </w:rPr>
        <w:t xml:space="preserve"> </w:t>
      </w:r>
      <w:r>
        <w:t>menej</w:t>
      </w:r>
      <w:r>
        <w:rPr>
          <w:spacing w:val="1"/>
        </w:rPr>
        <w:t xml:space="preserve"> </w:t>
      </w:r>
      <w:r>
        <w:t>hlučné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prašné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poprípade</w:t>
      </w:r>
      <w:r>
        <w:rPr>
          <w:spacing w:val="1"/>
        </w:rPr>
        <w:t xml:space="preserve"> </w:t>
      </w:r>
      <w:r>
        <w:t>odprašovacie zariadenia. Účinky hlučnej prevádzky sa dajú znížiť dočasnými protihlukovými</w:t>
      </w:r>
      <w:r>
        <w:rPr>
          <w:spacing w:val="1"/>
        </w:rPr>
        <w:t xml:space="preserve"> </w:t>
      </w:r>
      <w:r>
        <w:t>stenami.</w:t>
      </w:r>
    </w:p>
    <w:p w14:paraId="6E964CFF" w14:textId="77777777" w:rsidR="007127CB" w:rsidRDefault="007127CB" w:rsidP="007127CB">
      <w:pPr>
        <w:pStyle w:val="Zkladntext"/>
        <w:spacing w:before="5"/>
        <w:rPr>
          <w:sz w:val="15"/>
        </w:rPr>
      </w:pPr>
    </w:p>
    <w:p w14:paraId="1714BDDD" w14:textId="77777777" w:rsidR="007127CB" w:rsidRPr="00155CC2" w:rsidRDefault="007127CB" w:rsidP="00155CC2">
      <w:pPr>
        <w:pStyle w:val="Nadpis2"/>
      </w:pPr>
      <w:bookmarkStart w:id="286" w:name="_TOC_250019"/>
      <w:bookmarkStart w:id="287" w:name="_Toc178188295"/>
      <w:r w:rsidRPr="00155CC2">
        <w:t xml:space="preserve">SKÚŠANIE A PREBERANIE </w:t>
      </w:r>
      <w:bookmarkEnd w:id="286"/>
      <w:r w:rsidRPr="00155CC2">
        <w:t>PRÁC</w:t>
      </w:r>
      <w:bookmarkEnd w:id="287"/>
    </w:p>
    <w:p w14:paraId="11C47811" w14:textId="77777777" w:rsidR="007127CB" w:rsidRDefault="007127CB" w:rsidP="007127CB">
      <w:pPr>
        <w:pStyle w:val="Zkladntext"/>
        <w:spacing w:before="10"/>
        <w:rPr>
          <w:b/>
          <w:sz w:val="20"/>
        </w:rPr>
      </w:pPr>
    </w:p>
    <w:p w14:paraId="393EE12B" w14:textId="77777777" w:rsidR="007127CB" w:rsidRDefault="007127CB" w:rsidP="00155CC2">
      <w:pPr>
        <w:pStyle w:val="Nadpis3"/>
      </w:pPr>
      <w:bookmarkStart w:id="288" w:name="_TOC_250018"/>
      <w:bookmarkStart w:id="289" w:name="_Toc178188296"/>
      <w:r>
        <w:lastRenderedPageBreak/>
        <w:t>Druhy</w:t>
      </w:r>
      <w:r>
        <w:rPr>
          <w:spacing w:val="26"/>
        </w:rPr>
        <w:t xml:space="preserve"> </w:t>
      </w:r>
      <w:r>
        <w:t>skúšok</w:t>
      </w:r>
      <w:r>
        <w:rPr>
          <w:spacing w:val="33"/>
        </w:rPr>
        <w:t xml:space="preserve"> </w:t>
      </w:r>
      <w:bookmarkEnd w:id="288"/>
      <w:r>
        <w:t>HV</w:t>
      </w:r>
      <w:bookmarkEnd w:id="289"/>
    </w:p>
    <w:p w14:paraId="4262B39D" w14:textId="5C05998E" w:rsidR="007127CB" w:rsidRDefault="007127CB" w:rsidP="00155CC2">
      <w:r>
        <w:t>Kontrolno-výrobné skúšky sa vykonávajú na stavbe pre overenie kvality vstupných materiálov,</w:t>
      </w:r>
      <w:r>
        <w:rPr>
          <w:spacing w:val="1"/>
        </w:rPr>
        <w:t xml:space="preserve"> </w:t>
      </w:r>
      <w:r>
        <w:t>polotovarov, ako aj prác. O vykonávaní kontrol a skúšok a o ich výsledkoch musí byť vedená</w:t>
      </w:r>
      <w:r>
        <w:rPr>
          <w:spacing w:val="1"/>
        </w:rPr>
        <w:t xml:space="preserve"> </w:t>
      </w:r>
      <w:r>
        <w:t>riadna evidencia s údajmi o druhu a rozsahu skúšok. Nedeliteľnou súčasťou tejto evidencie sú</w:t>
      </w:r>
      <w:r>
        <w:rPr>
          <w:spacing w:val="1"/>
        </w:rPr>
        <w:t xml:space="preserve"> </w:t>
      </w:r>
      <w:r>
        <w:t>osvedčenia</w:t>
      </w:r>
      <w:r>
        <w:rPr>
          <w:spacing w:val="1"/>
        </w:rPr>
        <w:t xml:space="preserve"> </w:t>
      </w:r>
      <w:r>
        <w:t>o kvalite a atesty od dodávateľa. Pre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a skúšobné metódy platia</w:t>
      </w:r>
      <w:r>
        <w:rPr>
          <w:spacing w:val="1"/>
        </w:rPr>
        <w:t xml:space="preserve"> </w:t>
      </w:r>
      <w:r>
        <w:t>špecializované normy. Vzorky sa odoberajú a ošetrujú na stavbe, skúšajú sa v schválených</w:t>
      </w:r>
      <w:r>
        <w:rPr>
          <w:spacing w:val="1"/>
        </w:rPr>
        <w:t xml:space="preserve"> </w:t>
      </w:r>
      <w:r>
        <w:t>skúšobniach</w:t>
      </w:r>
      <w:r>
        <w:rPr>
          <w:spacing w:val="7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stavbe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prítomnosti</w:t>
      </w:r>
      <w:r>
        <w:rPr>
          <w:spacing w:val="6"/>
        </w:rPr>
        <w:t xml:space="preserve"> </w:t>
      </w:r>
      <w:r>
        <w:t>stavebného</w:t>
      </w:r>
      <w:r>
        <w:rPr>
          <w:spacing w:val="8"/>
        </w:rPr>
        <w:t xml:space="preserve"> </w:t>
      </w:r>
      <w:r>
        <w:t>dozoru.</w:t>
      </w:r>
    </w:p>
    <w:p w14:paraId="5F9166E6" w14:textId="77777777" w:rsidR="007127CB" w:rsidRDefault="007127CB" w:rsidP="002C4067">
      <w:pPr>
        <w:pStyle w:val="Nadpis3"/>
      </w:pPr>
      <w:bookmarkStart w:id="290" w:name="_TOC_250017"/>
      <w:bookmarkStart w:id="291" w:name="_Toc178188297"/>
      <w:r>
        <w:t>Preberanie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zameranie</w:t>
      </w:r>
      <w:r>
        <w:rPr>
          <w:spacing w:val="42"/>
        </w:rPr>
        <w:t xml:space="preserve"> </w:t>
      </w:r>
      <w:bookmarkEnd w:id="290"/>
      <w:r>
        <w:t>prác</w:t>
      </w:r>
      <w:bookmarkEnd w:id="291"/>
    </w:p>
    <w:p w14:paraId="68256FBA" w14:textId="77777777" w:rsidR="007127CB" w:rsidRDefault="007127CB" w:rsidP="002C4067">
      <w:r>
        <w:t>Po</w:t>
      </w:r>
      <w:r>
        <w:rPr>
          <w:spacing w:val="30"/>
        </w:rPr>
        <w:t xml:space="preserve"> </w:t>
      </w:r>
      <w:r>
        <w:t>skončení</w:t>
      </w:r>
      <w:r>
        <w:rPr>
          <w:spacing w:val="29"/>
        </w:rPr>
        <w:t xml:space="preserve"> </w:t>
      </w:r>
      <w:r>
        <w:t>prác</w:t>
      </w:r>
      <w:r>
        <w:rPr>
          <w:spacing w:val="31"/>
        </w:rPr>
        <w:t xml:space="preserve"> </w:t>
      </w:r>
      <w:r>
        <w:t>pri</w:t>
      </w:r>
      <w:r>
        <w:rPr>
          <w:spacing w:val="34"/>
        </w:rPr>
        <w:t xml:space="preserve"> </w:t>
      </w:r>
      <w:r>
        <w:t>zakladaní</w:t>
      </w:r>
      <w:r>
        <w:rPr>
          <w:spacing w:val="28"/>
        </w:rPr>
        <w:t xml:space="preserve"> </w:t>
      </w:r>
      <w:r>
        <w:t>stavby</w:t>
      </w:r>
      <w:r>
        <w:rPr>
          <w:spacing w:val="28"/>
        </w:rPr>
        <w:t xml:space="preserve"> </w:t>
      </w:r>
      <w:r>
        <w:t>alebo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jednotlivých</w:t>
      </w:r>
      <w:r>
        <w:rPr>
          <w:spacing w:val="30"/>
        </w:rPr>
        <w:t xml:space="preserve"> </w:t>
      </w:r>
      <w:r>
        <w:t>stanoviskách,</w:t>
      </w:r>
      <w:r>
        <w:rPr>
          <w:spacing w:val="34"/>
        </w:rPr>
        <w:t xml:space="preserve"> </w:t>
      </w:r>
      <w:r>
        <w:t>ako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dohodnuté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konečné</w:t>
      </w:r>
      <w:r>
        <w:rPr>
          <w:spacing w:val="58"/>
        </w:rPr>
        <w:t xml:space="preserve"> </w:t>
      </w:r>
      <w:r>
        <w:t>geodetické</w:t>
      </w:r>
      <w:r>
        <w:rPr>
          <w:spacing w:val="59"/>
        </w:rPr>
        <w:t xml:space="preserve"> </w:t>
      </w:r>
      <w:r>
        <w:t>zameranie</w:t>
      </w:r>
      <w:r>
        <w:rPr>
          <w:spacing w:val="58"/>
        </w:rPr>
        <w:t xml:space="preserve"> </w:t>
      </w:r>
      <w:r>
        <w:t>vyhotovených</w:t>
      </w:r>
      <w:r>
        <w:rPr>
          <w:spacing w:val="59"/>
        </w:rPr>
        <w:t xml:space="preserve"> </w:t>
      </w:r>
      <w:r>
        <w:t>základových</w:t>
      </w:r>
      <w:r>
        <w:rPr>
          <w:spacing w:val="1"/>
        </w:rPr>
        <w:t xml:space="preserve"> </w:t>
      </w:r>
      <w:r>
        <w:t>prvkov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nadväznosti</w:t>
      </w:r>
      <w:r>
        <w:rPr>
          <w:spacing w:val="17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odovzdané</w:t>
      </w:r>
      <w:r>
        <w:rPr>
          <w:spacing w:val="18"/>
        </w:rPr>
        <w:t xml:space="preserve"> </w:t>
      </w:r>
      <w:r>
        <w:t>vytýčenie.</w:t>
      </w:r>
    </w:p>
    <w:p w14:paraId="7F3C1B2B" w14:textId="77777777" w:rsidR="007127CB" w:rsidRDefault="007127CB" w:rsidP="002C4067"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dielčieho</w:t>
      </w:r>
      <w:r>
        <w:rPr>
          <w:spacing w:val="1"/>
        </w:rPr>
        <w:t xml:space="preserve"> </w:t>
      </w:r>
      <w:r>
        <w:t>preberania a</w:t>
      </w:r>
      <w:r>
        <w:rPr>
          <w:spacing w:val="58"/>
        </w:rPr>
        <w:t xml:space="preserve"> </w:t>
      </w:r>
      <w:r>
        <w:t>záznamu</w:t>
      </w:r>
      <w:r>
        <w:rPr>
          <w:spacing w:val="58"/>
        </w:rPr>
        <w:t xml:space="preserve"> </w:t>
      </w:r>
      <w:r>
        <w:t>v stavebnom</w:t>
      </w:r>
      <w:r>
        <w:rPr>
          <w:spacing w:val="59"/>
        </w:rPr>
        <w:t xml:space="preserve"> </w:t>
      </w:r>
      <w:r>
        <w:t>denníku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zabudovaní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vyhotovených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>
        <w:t>protokol</w:t>
      </w:r>
      <w:r>
        <w:rPr>
          <w:spacing w:val="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zhotovení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formulároch,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ktorých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zaznamenané</w:t>
      </w:r>
      <w:r>
        <w:rPr>
          <w:spacing w:val="58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bol</w:t>
      </w:r>
      <w:r>
        <w:rPr>
          <w:spacing w:val="25"/>
        </w:rPr>
        <w:t xml:space="preserve"> </w:t>
      </w:r>
      <w:r>
        <w:t>prvok</w:t>
      </w:r>
      <w:r>
        <w:rPr>
          <w:spacing w:val="30"/>
        </w:rPr>
        <w:t xml:space="preserve"> </w:t>
      </w:r>
      <w:r>
        <w:t>podrobený</w:t>
      </w:r>
      <w:r>
        <w:rPr>
          <w:spacing w:val="2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t>výsledky.</w:t>
      </w:r>
      <w:r>
        <w:rPr>
          <w:spacing w:val="32"/>
        </w:rPr>
        <w:t xml:space="preserve"> </w:t>
      </w:r>
      <w:r>
        <w:t>Správy</w:t>
      </w:r>
      <w:r>
        <w:rPr>
          <w:spacing w:val="23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výsledkoch</w:t>
      </w:r>
      <w:r>
        <w:rPr>
          <w:spacing w:val="26"/>
        </w:rPr>
        <w:t xml:space="preserve"> </w:t>
      </w:r>
      <w:r>
        <w:t>skúšok,</w:t>
      </w:r>
      <w:r>
        <w:rPr>
          <w:spacing w:val="30"/>
        </w:rPr>
        <w:t xml:space="preserve"> </w:t>
      </w:r>
      <w:r>
        <w:t>atesty,</w:t>
      </w:r>
      <w:r>
        <w:rPr>
          <w:spacing w:val="29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o kvalite budú prílohou protokolu. Obsah protokolu schvaľuje stavebný dozor. Okrem takto</w:t>
      </w:r>
      <w:r>
        <w:rPr>
          <w:spacing w:val="1"/>
        </w:rPr>
        <w:t xml:space="preserve"> </w:t>
      </w:r>
      <w:r>
        <w:t>spracovaných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súpravy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so</w:t>
      </w:r>
      <w:r>
        <w:rPr>
          <w:spacing w:val="59"/>
        </w:rPr>
        <w:t xml:space="preserve"> </w:t>
      </w:r>
      <w:r>
        <w:t>zakreslením</w:t>
      </w:r>
      <w:r>
        <w:rPr>
          <w:spacing w:val="1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zmien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odchýliek</w:t>
      </w:r>
      <w:r>
        <w:rPr>
          <w:spacing w:val="20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skutočného</w:t>
      </w:r>
      <w:r>
        <w:rPr>
          <w:spacing w:val="17"/>
        </w:rPr>
        <w:t xml:space="preserve"> </w:t>
      </w:r>
      <w:r>
        <w:t>vyhotovenia.</w:t>
      </w:r>
    </w:p>
    <w:p w14:paraId="3FEB3057" w14:textId="77777777" w:rsidR="007127CB" w:rsidRDefault="007127CB" w:rsidP="002C4067"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24"/>
        </w:rPr>
        <w:t xml:space="preserve"> </w:t>
      </w:r>
      <w:r>
        <w:t>projektovej</w:t>
      </w:r>
      <w:r>
        <w:rPr>
          <w:spacing w:val="31"/>
        </w:rPr>
        <w:t xml:space="preserve"> </w:t>
      </w:r>
      <w:r>
        <w:t>dokumentácie.</w:t>
      </w:r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konečnom</w:t>
      </w:r>
      <w:r>
        <w:rPr>
          <w:spacing w:val="27"/>
        </w:rPr>
        <w:t xml:space="preserve"> </w:t>
      </w:r>
      <w:r>
        <w:t>prevzatí</w:t>
      </w:r>
      <w:r>
        <w:rPr>
          <w:spacing w:val="25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napíše</w:t>
      </w:r>
      <w:r>
        <w:rPr>
          <w:spacing w:val="29"/>
        </w:rPr>
        <w:t xml:space="preserve"> </w:t>
      </w:r>
      <w:r>
        <w:t>zápis.</w:t>
      </w:r>
    </w:p>
    <w:p w14:paraId="3CAA4CDA" w14:textId="77777777" w:rsidR="007127CB" w:rsidRPr="00177E4F" w:rsidRDefault="007127CB" w:rsidP="007127CB">
      <w:pPr>
        <w:pStyle w:val="Zkladntext"/>
        <w:spacing w:before="9"/>
        <w:rPr>
          <w:sz w:val="15"/>
          <w:szCs w:val="15"/>
        </w:rPr>
      </w:pPr>
    </w:p>
    <w:p w14:paraId="6C531977" w14:textId="77777777" w:rsidR="007127CB" w:rsidRPr="002C4067" w:rsidRDefault="007127CB" w:rsidP="002C4067">
      <w:pPr>
        <w:pStyle w:val="Nadpis2"/>
      </w:pPr>
      <w:bookmarkStart w:id="292" w:name="_TOC_250016"/>
      <w:bookmarkStart w:id="293" w:name="_Toc178188298"/>
      <w:r w:rsidRPr="002C4067">
        <w:t xml:space="preserve">MERANIE </w:t>
      </w:r>
      <w:bookmarkEnd w:id="292"/>
      <w:r w:rsidRPr="002C4067">
        <w:t>VÝMER</w:t>
      </w:r>
      <w:bookmarkEnd w:id="293"/>
    </w:p>
    <w:p w14:paraId="4B04D501" w14:textId="68469EB2" w:rsidR="007127CB" w:rsidRDefault="007127CB" w:rsidP="002C4067">
      <w:r>
        <w:t>Mernými</w:t>
      </w:r>
      <w:r>
        <w:rPr>
          <w:rFonts w:ascii="Times New Roman" w:hAnsi="Times New Roman"/>
        </w:rPr>
        <w:tab/>
      </w:r>
      <w:r>
        <w:t>jednotkami</w:t>
      </w:r>
      <w:r>
        <w:rPr>
          <w:rFonts w:ascii="Times New Roman" w:hAnsi="Times New Roman"/>
        </w:rPr>
        <w:tab/>
      </w:r>
      <w:r>
        <w:t>pre</w:t>
      </w:r>
      <w:r>
        <w:rPr>
          <w:rFonts w:ascii="Times New Roman" w:hAnsi="Times New Roman"/>
        </w:rPr>
        <w:tab/>
      </w:r>
      <w:r>
        <w:t>fakturáciu</w:t>
      </w:r>
      <w:r>
        <w:rPr>
          <w:rFonts w:ascii="Times New Roman" w:hAnsi="Times New Roman"/>
        </w:rPr>
        <w:tab/>
      </w:r>
      <w:r>
        <w:t>HV</w:t>
      </w:r>
      <w:r>
        <w:rPr>
          <w:rFonts w:ascii="Times New Roman" w:hAnsi="Times New Roman"/>
        </w:rPr>
        <w:tab/>
      </w:r>
      <w:r>
        <w:t>sú</w:t>
      </w:r>
      <w:r>
        <w:rPr>
          <w:rFonts w:ascii="Times New Roman" w:hAnsi="Times New Roman"/>
        </w:rPr>
        <w:tab/>
      </w:r>
      <w:r>
        <w:t>bm</w:t>
      </w:r>
      <w:r>
        <w:rPr>
          <w:rFonts w:ascii="Times New Roman" w:hAnsi="Times New Roman"/>
        </w:rPr>
        <w:tab/>
      </w:r>
      <w:r>
        <w:t>zabudovaného</w:t>
      </w:r>
      <w:r w:rsidR="002C4067">
        <w:t xml:space="preserve"> h</w:t>
      </w:r>
      <w:r>
        <w:t>orizontálneho</w:t>
      </w:r>
      <w:r>
        <w:rPr>
          <w:spacing w:val="1"/>
        </w:rPr>
        <w:t xml:space="preserve"> </w:t>
      </w:r>
      <w:r>
        <w:t>odvodňovacieho</w:t>
      </w:r>
      <w:r>
        <w:rPr>
          <w:spacing w:val="16"/>
        </w:rPr>
        <w:t xml:space="preserve"> </w:t>
      </w:r>
      <w:r>
        <w:t>vrtu</w:t>
      </w:r>
      <w:r w:rsidR="002C4067">
        <w:t>.</w:t>
      </w:r>
    </w:p>
    <w:p w14:paraId="50EE57AB" w14:textId="77777777" w:rsidR="007127CB" w:rsidRPr="002C4067" w:rsidRDefault="007127CB" w:rsidP="002C4067">
      <w:pPr>
        <w:pStyle w:val="Nadpis2"/>
      </w:pPr>
      <w:bookmarkStart w:id="294" w:name="_TOC_250015"/>
      <w:bookmarkStart w:id="295" w:name="_Toc178188299"/>
      <w:r w:rsidRPr="002C4067">
        <w:t xml:space="preserve">SÚVISIACE NORMY A </w:t>
      </w:r>
      <w:bookmarkEnd w:id="294"/>
      <w:r w:rsidRPr="002C4067">
        <w:t>PREDPISY</w:t>
      </w:r>
      <w:bookmarkEnd w:id="295"/>
    </w:p>
    <w:p w14:paraId="62A610FD" w14:textId="77777777" w:rsidR="007127CB" w:rsidRDefault="007127CB" w:rsidP="007127CB">
      <w:pPr>
        <w:pStyle w:val="Zkladntext"/>
        <w:spacing w:before="10"/>
        <w:rPr>
          <w:b/>
          <w:sz w:val="20"/>
        </w:rPr>
      </w:pPr>
    </w:p>
    <w:p w14:paraId="17E699E5" w14:textId="77777777" w:rsidR="007127CB" w:rsidRDefault="007127CB" w:rsidP="002C4067">
      <w:pPr>
        <w:pStyle w:val="Nadpis3"/>
      </w:pPr>
      <w:bookmarkStart w:id="296" w:name="_TOC_250014"/>
      <w:bookmarkStart w:id="297" w:name="_Toc178188300"/>
      <w:r>
        <w:t>Súvisiace</w:t>
      </w:r>
      <w:r>
        <w:rPr>
          <w:spacing w:val="47"/>
        </w:rPr>
        <w:t xml:space="preserve"> </w:t>
      </w:r>
      <w:bookmarkEnd w:id="296"/>
      <w:r>
        <w:t>normy</w:t>
      </w:r>
      <w:bookmarkEnd w:id="297"/>
    </w:p>
    <w:p w14:paraId="04AAB3D2" w14:textId="77777777" w:rsidR="007127CB" w:rsidRDefault="007127CB" w:rsidP="007127CB">
      <w:pPr>
        <w:pStyle w:val="Zkladntext"/>
        <w:spacing w:before="123" w:line="244" w:lineRule="auto"/>
        <w:ind w:right="106"/>
      </w:pPr>
      <w:r>
        <w:t>Čísla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názvami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znamenajú</w:t>
      </w:r>
      <w:r>
        <w:rPr>
          <w:spacing w:val="58"/>
        </w:rPr>
        <w:t xml:space="preserve"> </w:t>
      </w:r>
      <w:r>
        <w:t>mesiac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rok</w:t>
      </w:r>
      <w:r>
        <w:rPr>
          <w:spacing w:val="58"/>
        </w:rPr>
        <w:t xml:space="preserve"> </w:t>
      </w:r>
      <w:r>
        <w:t>účinnosti</w:t>
      </w:r>
      <w:r>
        <w:rPr>
          <w:spacing w:val="59"/>
        </w:rPr>
        <w:t xml:space="preserve"> </w:t>
      </w:r>
      <w:r>
        <w:t>normy.</w:t>
      </w:r>
      <w:r>
        <w:rPr>
          <w:spacing w:val="1"/>
        </w:rPr>
        <w:t xml:space="preserve"> </w:t>
      </w:r>
      <w:r>
        <w:t>Čísla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zmenou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znamenajú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ročník,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ktorom</w:t>
      </w:r>
      <w:r>
        <w:rPr>
          <w:spacing w:val="59"/>
        </w:rPr>
        <w:t xml:space="preserve"> </w:t>
      </w:r>
      <w:r>
        <w:t>bola</w:t>
      </w:r>
      <w:r>
        <w:rPr>
          <w:spacing w:val="59"/>
        </w:rPr>
        <w:t xml:space="preserve"> </w:t>
      </w:r>
      <w:r>
        <w:t>zmena</w:t>
      </w:r>
      <w:r>
        <w:rPr>
          <w:spacing w:val="1"/>
        </w:rPr>
        <w:t xml:space="preserve"> </w:t>
      </w:r>
      <w:r>
        <w:t>publikovaná.</w:t>
      </w:r>
    </w:p>
    <w:p w14:paraId="23C139A9" w14:textId="77777777" w:rsidR="007127CB" w:rsidRDefault="007127CB" w:rsidP="007127CB">
      <w:pPr>
        <w:pStyle w:val="Zkladntext"/>
        <w:spacing w:before="3"/>
        <w:rPr>
          <w:sz w:val="21"/>
        </w:rPr>
      </w:pPr>
    </w:p>
    <w:p w14:paraId="46CDCEFA" w14:textId="77777777" w:rsidR="007127CB" w:rsidRDefault="007127CB" w:rsidP="007127CB">
      <w:pPr>
        <w:pStyle w:val="Zkladntext"/>
        <w:tabs>
          <w:tab w:val="left" w:pos="2460"/>
        </w:tabs>
        <w:spacing w:before="123" w:line="357" w:lineRule="auto"/>
        <w:ind w:left="286" w:right="525"/>
      </w:pPr>
      <w:r>
        <w:t>STN</w:t>
      </w:r>
      <w:r>
        <w:rPr>
          <w:spacing w:val="23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10204</w:t>
      </w:r>
      <w:r>
        <w:rPr>
          <w:rFonts w:ascii="Times New Roman" w:hAnsi="Times New Roman"/>
        </w:rPr>
        <w:tab/>
      </w:r>
      <w:r>
        <w:t>Kovové</w:t>
      </w:r>
      <w:r>
        <w:rPr>
          <w:spacing w:val="17"/>
        </w:rPr>
        <w:t xml:space="preserve"> </w:t>
      </w:r>
      <w:r>
        <w:t>výrobky. Druhy dokumentov kvality</w:t>
      </w:r>
    </w:p>
    <w:p w14:paraId="608A2AB4" w14:textId="77777777" w:rsidR="007127CB" w:rsidRDefault="007127CB" w:rsidP="007127CB">
      <w:pPr>
        <w:pStyle w:val="Zkladntext"/>
        <w:tabs>
          <w:tab w:val="left" w:pos="2460"/>
        </w:tabs>
        <w:spacing w:before="5" w:line="242" w:lineRule="auto"/>
        <w:ind w:left="2460" w:right="52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0135</w:t>
      </w:r>
      <w:r>
        <w:rPr>
          <w:rFonts w:ascii="Times New Roman" w:hAnsi="Times New Roman"/>
        </w:rPr>
        <w:tab/>
      </w:r>
      <w:r>
        <w:t>Tyče</w:t>
      </w:r>
      <w:r>
        <w:rPr>
          <w:spacing w:val="1"/>
        </w:rPr>
        <w:t xml:space="preserve"> </w:t>
      </w:r>
      <w:r>
        <w:t>tvarované</w:t>
      </w:r>
      <w:r>
        <w:rPr>
          <w:spacing w:val="1"/>
        </w:rPr>
        <w:t xml:space="preserve"> </w:t>
      </w:r>
      <w:r>
        <w:t>z konštrukčných</w:t>
      </w:r>
      <w:r>
        <w:rPr>
          <w:spacing w:val="1"/>
        </w:rPr>
        <w:t xml:space="preserve"> </w:t>
      </w:r>
      <w:r>
        <w:t>ocelí</w:t>
      </w:r>
      <w:r>
        <w:rPr>
          <w:spacing w:val="1"/>
        </w:rPr>
        <w:t xml:space="preserve"> </w:t>
      </w:r>
      <w:r>
        <w:t>valcované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tepla.</w:t>
      </w:r>
      <w:r>
        <w:rPr>
          <w:spacing w:val="1"/>
        </w:rPr>
        <w:t xml:space="preserve"> </w:t>
      </w:r>
      <w:r>
        <w:t xml:space="preserve">Technické </w:t>
      </w:r>
      <w:r>
        <w:rPr>
          <w:spacing w:val="-56"/>
        </w:rPr>
        <w:t xml:space="preserve"> </w:t>
      </w:r>
      <w:r>
        <w:t>dodacie</w:t>
      </w:r>
      <w:r>
        <w:rPr>
          <w:spacing w:val="14"/>
        </w:rPr>
        <w:t xml:space="preserve"> </w:t>
      </w:r>
      <w:r>
        <w:t>predpisy</w:t>
      </w:r>
      <w:r>
        <w:rPr>
          <w:spacing w:val="12"/>
        </w:rPr>
        <w:t xml:space="preserve"> </w:t>
      </w:r>
      <w:r>
        <w:t>(6.88)</w:t>
      </w:r>
    </w:p>
    <w:p w14:paraId="2F952C16" w14:textId="77777777" w:rsidR="007127CB" w:rsidRDefault="007127CB" w:rsidP="007127CB">
      <w:pPr>
        <w:pStyle w:val="Zkladntext"/>
        <w:spacing w:before="3" w:line="242" w:lineRule="auto"/>
        <w:ind w:left="2460" w:right="4883"/>
      </w:pPr>
      <w:r>
        <w:t>zmena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11/90</w:t>
      </w:r>
      <w:r>
        <w:rPr>
          <w:spacing w:val="-56"/>
        </w:rPr>
        <w:t xml:space="preserve"> </w:t>
      </w:r>
      <w:r>
        <w:t>zmena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-4/92</w:t>
      </w:r>
    </w:p>
    <w:p w14:paraId="08C902AA" w14:textId="77777777" w:rsidR="007127CB" w:rsidRDefault="007127CB" w:rsidP="007127CB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0250</w:t>
      </w:r>
      <w:r>
        <w:rPr>
          <w:rFonts w:ascii="Times New Roman" w:hAnsi="Times New Roman"/>
        </w:rPr>
        <w:tab/>
      </w:r>
      <w:r>
        <w:t>Rúrky</w:t>
      </w:r>
      <w:r>
        <w:rPr>
          <w:spacing w:val="32"/>
        </w:rPr>
        <w:t xml:space="preserve"> </w:t>
      </w:r>
      <w:r>
        <w:t>bezšvové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ocelí</w:t>
      </w:r>
      <w:r>
        <w:rPr>
          <w:spacing w:val="33"/>
        </w:rPr>
        <w:t xml:space="preserve"> </w:t>
      </w:r>
      <w:r>
        <w:t>tried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až</w:t>
      </w:r>
      <w:r>
        <w:rPr>
          <w:spacing w:val="36"/>
        </w:rPr>
        <w:t xml:space="preserve"> </w:t>
      </w:r>
      <w:r>
        <w:t>16</w:t>
      </w:r>
      <w:r>
        <w:rPr>
          <w:spacing w:val="34"/>
        </w:rPr>
        <w:t xml:space="preserve"> </w:t>
      </w:r>
      <w:r>
        <w:t>tvárnené</w:t>
      </w:r>
      <w:r>
        <w:rPr>
          <w:spacing w:val="38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tepla.</w:t>
      </w:r>
      <w:r>
        <w:rPr>
          <w:spacing w:val="37"/>
        </w:rPr>
        <w:t xml:space="preserve"> </w:t>
      </w:r>
      <w:r>
        <w:t>Technické</w:t>
      </w:r>
      <w:r>
        <w:rPr>
          <w:spacing w:val="-55"/>
        </w:rPr>
        <w:t xml:space="preserve"> </w:t>
      </w:r>
      <w:r>
        <w:t>dodacie</w:t>
      </w:r>
      <w:r>
        <w:rPr>
          <w:spacing w:val="13"/>
        </w:rPr>
        <w:t xml:space="preserve"> </w:t>
      </w:r>
      <w:r>
        <w:t>predpisy</w:t>
      </w:r>
    </w:p>
    <w:p w14:paraId="2277EFDA" w14:textId="77777777" w:rsidR="007127CB" w:rsidRDefault="007127CB" w:rsidP="007127CB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 EN 1990</w:t>
      </w:r>
      <w:r>
        <w:tab/>
      </w:r>
      <w:r w:rsidRPr="002710C7">
        <w:t>Eurokód.</w:t>
      </w:r>
      <w:r>
        <w:t xml:space="preserve"> </w:t>
      </w:r>
      <w:r w:rsidRPr="002710C7">
        <w:t>Zásady navrhovania konštrukcií</w:t>
      </w:r>
      <w:r>
        <w:tab/>
      </w:r>
    </w:p>
    <w:p w14:paraId="6E394B98" w14:textId="77777777" w:rsidR="007127CB" w:rsidRDefault="007127CB" w:rsidP="007127CB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Zmena A1 – 08/06, zmena  A1/NA – 01/07, oprava A1/AC 03/09, zmena</w:t>
      </w:r>
    </w:p>
    <w:p w14:paraId="2715F869" w14:textId="77777777" w:rsidR="007127CB" w:rsidRDefault="007127CB" w:rsidP="007127CB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NA1 – 07/09, oprava A1/AC2 – 10/10, oprava A1/O1 – 02/11</w:t>
      </w:r>
    </w:p>
    <w:p w14:paraId="10E7A718" w14:textId="77777777" w:rsidR="007127CB" w:rsidRDefault="007127CB" w:rsidP="007127CB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0037</w:t>
      </w:r>
      <w:r>
        <w:tab/>
        <w:t>Zemný</w:t>
      </w:r>
      <w:r>
        <w:rPr>
          <w:spacing w:val="40"/>
        </w:rPr>
        <w:t xml:space="preserve"> </w:t>
      </w:r>
      <w:r>
        <w:t>tlak</w:t>
      </w:r>
      <w:r>
        <w:rPr>
          <w:spacing w:val="43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stavebné</w:t>
      </w:r>
      <w:r>
        <w:rPr>
          <w:spacing w:val="39"/>
        </w:rPr>
        <w:t xml:space="preserve"> </w:t>
      </w:r>
      <w:r>
        <w:t>konštrukcie</w:t>
      </w:r>
    </w:p>
    <w:p w14:paraId="2201FA1E" w14:textId="77777777" w:rsidR="007127CB" w:rsidRDefault="007127CB" w:rsidP="007127CB">
      <w:pPr>
        <w:pStyle w:val="Zkladntext"/>
        <w:tabs>
          <w:tab w:val="left" w:pos="2460"/>
          <w:tab w:val="left" w:pos="9356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0090</w:t>
      </w:r>
      <w:r>
        <w:tab/>
        <w:t>Geotechnický</w:t>
      </w:r>
      <w:r>
        <w:rPr>
          <w:spacing w:val="62"/>
        </w:rPr>
        <w:t xml:space="preserve"> </w:t>
      </w:r>
      <w:r>
        <w:t>prieskum</w:t>
      </w:r>
      <w:r>
        <w:tab/>
      </w:r>
    </w:p>
    <w:p w14:paraId="40E525CB" w14:textId="77777777" w:rsidR="007127CB" w:rsidRDefault="007127CB" w:rsidP="007127CB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 w:rsidRPr="000F35DF">
        <w:t>STN 73 0202</w:t>
      </w:r>
      <w:r w:rsidRPr="000F35DF">
        <w:tab/>
        <w:t>Presnosť geometrických parametrov vo výstavbe. Základné ustanovenia</w:t>
      </w:r>
    </w:p>
    <w:p w14:paraId="31E7AEDE" w14:textId="77777777" w:rsidR="007127CB" w:rsidRDefault="007127CB" w:rsidP="007127CB">
      <w:pPr>
        <w:spacing w:before="120" w:line="245" w:lineRule="auto"/>
        <w:ind w:left="2461" w:right="255" w:hanging="2177"/>
      </w:pPr>
      <w:r>
        <w:lastRenderedPageBreak/>
        <w:t>STN 73 0210-1</w:t>
      </w:r>
      <w:r>
        <w:tab/>
      </w:r>
      <w:r w:rsidRPr="000F35DF">
        <w:t xml:space="preserve">Geometrická presnosť vo výstavbe. Podmienky zhotovovania. Časť 1: </w:t>
      </w:r>
      <w:r>
        <w:t xml:space="preserve">    </w:t>
      </w:r>
      <w:r w:rsidRPr="000F35DF">
        <w:t>Presnosť osadenia</w:t>
      </w:r>
    </w:p>
    <w:p w14:paraId="202C577D" w14:textId="77777777" w:rsidR="007127CB" w:rsidRPr="004605C0" w:rsidRDefault="007127CB" w:rsidP="007127CB">
      <w:pPr>
        <w:spacing w:before="120" w:line="245" w:lineRule="auto"/>
        <w:ind w:left="2461" w:right="255" w:hanging="2177"/>
      </w:pPr>
      <w:r w:rsidRPr="004605C0">
        <w:t>STN 73 0220</w:t>
      </w:r>
      <w:r w:rsidRPr="004605C0">
        <w:tab/>
        <w:t>Presnosť geometrických parametrov vo výstavbe. Navrhovanie presnosti stavebných objektov</w:t>
      </w:r>
    </w:p>
    <w:p w14:paraId="10FBDEA2" w14:textId="77777777" w:rsidR="007127CB" w:rsidRDefault="007127CB" w:rsidP="007127CB">
      <w:pPr>
        <w:pStyle w:val="Zkladntext"/>
        <w:tabs>
          <w:tab w:val="left" w:pos="2460"/>
        </w:tabs>
        <w:spacing w:before="121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>Meranie</w:t>
      </w:r>
      <w:r>
        <w:rPr>
          <w:spacing w:val="49"/>
        </w:rPr>
        <w:t xml:space="preserve"> </w:t>
      </w:r>
      <w:r>
        <w:t>posunov</w:t>
      </w:r>
      <w:r>
        <w:rPr>
          <w:spacing w:val="52"/>
        </w:rPr>
        <w:t xml:space="preserve"> </w:t>
      </w:r>
      <w:r w:rsidRPr="007912ED">
        <w:t>a pretvorení</w:t>
      </w:r>
      <w:r>
        <w:rPr>
          <w:spacing w:val="52"/>
        </w:rPr>
        <w:t xml:space="preserve"> </w:t>
      </w:r>
      <w:r>
        <w:t>stavebných</w:t>
      </w:r>
      <w:r>
        <w:rPr>
          <w:spacing w:val="54"/>
        </w:rPr>
        <w:t xml:space="preserve"> </w:t>
      </w:r>
      <w:r>
        <w:t>objektov</w:t>
      </w:r>
    </w:p>
    <w:p w14:paraId="2998B396" w14:textId="77777777" w:rsidR="007127CB" w:rsidRDefault="007127CB" w:rsidP="007127CB">
      <w:pPr>
        <w:pStyle w:val="Zkladntext"/>
        <w:tabs>
          <w:tab w:val="left" w:pos="2460"/>
        </w:tabs>
        <w:spacing w:before="125" w:line="357" w:lineRule="auto"/>
        <w:ind w:left="286" w:right="2441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1001</w:t>
      </w:r>
      <w:r>
        <w:rPr>
          <w:rFonts w:ascii="Times New Roman" w:hAnsi="Times New Roman"/>
        </w:rPr>
        <w:tab/>
      </w:r>
      <w:r>
        <w:t>Geotechnické</w:t>
      </w:r>
      <w:r>
        <w:rPr>
          <w:spacing w:val="13"/>
        </w:rPr>
        <w:t xml:space="preserve"> </w:t>
      </w:r>
      <w:r>
        <w:t>konštrukcie.</w:t>
      </w:r>
      <w:r>
        <w:rPr>
          <w:spacing w:val="16"/>
        </w:rPr>
        <w:t xml:space="preserve"> </w:t>
      </w:r>
      <w:r>
        <w:t>Zakladanie</w:t>
      </w:r>
      <w:r>
        <w:rPr>
          <w:spacing w:val="12"/>
        </w:rPr>
        <w:t xml:space="preserve"> </w:t>
      </w:r>
      <w:r>
        <w:t>stavieb</w:t>
      </w:r>
      <w:r>
        <w:rPr>
          <w:spacing w:val="-56"/>
        </w:rPr>
        <w:t xml:space="preserve"> </w:t>
      </w:r>
      <w:r>
        <w:t>STN</w:t>
      </w:r>
      <w:r>
        <w:rPr>
          <w:spacing w:val="26"/>
        </w:rPr>
        <w:t xml:space="preserve"> </w:t>
      </w:r>
      <w:r>
        <w:t>73</w:t>
      </w:r>
      <w:r>
        <w:rPr>
          <w:spacing w:val="27"/>
        </w:rPr>
        <w:t xml:space="preserve"> </w:t>
      </w:r>
      <w:r>
        <w:t>1002/Z1</w:t>
      </w:r>
      <w:r>
        <w:rPr>
          <w:rFonts w:ascii="Times New Roman" w:hAnsi="Times New Roman"/>
        </w:rPr>
        <w:tab/>
      </w:r>
      <w:r>
        <w:t>Pilotové</w:t>
      </w:r>
      <w:r>
        <w:rPr>
          <w:spacing w:val="18"/>
        </w:rPr>
        <w:t xml:space="preserve"> </w:t>
      </w:r>
      <w:r>
        <w:t>základy</w:t>
      </w:r>
    </w:p>
    <w:p w14:paraId="622E46F3" w14:textId="77777777" w:rsidR="007127CB" w:rsidRPr="00BC227B" w:rsidRDefault="007127CB" w:rsidP="007127CB">
      <w:pPr>
        <w:pStyle w:val="Zkladntext"/>
        <w:tabs>
          <w:tab w:val="left" w:pos="2460"/>
        </w:tabs>
        <w:spacing w:before="117"/>
        <w:ind w:left="286"/>
      </w:pPr>
      <w:r>
        <w:rPr>
          <w:position w:val="1"/>
        </w:rPr>
        <w:t>STN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2031</w:t>
      </w:r>
      <w:r>
        <w:rPr>
          <w:rFonts w:ascii="Times New Roman" w:hAnsi="Times New Roman"/>
          <w:position w:val="1"/>
        </w:rPr>
        <w:tab/>
      </w:r>
      <w:r w:rsidRPr="00BC227B">
        <w:t>Skúšanie stavebných objektov, konštrukcií a dielcov.</w:t>
      </w:r>
    </w:p>
    <w:p w14:paraId="2464C0BB" w14:textId="77777777" w:rsidR="007127CB" w:rsidRPr="00BC227B" w:rsidRDefault="007127CB" w:rsidP="007127CB">
      <w:pPr>
        <w:pStyle w:val="Zkladntext"/>
        <w:spacing w:before="1"/>
        <w:ind w:left="2460"/>
      </w:pPr>
      <w:r w:rsidRPr="00BC227B">
        <w:t>Spoločné ustanovenia</w:t>
      </w:r>
    </w:p>
    <w:p w14:paraId="4842815A" w14:textId="77777777" w:rsidR="007127CB" w:rsidRDefault="007127CB" w:rsidP="007127CB">
      <w:pPr>
        <w:pStyle w:val="Zkladntext"/>
        <w:tabs>
          <w:tab w:val="left" w:pos="2460"/>
        </w:tabs>
        <w:spacing w:before="119"/>
        <w:ind w:left="286"/>
        <w:rPr>
          <w:rFonts w:ascii="Verdana" w:hAnsi="Verdana"/>
        </w:rPr>
      </w:pPr>
      <w:r>
        <w:rPr>
          <w:position w:val="1"/>
        </w:rPr>
        <w:t>STN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2046/a</w:t>
      </w:r>
      <w:r>
        <w:rPr>
          <w:rFonts w:ascii="Times New Roman" w:hAnsi="Times New Roman"/>
          <w:position w:val="1"/>
        </w:rPr>
        <w:tab/>
      </w:r>
      <w:r w:rsidRPr="00BC227B">
        <w:t>Zaťažovacie skúšky betónových dielcov</w:t>
      </w:r>
    </w:p>
    <w:p w14:paraId="3A69351C" w14:textId="77777777" w:rsidR="007127CB" w:rsidRDefault="007127CB" w:rsidP="007127CB">
      <w:pPr>
        <w:pStyle w:val="Zkladntext"/>
        <w:tabs>
          <w:tab w:val="left" w:pos="2460"/>
        </w:tabs>
        <w:spacing w:before="126" w:line="357" w:lineRule="auto"/>
        <w:ind w:left="2460" w:right="2836" w:hanging="2175"/>
      </w:pPr>
      <w:r>
        <w:t>STN</w:t>
      </w:r>
      <w:r>
        <w:rPr>
          <w:spacing w:val="29"/>
        </w:rPr>
        <w:t xml:space="preserve"> </w:t>
      </w:r>
      <w:r>
        <w:t>73</w:t>
      </w:r>
      <w:r>
        <w:rPr>
          <w:spacing w:val="30"/>
        </w:rPr>
        <w:t xml:space="preserve"> </w:t>
      </w:r>
      <w:r>
        <w:t>3050/a/Z2</w:t>
      </w:r>
      <w:r>
        <w:rPr>
          <w:rFonts w:ascii="Times New Roman" w:hAnsi="Times New Roman"/>
        </w:rPr>
        <w:tab/>
      </w:r>
      <w:r>
        <w:t>Zemné</w:t>
      </w:r>
      <w:r>
        <w:rPr>
          <w:spacing w:val="1"/>
        </w:rPr>
        <w:t xml:space="preserve"> </w:t>
      </w:r>
      <w:r>
        <w:t>práce.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ustanovenia</w:t>
      </w:r>
      <w:r>
        <w:rPr>
          <w:spacing w:val="-56"/>
        </w:rPr>
        <w:t xml:space="preserve"> </w:t>
      </w:r>
      <w:r>
        <w:t>zmena</w:t>
      </w:r>
      <w:r>
        <w:rPr>
          <w:spacing w:val="14"/>
        </w:rPr>
        <w:t xml:space="preserve"> 2-</w:t>
      </w:r>
      <w:r>
        <w:t>1.12.1999, zmena a – 1.5.1991</w:t>
      </w:r>
    </w:p>
    <w:p w14:paraId="71273DB9" w14:textId="77777777" w:rsidR="007127CB" w:rsidRPr="00507368" w:rsidRDefault="007127CB" w:rsidP="007127CB">
      <w:pPr>
        <w:pStyle w:val="Zkladntext"/>
        <w:spacing w:before="10"/>
        <w:rPr>
          <w:sz w:val="15"/>
          <w:szCs w:val="15"/>
        </w:rPr>
      </w:pPr>
    </w:p>
    <w:p w14:paraId="0977D826" w14:textId="77777777" w:rsidR="007127CB" w:rsidRDefault="007127CB" w:rsidP="00BC6414">
      <w:pPr>
        <w:pStyle w:val="Nadpis3"/>
      </w:pPr>
      <w:bookmarkStart w:id="298" w:name="_TOC_250013"/>
      <w:bookmarkStart w:id="299" w:name="_Toc178188301"/>
      <w:r>
        <w:t>Súvisiace</w:t>
      </w:r>
      <w:r>
        <w:rPr>
          <w:spacing w:val="56"/>
        </w:rPr>
        <w:t xml:space="preserve"> </w:t>
      </w:r>
      <w:r>
        <w:t>technické</w:t>
      </w:r>
      <w:r>
        <w:rPr>
          <w:spacing w:val="56"/>
        </w:rPr>
        <w:t xml:space="preserve"> </w:t>
      </w:r>
      <w:bookmarkEnd w:id="298"/>
      <w:r>
        <w:t>predpisy</w:t>
      </w:r>
      <w:bookmarkEnd w:id="299"/>
    </w:p>
    <w:p w14:paraId="55ABD9AF" w14:textId="77777777"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spacing w:before="60" w:after="0"/>
        <w:ind w:right="99" w:hanging="284"/>
        <w:contextualSpacing w:val="0"/>
        <w:jc w:val="left"/>
      </w:pPr>
      <w:r>
        <w:t>TP</w:t>
      </w:r>
      <w:r w:rsidRPr="00507368">
        <w:rPr>
          <w:spacing w:val="7"/>
        </w:rPr>
        <w:t xml:space="preserve"> </w:t>
      </w:r>
      <w:r>
        <w:t>019</w:t>
      </w:r>
      <w:r w:rsidRPr="00507368">
        <w:rPr>
          <w:spacing w:val="5"/>
        </w:rPr>
        <w:t xml:space="preserve"> </w:t>
      </w:r>
      <w:r>
        <w:t>– Dokumentácia</w:t>
      </w:r>
      <w:r w:rsidRPr="00507368">
        <w:rPr>
          <w:spacing w:val="8"/>
        </w:rPr>
        <w:t xml:space="preserve"> </w:t>
      </w:r>
      <w:r>
        <w:t>stavieb</w:t>
      </w:r>
      <w:r w:rsidRPr="00507368">
        <w:rPr>
          <w:spacing w:val="8"/>
        </w:rPr>
        <w:t xml:space="preserve"> </w:t>
      </w:r>
      <w:r>
        <w:t>ciest</w:t>
      </w:r>
    </w:p>
    <w:p w14:paraId="3CCAEB09" w14:textId="77777777"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spacing w:before="60" w:after="0"/>
        <w:ind w:right="99" w:hanging="284"/>
        <w:contextualSpacing w:val="0"/>
        <w:jc w:val="left"/>
      </w:pPr>
      <w:r>
        <w:t>TP 081</w:t>
      </w:r>
      <w:r>
        <w:rPr>
          <w:spacing w:val="17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Základné</w:t>
      </w:r>
      <w:r>
        <w:rPr>
          <w:spacing w:val="17"/>
        </w:rPr>
        <w:t xml:space="preserve"> </w:t>
      </w:r>
      <w:r>
        <w:t>ochranné</w:t>
      </w:r>
      <w:r>
        <w:rPr>
          <w:spacing w:val="17"/>
        </w:rPr>
        <w:t xml:space="preserve"> </w:t>
      </w:r>
      <w:r>
        <w:t>opatrenia</w:t>
      </w:r>
      <w:r>
        <w:rPr>
          <w:spacing w:val="20"/>
        </w:rPr>
        <w:t xml:space="preserve"> </w:t>
      </w:r>
      <w:r>
        <w:t>pre</w:t>
      </w:r>
      <w:r>
        <w:rPr>
          <w:spacing w:val="15"/>
        </w:rPr>
        <w:t xml:space="preserve"> </w:t>
      </w:r>
      <w:r>
        <w:t>obmedzenie</w:t>
      </w:r>
      <w:r>
        <w:rPr>
          <w:spacing w:val="20"/>
        </w:rPr>
        <w:t xml:space="preserve"> </w:t>
      </w:r>
      <w:r>
        <w:t>vplyvu</w:t>
      </w:r>
      <w:r>
        <w:rPr>
          <w:spacing w:val="20"/>
        </w:rPr>
        <w:t xml:space="preserve"> </w:t>
      </w:r>
      <w:r>
        <w:t>bludných</w:t>
      </w:r>
      <w:r>
        <w:rPr>
          <w:spacing w:val="20"/>
        </w:rPr>
        <w:t xml:space="preserve"> </w:t>
      </w:r>
      <w:r>
        <w:t>prúdov</w:t>
      </w:r>
      <w:r>
        <w:rPr>
          <w:spacing w:val="18"/>
        </w:rPr>
        <w:t xml:space="preserve"> </w:t>
      </w:r>
      <w:r>
        <w:t xml:space="preserve">na </w:t>
      </w:r>
      <w:r>
        <w:rPr>
          <w:spacing w:val="-56"/>
        </w:rPr>
        <w:t xml:space="preserve"> </w:t>
      </w:r>
      <w:r>
        <w:t>mostné</w:t>
      </w:r>
      <w:r>
        <w:rPr>
          <w:spacing w:val="3"/>
        </w:rPr>
        <w:t xml:space="preserve"> </w:t>
      </w:r>
      <w:r>
        <w:t>objekty</w:t>
      </w:r>
      <w:r>
        <w:rPr>
          <w:spacing w:val="3"/>
        </w:rPr>
        <w:t xml:space="preserve"> </w:t>
      </w:r>
      <w:r>
        <w:t>pozemných komunikácií</w:t>
      </w:r>
    </w:p>
    <w:p w14:paraId="4FA797A7" w14:textId="77777777" w:rsidR="007127CB" w:rsidRDefault="007127CB" w:rsidP="00BC6414">
      <w:pPr>
        <w:pStyle w:val="Nadpis3"/>
      </w:pPr>
      <w:bookmarkStart w:id="300" w:name="_TOC_250012"/>
      <w:bookmarkStart w:id="301" w:name="_Toc178188302"/>
      <w:r>
        <w:t>Súvisiace</w:t>
      </w:r>
      <w:r>
        <w:rPr>
          <w:spacing w:val="51"/>
        </w:rPr>
        <w:t xml:space="preserve"> </w:t>
      </w:r>
      <w:r>
        <w:t>právne</w:t>
      </w:r>
      <w:r>
        <w:rPr>
          <w:spacing w:val="52"/>
        </w:rPr>
        <w:t xml:space="preserve"> </w:t>
      </w:r>
      <w:bookmarkEnd w:id="300"/>
      <w:r>
        <w:t>predpisy</w:t>
      </w:r>
      <w:bookmarkEnd w:id="301"/>
    </w:p>
    <w:p w14:paraId="6B71C445" w14:textId="77777777"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spacing w:before="122" w:after="0" w:line="242" w:lineRule="auto"/>
        <w:ind w:right="101" w:hanging="360"/>
        <w:contextualSpacing w:val="0"/>
      </w:pPr>
      <w:r>
        <w:t>Zákon č.237/2000 Z.z., ktorým sa mení a dopĺňa zákon č.50/1976 Zb. o územnom</w:t>
      </w:r>
      <w:r>
        <w:rPr>
          <w:spacing w:val="1"/>
        </w:rPr>
        <w:t xml:space="preserve"> </w:t>
      </w:r>
      <w:r>
        <w:t>plánovaní a stavebnom</w:t>
      </w:r>
      <w:r>
        <w:rPr>
          <w:spacing w:val="1"/>
        </w:rPr>
        <w:t xml:space="preserve"> </w:t>
      </w:r>
      <w:r>
        <w:t>poriadku (stavebný zákon)</w:t>
      </w:r>
      <w:r>
        <w:rPr>
          <w:spacing w:val="58"/>
        </w:rPr>
        <w:t xml:space="preserve"> </w:t>
      </w:r>
      <w:r>
        <w:t>v znení neskorších</w:t>
      </w:r>
      <w:r>
        <w:rPr>
          <w:spacing w:val="58"/>
        </w:rPr>
        <w:t xml:space="preserve"> </w:t>
      </w:r>
      <w:r>
        <w:t>predpisov a o zmene</w:t>
      </w:r>
      <w:r>
        <w:rPr>
          <w:spacing w:val="-5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doplnení</w:t>
      </w:r>
      <w:r>
        <w:rPr>
          <w:spacing w:val="-1"/>
        </w:rPr>
        <w:t xml:space="preserve"> </w:t>
      </w:r>
      <w:r>
        <w:t>niektorých</w:t>
      </w:r>
      <w:r>
        <w:rPr>
          <w:spacing w:val="3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(úplne znenie</w:t>
      </w:r>
      <w:r>
        <w:rPr>
          <w:spacing w:val="3"/>
        </w:rPr>
        <w:t xml:space="preserve"> </w:t>
      </w:r>
      <w:r>
        <w:t>zákona</w:t>
      </w:r>
      <w:r>
        <w:rPr>
          <w:spacing w:val="3"/>
        </w:rPr>
        <w:t xml:space="preserve"> </w:t>
      </w:r>
      <w:r>
        <w:t>pod.č.109/1998 Z.z.);</w:t>
      </w:r>
    </w:p>
    <w:p w14:paraId="06838CC5" w14:textId="77777777"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57" w:after="0"/>
        <w:contextualSpacing w:val="0"/>
        <w:jc w:val="left"/>
      </w:pPr>
      <w:r>
        <w:t>Zákon</w:t>
      </w:r>
      <w:r>
        <w:rPr>
          <w:spacing w:val="-2"/>
        </w:rPr>
        <w:t xml:space="preserve"> </w:t>
      </w:r>
      <w:r>
        <w:t>č.133/2013</w:t>
      </w:r>
      <w:r>
        <w:rPr>
          <w:spacing w:val="-3"/>
        </w:rPr>
        <w:t xml:space="preserve"> </w:t>
      </w:r>
      <w:r>
        <w:t>Z.z.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výrobkoch a o zmene a doplnení niektorých zákonov;</w:t>
      </w:r>
    </w:p>
    <w:p w14:paraId="7FBC2539" w14:textId="77777777"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60" w:after="0"/>
        <w:ind w:right="104" w:hanging="360"/>
        <w:contextualSpacing w:val="0"/>
        <w:jc w:val="left"/>
      </w:pPr>
      <w:r>
        <w:t>Zákon</w:t>
      </w:r>
      <w:r>
        <w:rPr>
          <w:spacing w:val="9"/>
        </w:rPr>
        <w:t xml:space="preserve"> </w:t>
      </w:r>
      <w:r>
        <w:t>č.124/2006</w:t>
      </w:r>
      <w:r>
        <w:rPr>
          <w:spacing w:val="12"/>
        </w:rPr>
        <w:t xml:space="preserve"> </w:t>
      </w:r>
      <w:r>
        <w:t>Z.z.</w:t>
      </w:r>
      <w:r>
        <w:rPr>
          <w:spacing w:val="1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bezpečnosti</w:t>
      </w:r>
      <w:r>
        <w:rPr>
          <w:spacing w:val="1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ochrane</w:t>
      </w:r>
      <w:r>
        <w:rPr>
          <w:spacing w:val="12"/>
        </w:rPr>
        <w:t xml:space="preserve"> </w:t>
      </w:r>
      <w:r>
        <w:t>zdravia</w:t>
      </w:r>
      <w:r>
        <w:rPr>
          <w:spacing w:val="12"/>
        </w:rPr>
        <w:t xml:space="preserve"> </w:t>
      </w:r>
      <w:r>
        <w:t>pri</w:t>
      </w:r>
      <w:r>
        <w:rPr>
          <w:spacing w:val="11"/>
        </w:rPr>
        <w:t xml:space="preserve"> </w:t>
      </w:r>
      <w:r>
        <w:t>práci a o zmene a doplnení niektorých zákonov,</w:t>
      </w:r>
      <w:r>
        <w:rPr>
          <w:spacing w:val="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9"/>
        </w:rPr>
        <w:t xml:space="preserve"> </w:t>
      </w:r>
      <w:r>
        <w:t xml:space="preserve">neskorších </w:t>
      </w:r>
      <w:r>
        <w:rPr>
          <w:spacing w:val="-55"/>
        </w:rPr>
        <w:t xml:space="preserve"> </w:t>
      </w:r>
      <w:r>
        <w:t>predpisov;</w:t>
      </w:r>
    </w:p>
    <w:p w14:paraId="6FECFCBB" w14:textId="77777777"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62" w:after="0"/>
        <w:contextualSpacing w:val="0"/>
        <w:jc w:val="left"/>
      </w:pPr>
      <w:r>
        <w:t>Zákona č.</w:t>
      </w:r>
      <w:r>
        <w:rPr>
          <w:spacing w:val="3"/>
        </w:rPr>
        <w:t xml:space="preserve"> </w:t>
      </w:r>
      <w:r>
        <w:t>543/2002</w:t>
      </w:r>
      <w:r>
        <w:rPr>
          <w:spacing w:val="4"/>
        </w:rPr>
        <w:t xml:space="preserve"> </w:t>
      </w:r>
      <w:r>
        <w:t>Z.z.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prírody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krajiny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 neskorších</w:t>
      </w:r>
      <w:r>
        <w:rPr>
          <w:spacing w:val="4"/>
        </w:rPr>
        <w:t xml:space="preserve"> </w:t>
      </w:r>
      <w:r>
        <w:t>predpisov;</w:t>
      </w:r>
    </w:p>
    <w:p w14:paraId="71A88A0A" w14:textId="77777777"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57" w:after="0"/>
        <w:ind w:right="100" w:hanging="360"/>
        <w:contextualSpacing w:val="0"/>
        <w:jc w:val="left"/>
      </w:pPr>
      <w:r>
        <w:t>Zákon</w:t>
      </w:r>
      <w:r>
        <w:rPr>
          <w:spacing w:val="2"/>
        </w:rPr>
        <w:t xml:space="preserve"> </w:t>
      </w:r>
      <w:r>
        <w:t>č.</w:t>
      </w:r>
      <w:r>
        <w:rPr>
          <w:spacing w:val="5"/>
        </w:rPr>
        <w:t xml:space="preserve"> </w:t>
      </w:r>
      <w:r>
        <w:t>223/2001 Z.z. o odpadoch a o zmene a doplnení niektorých zákonov;</w:t>
      </w:r>
    </w:p>
    <w:p w14:paraId="69C4A86D" w14:textId="77777777"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65" w:after="0"/>
        <w:contextualSpacing w:val="0"/>
        <w:jc w:val="left"/>
      </w:pPr>
      <w:r>
        <w:t>Zákon č.</w:t>
      </w:r>
      <w:r>
        <w:rPr>
          <w:spacing w:val="2"/>
        </w:rPr>
        <w:t xml:space="preserve"> </w:t>
      </w:r>
      <w:r>
        <w:t>17/1992</w:t>
      </w:r>
      <w:r>
        <w:rPr>
          <w:spacing w:val="4"/>
        </w:rPr>
        <w:t xml:space="preserve"> </w:t>
      </w:r>
      <w:r>
        <w:t>Zb.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životnom</w:t>
      </w:r>
      <w:r>
        <w:rPr>
          <w:spacing w:val="4"/>
        </w:rPr>
        <w:t xml:space="preserve"> </w:t>
      </w:r>
      <w:r>
        <w:t>prostredí,</w:t>
      </w:r>
      <w:r>
        <w:rPr>
          <w:spacing w:val="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1"/>
        </w:rPr>
        <w:t xml:space="preserve"> </w:t>
      </w:r>
      <w:r>
        <w:t>neskorších</w:t>
      </w:r>
      <w:r>
        <w:rPr>
          <w:spacing w:val="4"/>
        </w:rPr>
        <w:t xml:space="preserve"> </w:t>
      </w:r>
      <w:r>
        <w:t>predpisov;</w:t>
      </w:r>
    </w:p>
    <w:p w14:paraId="387E551C" w14:textId="77777777" w:rsidR="007127CB" w:rsidRDefault="007127CB" w:rsidP="007127CB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6193E225" w14:textId="77777777" w:rsidR="007127CB" w:rsidRDefault="007127CB" w:rsidP="007127CB">
      <w:pPr>
        <w:pStyle w:val="Zkladntext"/>
        <w:spacing w:before="4"/>
        <w:rPr>
          <w:sz w:val="15"/>
        </w:rPr>
      </w:pPr>
    </w:p>
    <w:p w14:paraId="01579085" w14:textId="27C2A16E" w:rsidR="007127CB" w:rsidRPr="00BC6414" w:rsidRDefault="007127CB" w:rsidP="00BC6414">
      <w:pPr>
        <w:pStyle w:val="Nadpis1"/>
      </w:pPr>
      <w:bookmarkStart w:id="302" w:name="_Toc178188303"/>
      <w:r w:rsidRPr="00BC6414">
        <w:t>ZVLÁŠTNE TECHNICKO-KVALITATÍVNE PODMIENKY (5 - PODKLADOVÉ VRSTVY)</w:t>
      </w:r>
      <w:bookmarkEnd w:id="302"/>
    </w:p>
    <w:p w14:paraId="6E7AC742" w14:textId="77777777" w:rsidR="007127CB" w:rsidRPr="004A384C" w:rsidRDefault="007127CB" w:rsidP="004A384C">
      <w:pPr>
        <w:pStyle w:val="Nadpis2"/>
      </w:pPr>
      <w:bookmarkStart w:id="303" w:name="_Toc178188304"/>
      <w:r w:rsidRPr="004A384C">
        <w:t>VÝROBA A DOPRAVA PODKLADNÝCH VRSTIEV.</w:t>
      </w:r>
      <w:bookmarkEnd w:id="303"/>
    </w:p>
    <w:p w14:paraId="3033EB89" w14:textId="77777777" w:rsidR="007127CB" w:rsidRDefault="007127CB" w:rsidP="004A384C"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5.4.3,</w:t>
      </w:r>
      <w:r>
        <w:rPr>
          <w:spacing w:val="1"/>
        </w:rPr>
        <w:t xml:space="preserve"> </w:t>
      </w:r>
      <w:r>
        <w:t>6.6.2</w:t>
      </w:r>
      <w:r>
        <w:rPr>
          <w:spacing w:val="1"/>
        </w:rPr>
        <w:t xml:space="preserve"> </w:t>
      </w:r>
      <w:r>
        <w:t>a 6.6.3</w:t>
      </w:r>
      <w:r>
        <w:rPr>
          <w:spacing w:val="1"/>
        </w:rPr>
        <w:t xml:space="preserve"> </w:t>
      </w:r>
      <w:r>
        <w:t>v „TKP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Podkladové</w:t>
      </w:r>
      <w:r>
        <w:rPr>
          <w:spacing w:val="1"/>
        </w:rPr>
        <w:t xml:space="preserve"> </w:t>
      </w:r>
      <w:r>
        <w:t>vrstvy“</w:t>
      </w:r>
      <w:r>
        <w:rPr>
          <w:spacing w:val="1"/>
        </w:rPr>
        <w:t xml:space="preserve"> </w:t>
      </w:r>
      <w:r>
        <w:t>požaduje</w:t>
      </w:r>
      <w:r>
        <w:rPr>
          <w:spacing w:val="1"/>
        </w:rPr>
        <w:t xml:space="preserve"> </w:t>
      </w:r>
      <w:r>
        <w:t>obstarávateľ,</w:t>
      </w:r>
      <w:r>
        <w:rPr>
          <w:spacing w:val="1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výroba</w:t>
      </w:r>
      <w:r>
        <w:rPr>
          <w:spacing w:val="58"/>
        </w:rPr>
        <w:t xml:space="preserve"> </w:t>
      </w:r>
      <w:r>
        <w:t>hydraulicky</w:t>
      </w:r>
      <w:r>
        <w:rPr>
          <w:spacing w:val="59"/>
        </w:rPr>
        <w:t xml:space="preserve"> </w:t>
      </w:r>
      <w:r>
        <w:t>stmelených</w:t>
      </w:r>
      <w:r>
        <w:rPr>
          <w:spacing w:val="58"/>
        </w:rPr>
        <w:t xml:space="preserve"> </w:t>
      </w:r>
      <w:r>
        <w:t>zmesí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nestmelených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bola</w:t>
      </w:r>
      <w:r>
        <w:rPr>
          <w:spacing w:val="1"/>
        </w:rPr>
        <w:t xml:space="preserve"> </w:t>
      </w:r>
      <w:r>
        <w:t>zabezpečená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stacionárnych</w:t>
      </w:r>
      <w:r>
        <w:rPr>
          <w:spacing w:val="1"/>
        </w:rPr>
        <w:t xml:space="preserve"> </w:t>
      </w:r>
      <w:r>
        <w:t>betonárkach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mobilných</w:t>
      </w:r>
      <w:r>
        <w:rPr>
          <w:spacing w:val="59"/>
        </w:rPr>
        <w:t xml:space="preserve"> </w:t>
      </w:r>
      <w:r>
        <w:t>miešacích</w:t>
      </w:r>
      <w:r>
        <w:rPr>
          <w:spacing w:val="1"/>
        </w:rPr>
        <w:t xml:space="preserve"> </w:t>
      </w:r>
      <w:r>
        <w:t>centrách,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minimálna</w:t>
      </w:r>
      <w:r>
        <w:rPr>
          <w:spacing w:val="1"/>
        </w:rPr>
        <w:t xml:space="preserve"> </w:t>
      </w:r>
      <w:r>
        <w:t>denná</w:t>
      </w:r>
      <w:r>
        <w:rPr>
          <w:spacing w:val="58"/>
        </w:rPr>
        <w:t xml:space="preserve"> </w:t>
      </w:r>
      <w:r>
        <w:t>výrobná</w:t>
      </w:r>
      <w:r>
        <w:rPr>
          <w:spacing w:val="58"/>
        </w:rPr>
        <w:t xml:space="preserve"> </w:t>
      </w:r>
      <w:r>
        <w:t>kapacita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800m3</w:t>
      </w:r>
      <w:r>
        <w:rPr>
          <w:spacing w:val="59"/>
        </w:rPr>
        <w:t xml:space="preserve"> </w:t>
      </w:r>
      <w:r>
        <w:t>hydraulicky</w:t>
      </w:r>
      <w:r>
        <w:rPr>
          <w:spacing w:val="58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zmesí.</w:t>
      </w:r>
    </w:p>
    <w:p w14:paraId="52DFB55E" w14:textId="77777777" w:rsidR="007127CB" w:rsidRDefault="007127CB" w:rsidP="004A384C">
      <w:r>
        <w:t>Doba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z betonárne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miesto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nesmie</w:t>
      </w:r>
      <w:r>
        <w:rPr>
          <w:spacing w:val="1"/>
        </w:rPr>
        <w:t xml:space="preserve"> </w:t>
      </w:r>
      <w:r>
        <w:t>prekročiť</w:t>
      </w:r>
      <w:r>
        <w:rPr>
          <w:spacing w:val="1"/>
        </w:rPr>
        <w:t xml:space="preserve"> </w:t>
      </w:r>
      <w:r>
        <w:t>45min</w:t>
      </w:r>
      <w:r>
        <w:rPr>
          <w:spacing w:val="1"/>
        </w:rPr>
        <w:t xml:space="preserve"> </w:t>
      </w:r>
      <w:r>
        <w:t>a doba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prekročiť</w:t>
      </w:r>
      <w:r>
        <w:rPr>
          <w:spacing w:val="58"/>
        </w:rPr>
        <w:t xml:space="preserve"> </w:t>
      </w:r>
      <w:r>
        <w:t>2h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zmesi.</w:t>
      </w:r>
    </w:p>
    <w:p w14:paraId="6B3DC5BE" w14:textId="77777777"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3BD7E7C2" w14:textId="77777777" w:rsidR="007127CB" w:rsidRDefault="007127CB" w:rsidP="007127CB">
      <w:pPr>
        <w:pStyle w:val="Zkladntext"/>
        <w:spacing w:before="4"/>
        <w:rPr>
          <w:sz w:val="15"/>
        </w:rPr>
      </w:pPr>
    </w:p>
    <w:p w14:paraId="64E2E04E" w14:textId="77777777" w:rsidR="007127CB" w:rsidRPr="004A384C" w:rsidRDefault="007127CB" w:rsidP="004A384C">
      <w:pPr>
        <w:pStyle w:val="Nadpis1"/>
      </w:pPr>
      <w:bookmarkStart w:id="304" w:name="_TOC_250011"/>
      <w:bookmarkStart w:id="305" w:name="_Toc178188305"/>
      <w:r w:rsidRPr="004A384C">
        <w:t xml:space="preserve">ZVLÁŠTNE TECHNICKO-KVALITATÍVNE PODMIENKY          (VÝROBA, DOPRAVA A ROZPRESTIERANIE ASFALTOVÝCH  </w:t>
      </w:r>
      <w:bookmarkEnd w:id="304"/>
      <w:r w:rsidRPr="004A384C">
        <w:t>ZMESÍ)</w:t>
      </w:r>
      <w:bookmarkEnd w:id="305"/>
    </w:p>
    <w:p w14:paraId="6EC40093" w14:textId="77777777" w:rsidR="007127CB" w:rsidRPr="004A384C" w:rsidRDefault="007127CB" w:rsidP="004A384C">
      <w:pPr>
        <w:pStyle w:val="Nadpis2"/>
      </w:pPr>
      <w:bookmarkStart w:id="306" w:name="_TOC_250010"/>
      <w:bookmarkStart w:id="307" w:name="_Toc178188306"/>
      <w:r w:rsidRPr="004A384C">
        <w:t xml:space="preserve">STROJOVÉ </w:t>
      </w:r>
      <w:bookmarkEnd w:id="306"/>
      <w:r w:rsidRPr="004A384C">
        <w:t>VYBAVENIE</w:t>
      </w:r>
      <w:bookmarkEnd w:id="307"/>
    </w:p>
    <w:p w14:paraId="70570B59" w14:textId="77777777" w:rsidR="007127CB" w:rsidRDefault="007127CB" w:rsidP="004A384C">
      <w:pPr>
        <w:pStyle w:val="Nadpis3"/>
      </w:pPr>
      <w:bookmarkStart w:id="308" w:name="_TOC_250009"/>
      <w:bookmarkStart w:id="309" w:name="_Toc178188307"/>
      <w:r>
        <w:t>Obaľovacia</w:t>
      </w:r>
      <w:r>
        <w:rPr>
          <w:spacing w:val="54"/>
        </w:rPr>
        <w:t xml:space="preserve"> </w:t>
      </w:r>
      <w:bookmarkEnd w:id="308"/>
      <w:r>
        <w:t>súprava</w:t>
      </w:r>
      <w:bookmarkEnd w:id="309"/>
    </w:p>
    <w:p w14:paraId="565B5097" w14:textId="0742DED3" w:rsidR="007127CB" w:rsidRDefault="007127CB" w:rsidP="004A384C">
      <w:r>
        <w:t>Obaľovacia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(OS)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prostredníctvom</w:t>
      </w:r>
      <w:r>
        <w:rPr>
          <w:spacing w:val="59"/>
        </w:rPr>
        <w:t xml:space="preserve"> </w:t>
      </w:r>
      <w:r>
        <w:t>vnútropodnikovej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stabilnú výrobu asfaltovej</w:t>
      </w:r>
      <w:r>
        <w:rPr>
          <w:spacing w:val="58"/>
        </w:rPr>
        <w:t xml:space="preserve"> </w:t>
      </w:r>
      <w:r>
        <w:t>zmesi podľa počiatočnej skúšky typu,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toleranciách stanovených</w:t>
      </w:r>
      <w:r>
        <w:rPr>
          <w:spacing w:val="1"/>
        </w:rPr>
        <w:t xml:space="preserve"> </w:t>
      </w:r>
      <w:r>
        <w:t>pre daný typ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 13108-21.</w:t>
      </w:r>
      <w:r>
        <w:rPr>
          <w:spacing w:val="58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 musí dodržať</w:t>
      </w:r>
      <w:r>
        <w:rPr>
          <w:spacing w:val="59"/>
        </w:rPr>
        <w:t xml:space="preserve"> </w:t>
      </w:r>
      <w:r>
        <w:t>podmienky</w:t>
      </w:r>
      <w:r w:rsidR="00143C1F">
        <w:t xml:space="preserve"> </w:t>
      </w:r>
      <w:r>
        <w:rPr>
          <w:spacing w:val="-5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kalibráciu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údržbu</w:t>
      </w:r>
      <w:r>
        <w:rPr>
          <w:spacing w:val="17"/>
        </w:rPr>
        <w:t xml:space="preserve"> </w:t>
      </w:r>
      <w:r>
        <w:t>zariadenia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13108-21.</w:t>
      </w:r>
    </w:p>
    <w:p w14:paraId="082F830E" w14:textId="77777777" w:rsidR="007127CB" w:rsidRDefault="007127CB" w:rsidP="004A384C">
      <w:r>
        <w:t>Na splnenie tejto požiadavky je potrebné, aby OS bola automatizovaná a vybavená tak, aby</w:t>
      </w:r>
      <w:r>
        <w:rPr>
          <w:spacing w:val="1"/>
        </w:rPr>
        <w:t xml:space="preserve"> </w:t>
      </w:r>
      <w:r>
        <w:t>zabezpečovala</w:t>
      </w:r>
      <w:r>
        <w:rPr>
          <w:spacing w:val="59"/>
        </w:rPr>
        <w:t xml:space="preserve"> </w:t>
      </w:r>
      <w:r>
        <w:t>vysušenie</w:t>
      </w:r>
      <w:r>
        <w:rPr>
          <w:spacing w:val="59"/>
        </w:rPr>
        <w:t xml:space="preserve"> </w:t>
      </w:r>
      <w:r>
        <w:t>a ohrev</w:t>
      </w:r>
      <w:r>
        <w:rPr>
          <w:spacing w:val="59"/>
        </w:rPr>
        <w:t xml:space="preserve"> </w:t>
      </w:r>
      <w:r>
        <w:t>kameniva,</w:t>
      </w:r>
      <w:r>
        <w:rPr>
          <w:spacing w:val="59"/>
        </w:rPr>
        <w:t xml:space="preserve"> </w:t>
      </w:r>
      <w:r>
        <w:t>ohrev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udržanie</w:t>
      </w:r>
      <w:r>
        <w:rPr>
          <w:spacing w:val="59"/>
        </w:rPr>
        <w:t xml:space="preserve"> </w:t>
      </w:r>
      <w:r>
        <w:t>nastaveného</w:t>
      </w:r>
      <w:r>
        <w:rPr>
          <w:spacing w:val="1"/>
        </w:rPr>
        <w:t xml:space="preserve"> </w:t>
      </w:r>
      <w:r>
        <w:t>teplotného</w:t>
      </w:r>
      <w:r>
        <w:rPr>
          <w:spacing w:val="1"/>
        </w:rPr>
        <w:t xml:space="preserve"> </w:t>
      </w:r>
      <w:r>
        <w:t>režimu,</w:t>
      </w:r>
      <w:r>
        <w:rPr>
          <w:spacing w:val="1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použitých</w:t>
      </w:r>
      <w:r>
        <w:rPr>
          <w:spacing w:val="59"/>
        </w:rPr>
        <w:t xml:space="preserve"> </w:t>
      </w:r>
      <w:r>
        <w:t>materiálov</w:t>
      </w:r>
      <w:r>
        <w:rPr>
          <w:spacing w:val="58"/>
        </w:rPr>
        <w:t xml:space="preserve"> </w:t>
      </w:r>
      <w:r>
        <w:t>v dovolenej</w:t>
      </w:r>
      <w:r>
        <w:rPr>
          <w:spacing w:val="58"/>
        </w:rPr>
        <w:t xml:space="preserve"> </w:t>
      </w:r>
      <w:r>
        <w:t>tolerancii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dokonalé</w:t>
      </w:r>
      <w:r>
        <w:rPr>
          <w:spacing w:val="18"/>
        </w:rPr>
        <w:t xml:space="preserve"> </w:t>
      </w:r>
      <w:r>
        <w:t>obalenie</w:t>
      </w:r>
      <w:r>
        <w:rPr>
          <w:spacing w:val="18"/>
        </w:rPr>
        <w:t xml:space="preserve"> </w:t>
      </w:r>
      <w:r>
        <w:t>zmesi</w:t>
      </w:r>
      <w:r>
        <w:rPr>
          <w:spacing w:val="14"/>
        </w:rPr>
        <w:t xml:space="preserve"> </w:t>
      </w:r>
      <w:r>
        <w:t>kameniva</w:t>
      </w:r>
      <w:r>
        <w:rPr>
          <w:spacing w:val="15"/>
        </w:rPr>
        <w:t xml:space="preserve"> </w:t>
      </w:r>
      <w:r>
        <w:t>asfaltom.</w:t>
      </w:r>
    </w:p>
    <w:p w14:paraId="21C36D88" w14:textId="77777777" w:rsidR="007127CB" w:rsidRDefault="007127CB" w:rsidP="004A384C">
      <w:r>
        <w:t>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vybavené</w:t>
      </w:r>
      <w:r>
        <w:rPr>
          <w:spacing w:val="1"/>
        </w:rPr>
        <w:t xml:space="preserve"> </w:t>
      </w:r>
      <w:r>
        <w:t>prídavným</w:t>
      </w:r>
      <w:r>
        <w:rPr>
          <w:spacing w:val="58"/>
        </w:rPr>
        <w:t xml:space="preserve"> </w:t>
      </w:r>
      <w:r>
        <w:t>zariadením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vláknitých alebo granulovaných prísad. Ak je obaľovacia súprava vybavená zásobníkom na</w:t>
      </w:r>
      <w:r>
        <w:rPr>
          <w:spacing w:val="1"/>
        </w:rPr>
        <w:t xml:space="preserve"> </w:t>
      </w:r>
      <w:r>
        <w:t>skladovanie</w:t>
      </w:r>
      <w:r>
        <w:rPr>
          <w:spacing w:val="25"/>
        </w:rPr>
        <w:t xml:space="preserve"> </w:t>
      </w:r>
      <w:r>
        <w:t>hotovej</w:t>
      </w:r>
      <w:r>
        <w:rPr>
          <w:spacing w:val="33"/>
        </w:rPr>
        <w:t xml:space="preserve"> </w:t>
      </w:r>
      <w:r>
        <w:t>zmesi,</w:t>
      </w:r>
      <w:r>
        <w:rPr>
          <w:spacing w:val="28"/>
        </w:rPr>
        <w:t xml:space="preserve"> </w:t>
      </w:r>
      <w:r>
        <w:t>musí</w:t>
      </w:r>
      <w:r>
        <w:rPr>
          <w:spacing w:val="24"/>
        </w:rPr>
        <w:t xml:space="preserve"> </w:t>
      </w:r>
      <w:r>
        <w:t>byť</w:t>
      </w:r>
      <w:r>
        <w:rPr>
          <w:spacing w:val="31"/>
        </w:rPr>
        <w:t xml:space="preserve"> </w:t>
      </w:r>
      <w:r>
        <w:t>izolovaný</w:t>
      </w:r>
      <w:r>
        <w:rPr>
          <w:spacing w:val="2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konštrukčne</w:t>
      </w:r>
      <w:r>
        <w:rPr>
          <w:spacing w:val="25"/>
        </w:rPr>
        <w:t xml:space="preserve"> </w:t>
      </w:r>
      <w:r>
        <w:t>riešený</w:t>
      </w:r>
      <w:r>
        <w:rPr>
          <w:spacing w:val="27"/>
        </w:rPr>
        <w:t xml:space="preserve"> </w:t>
      </w:r>
      <w:r>
        <w:t>tak,</w:t>
      </w:r>
      <w:r>
        <w:rPr>
          <w:spacing w:val="28"/>
        </w:rPr>
        <w:t xml:space="preserve"> </w:t>
      </w:r>
      <w:r>
        <w:t>aby</w:t>
      </w:r>
      <w:r>
        <w:rPr>
          <w:spacing w:val="27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</w:t>
      </w:r>
      <w:r>
        <w:rPr>
          <w:spacing w:val="19"/>
        </w:rPr>
        <w:t xml:space="preserve"> </w:t>
      </w:r>
      <w:r>
        <w:t>segregácii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nalepovaniu</w:t>
      </w:r>
      <w:r>
        <w:rPr>
          <w:spacing w:val="16"/>
        </w:rPr>
        <w:t xml:space="preserve"> </w:t>
      </w:r>
      <w:r>
        <w:t>asfaltovej</w:t>
      </w:r>
      <w:r>
        <w:rPr>
          <w:spacing w:val="21"/>
        </w:rPr>
        <w:t xml:space="preserve"> </w:t>
      </w:r>
      <w:r>
        <w:t>zmesi</w:t>
      </w:r>
      <w:r>
        <w:rPr>
          <w:spacing w:val="1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jeho</w:t>
      </w:r>
      <w:r>
        <w:rPr>
          <w:spacing w:val="19"/>
        </w:rPr>
        <w:t xml:space="preserve"> </w:t>
      </w:r>
      <w:r>
        <w:t>steny.</w:t>
      </w:r>
    </w:p>
    <w:p w14:paraId="614DABC8" w14:textId="77777777" w:rsidR="007127CB" w:rsidRDefault="007127CB" w:rsidP="004A384C">
      <w:r>
        <w:t>K vybaveniu</w:t>
      </w:r>
      <w:r>
        <w:rPr>
          <w:spacing w:val="1"/>
        </w:rPr>
        <w:t xml:space="preserve"> </w:t>
      </w:r>
      <w:r>
        <w:t>obaľovacieho</w:t>
      </w:r>
      <w:r>
        <w:rPr>
          <w:spacing w:val="1"/>
        </w:rPr>
        <w:t xml:space="preserve"> </w:t>
      </w:r>
      <w:r>
        <w:t>strediska</w:t>
      </w:r>
      <w:r>
        <w:rPr>
          <w:spacing w:val="1"/>
        </w:rPr>
        <w:t xml:space="preserve"> </w:t>
      </w:r>
      <w:r>
        <w:t>patria</w:t>
      </w:r>
      <w:r>
        <w:rPr>
          <w:spacing w:val="1"/>
        </w:rPr>
        <w:t xml:space="preserve"> </w:t>
      </w:r>
      <w:r>
        <w:t>spevnené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primerane</w:t>
      </w:r>
      <w:r>
        <w:rPr>
          <w:spacing w:val="59"/>
        </w:rPr>
        <w:t xml:space="preserve"> </w:t>
      </w:r>
      <w:r>
        <w:t>priestranné</w:t>
      </w:r>
      <w:r>
        <w:rPr>
          <w:spacing w:val="59"/>
        </w:rPr>
        <w:t xml:space="preserve"> </w:t>
      </w:r>
      <w:r>
        <w:t>skládky</w:t>
      </w:r>
      <w:r>
        <w:rPr>
          <w:spacing w:val="1"/>
        </w:rPr>
        <w:t xml:space="preserve"> </w:t>
      </w:r>
      <w:r>
        <w:t>kameniva</w:t>
      </w:r>
      <w:r>
        <w:rPr>
          <w:spacing w:val="59"/>
        </w:rPr>
        <w:t xml:space="preserve"> </w:t>
      </w:r>
      <w:r>
        <w:t>delené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lokalít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frakcií</w:t>
      </w:r>
      <w:r>
        <w:rPr>
          <w:spacing w:val="59"/>
        </w:rPr>
        <w:t xml:space="preserve"> </w:t>
      </w:r>
      <w:r>
        <w:t>(poprípade</w:t>
      </w:r>
      <w:r>
        <w:rPr>
          <w:spacing w:val="59"/>
        </w:rPr>
        <w:t xml:space="preserve"> </w:t>
      </w:r>
      <w:r>
        <w:t>i podľa</w:t>
      </w:r>
      <w:r>
        <w:rPr>
          <w:spacing w:val="59"/>
        </w:rPr>
        <w:t xml:space="preserve"> </w:t>
      </w:r>
      <w:r>
        <w:t>kategórií),</w:t>
      </w:r>
      <w:r>
        <w:rPr>
          <w:spacing w:val="59"/>
        </w:rPr>
        <w:t xml:space="preserve"> </w:t>
      </w:r>
      <w:r>
        <w:t>zásobníky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kamennú</w:t>
      </w:r>
      <w:r>
        <w:rPr>
          <w:spacing w:val="1"/>
        </w:rPr>
        <w:t xml:space="preserve"> </w:t>
      </w:r>
      <w:r>
        <w:t>múčku</w:t>
      </w:r>
      <w:r>
        <w:rPr>
          <w:spacing w:val="1"/>
        </w:rPr>
        <w:t xml:space="preserve"> </w:t>
      </w:r>
      <w:r>
        <w:t>a zásobníky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asfalt</w:t>
      </w:r>
      <w:r>
        <w:rPr>
          <w:spacing w:val="1"/>
        </w:rPr>
        <w:t xml:space="preserve"> </w:t>
      </w:r>
      <w:r>
        <w:t>s možnosťou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vyhrievania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homogenizačné</w:t>
      </w:r>
      <w:r>
        <w:rPr>
          <w:spacing w:val="15"/>
        </w:rPr>
        <w:t xml:space="preserve"> </w:t>
      </w:r>
      <w:r>
        <w:t>nádrže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pridávanie</w:t>
      </w:r>
      <w:r>
        <w:rPr>
          <w:spacing w:val="16"/>
        </w:rPr>
        <w:t xml:space="preserve"> </w:t>
      </w:r>
      <w:r>
        <w:t>prísad.</w:t>
      </w:r>
    </w:p>
    <w:p w14:paraId="7BC40C64" w14:textId="77777777" w:rsidR="007127CB" w:rsidRDefault="007127CB" w:rsidP="004A384C">
      <w:r>
        <w:t>Jednotlivé</w:t>
      </w:r>
      <w:r>
        <w:rPr>
          <w:spacing w:val="1"/>
        </w:rPr>
        <w:t xml:space="preserve"> </w:t>
      </w:r>
      <w:r>
        <w:t>frakcie</w:t>
      </w:r>
      <w:r>
        <w:rPr>
          <w:spacing w:val="1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lokalít</w:t>
      </w:r>
      <w:r>
        <w:rPr>
          <w:spacing w:val="1"/>
        </w:rPr>
        <w:t xml:space="preserve"> </w:t>
      </w:r>
      <w:r>
        <w:t>oddelene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označených</w:t>
      </w:r>
      <w:r>
        <w:rPr>
          <w:spacing w:val="1"/>
        </w:rPr>
        <w:t xml:space="preserve"> </w:t>
      </w:r>
      <w:r>
        <w:t>skládkach</w:t>
      </w:r>
      <w:r>
        <w:rPr>
          <w:spacing w:val="1"/>
        </w:rPr>
        <w:t xml:space="preserve"> </w:t>
      </w:r>
      <w:r>
        <w:t>s vylúčením</w:t>
      </w:r>
      <w:r>
        <w:rPr>
          <w:spacing w:val="1"/>
        </w:rPr>
        <w:t xml:space="preserve"> </w:t>
      </w:r>
      <w:r>
        <w:t>možnosti</w:t>
      </w:r>
      <w:r>
        <w:rPr>
          <w:spacing w:val="59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vzájomného</w:t>
      </w:r>
      <w:r>
        <w:rPr>
          <w:spacing w:val="59"/>
        </w:rPr>
        <w:t xml:space="preserve"> </w:t>
      </w:r>
      <w:r>
        <w:t>zmiešania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a znečistenia.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skládok</w:t>
      </w:r>
      <w:r>
        <w:rPr>
          <w:spacing w:val="33"/>
        </w:rPr>
        <w:t xml:space="preserve"> </w:t>
      </w:r>
      <w:r>
        <w:t>kameniva</w:t>
      </w:r>
      <w:r>
        <w:rPr>
          <w:spacing w:val="29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tak</w:t>
      </w:r>
      <w:r>
        <w:rPr>
          <w:spacing w:val="33"/>
        </w:rPr>
        <w:t xml:space="preserve"> </w:t>
      </w:r>
      <w:r>
        <w:t>spevnený</w:t>
      </w:r>
      <w:r>
        <w:rPr>
          <w:spacing w:val="2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upravený,</w:t>
      </w:r>
      <w:r>
        <w:rPr>
          <w:spacing w:val="35"/>
        </w:rPr>
        <w:t xml:space="preserve"> </w:t>
      </w:r>
      <w:r>
        <w:t>aby</w:t>
      </w:r>
      <w:r>
        <w:rPr>
          <w:spacing w:val="29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zabezpečil</w:t>
      </w:r>
      <w:r>
        <w:rPr>
          <w:spacing w:val="32"/>
        </w:rPr>
        <w:t xml:space="preserve"> </w:t>
      </w:r>
      <w:r>
        <w:t>plynulý</w:t>
      </w:r>
      <w:r>
        <w:rPr>
          <w:spacing w:val="30"/>
        </w:rPr>
        <w:t xml:space="preserve"> </w:t>
      </w:r>
      <w:r>
        <w:t>odtok</w:t>
      </w:r>
      <w:r>
        <w:rPr>
          <w:spacing w:val="36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zo</w:t>
      </w:r>
      <w:r>
        <w:rPr>
          <w:spacing w:val="22"/>
        </w:rPr>
        <w:t xml:space="preserve"> </w:t>
      </w:r>
      <w:r>
        <w:t>skládky.</w:t>
      </w:r>
      <w:r>
        <w:rPr>
          <w:spacing w:val="24"/>
        </w:rPr>
        <w:t xml:space="preserve"> </w:t>
      </w:r>
      <w:r>
        <w:t>Skládku</w:t>
      </w:r>
      <w:r>
        <w:rPr>
          <w:spacing w:val="19"/>
        </w:rPr>
        <w:t xml:space="preserve"> </w:t>
      </w:r>
      <w:r>
        <w:t>drobného</w:t>
      </w:r>
      <w:r>
        <w:rPr>
          <w:spacing w:val="19"/>
        </w:rPr>
        <w:t xml:space="preserve"> </w:t>
      </w:r>
      <w:r>
        <w:t>kameniva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treba</w:t>
      </w:r>
      <w:r>
        <w:rPr>
          <w:spacing w:val="23"/>
        </w:rPr>
        <w:t xml:space="preserve"> </w:t>
      </w:r>
      <w:r>
        <w:t>chrániť</w:t>
      </w:r>
      <w:r>
        <w:rPr>
          <w:spacing w:val="21"/>
        </w:rPr>
        <w:t xml:space="preserve"> </w:t>
      </w:r>
      <w:r>
        <w:t>pred</w:t>
      </w:r>
      <w:r>
        <w:rPr>
          <w:spacing w:val="23"/>
        </w:rPr>
        <w:t xml:space="preserve"> </w:t>
      </w:r>
      <w:r>
        <w:t>dažďom.</w:t>
      </w:r>
    </w:p>
    <w:p w14:paraId="2B1C5862" w14:textId="0E0A3D8D" w:rsidR="007127CB" w:rsidRDefault="007127CB" w:rsidP="004A384C">
      <w:r>
        <w:t>Asfalty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v samostatných</w:t>
      </w:r>
      <w:r>
        <w:rPr>
          <w:spacing w:val="1"/>
        </w:rPr>
        <w:t xml:space="preserve"> </w:t>
      </w:r>
      <w:r>
        <w:t>zásobníkoch</w:t>
      </w:r>
      <w:r>
        <w:rPr>
          <w:spacing w:val="1"/>
        </w:rPr>
        <w:t xml:space="preserve"> </w:t>
      </w:r>
      <w:r>
        <w:t>vybavených</w:t>
      </w:r>
      <w:r>
        <w:rPr>
          <w:spacing w:val="1"/>
        </w:rPr>
        <w:t xml:space="preserve"> </w:t>
      </w:r>
      <w:r>
        <w:t>voľne</w:t>
      </w:r>
      <w:r>
        <w:rPr>
          <w:spacing w:val="1"/>
        </w:rPr>
        <w:t xml:space="preserve"> </w:t>
      </w:r>
      <w:r>
        <w:t xml:space="preserve">prístupným  </w:t>
      </w:r>
      <w:r>
        <w:rPr>
          <w:spacing w:val="21"/>
        </w:rPr>
        <w:t xml:space="preserve"> </w:t>
      </w:r>
      <w:r>
        <w:t xml:space="preserve">teplomerom.   </w:t>
      </w:r>
      <w:r>
        <w:rPr>
          <w:spacing w:val="19"/>
        </w:rPr>
        <w:t xml:space="preserve"> </w:t>
      </w:r>
      <w:r>
        <w:t xml:space="preserve">Každý   </w:t>
      </w:r>
      <w:r>
        <w:rPr>
          <w:spacing w:val="17"/>
        </w:rPr>
        <w:t xml:space="preserve"> </w:t>
      </w:r>
      <w:r>
        <w:t xml:space="preserve">zásobník   </w:t>
      </w:r>
      <w:r>
        <w:rPr>
          <w:spacing w:val="18"/>
        </w:rPr>
        <w:t xml:space="preserve"> </w:t>
      </w:r>
      <w:r>
        <w:t xml:space="preserve">sa   </w:t>
      </w:r>
      <w:r>
        <w:rPr>
          <w:spacing w:val="16"/>
        </w:rPr>
        <w:t xml:space="preserve"> </w:t>
      </w:r>
      <w:r>
        <w:t xml:space="preserve">musí   </w:t>
      </w:r>
      <w:r>
        <w:rPr>
          <w:spacing w:val="15"/>
        </w:rPr>
        <w:t xml:space="preserve"> </w:t>
      </w:r>
      <w:r>
        <w:t xml:space="preserve">označiť   </w:t>
      </w:r>
      <w:r>
        <w:rPr>
          <w:spacing w:val="21"/>
        </w:rPr>
        <w:t xml:space="preserve"> </w:t>
      </w:r>
      <w:r>
        <w:t xml:space="preserve">identifikačným   </w:t>
      </w:r>
      <w:r>
        <w:rPr>
          <w:spacing w:val="18"/>
        </w:rPr>
        <w:t xml:space="preserve"> </w:t>
      </w:r>
      <w:r>
        <w:t>štítkom</w:t>
      </w:r>
      <w:r w:rsidR="00143C1F">
        <w:t xml:space="preserve"> </w:t>
      </w:r>
      <w:r>
        <w:rPr>
          <w:spacing w:val="-57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uvedením</w:t>
      </w:r>
      <w:r>
        <w:rPr>
          <w:spacing w:val="21"/>
        </w:rPr>
        <w:t xml:space="preserve"> </w:t>
      </w:r>
      <w:r>
        <w:t>základných</w:t>
      </w:r>
      <w:r>
        <w:rPr>
          <w:spacing w:val="17"/>
        </w:rPr>
        <w:t xml:space="preserve"> </w:t>
      </w:r>
      <w:r>
        <w:t>údajov</w:t>
      </w:r>
      <w:r>
        <w:rPr>
          <w:spacing w:val="19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type</w:t>
      </w:r>
      <w:r>
        <w:rPr>
          <w:spacing w:val="17"/>
        </w:rPr>
        <w:t xml:space="preserve"> </w:t>
      </w:r>
      <w:r>
        <w:t>skladovaného</w:t>
      </w:r>
      <w:r>
        <w:rPr>
          <w:spacing w:val="17"/>
        </w:rPr>
        <w:t xml:space="preserve"> </w:t>
      </w:r>
      <w:r>
        <w:t>asfaltu.</w:t>
      </w:r>
    </w:p>
    <w:p w14:paraId="79776B69" w14:textId="77777777" w:rsidR="007127CB" w:rsidRDefault="007127CB" w:rsidP="004A384C">
      <w:r>
        <w:t>Prísady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znehodnocovaniu,</w:t>
      </w:r>
      <w:r>
        <w:rPr>
          <w:spacing w:val="20"/>
        </w:rPr>
        <w:t xml:space="preserve"> </w:t>
      </w:r>
      <w:r>
        <w:t>napr.</w:t>
      </w:r>
      <w:r>
        <w:rPr>
          <w:spacing w:val="21"/>
        </w:rPr>
        <w:t xml:space="preserve"> </w:t>
      </w:r>
      <w:r>
        <w:t>vplyvom</w:t>
      </w:r>
      <w:r>
        <w:rPr>
          <w:spacing w:val="17"/>
        </w:rPr>
        <w:t xml:space="preserve"> </w:t>
      </w:r>
      <w:r>
        <w:t>klimatických</w:t>
      </w:r>
      <w:r>
        <w:rPr>
          <w:spacing w:val="17"/>
        </w:rPr>
        <w:t xml:space="preserve"> </w:t>
      </w:r>
      <w:r>
        <w:t>účinkov.</w:t>
      </w:r>
    </w:p>
    <w:p w14:paraId="756083BE" w14:textId="77777777" w:rsidR="007127CB" w:rsidRDefault="007127CB" w:rsidP="004A384C">
      <w:r>
        <w:t>Na skladovanie</w:t>
      </w:r>
      <w:r>
        <w:rPr>
          <w:spacing w:val="1"/>
        </w:rPr>
        <w:t xml:space="preserve"> </w:t>
      </w:r>
      <w:r>
        <w:t>modifikovaného asfaltu</w:t>
      </w:r>
      <w:r>
        <w:rPr>
          <w:spacing w:val="1"/>
        </w:rPr>
        <w:t xml:space="preserve"> </w:t>
      </w:r>
      <w:r>
        <w:t>sa musí obaľovacia súprava vybaviť zásobníkmi s</w:t>
      </w:r>
      <w:r>
        <w:rPr>
          <w:spacing w:val="1"/>
        </w:rPr>
        <w:t xml:space="preserve"> </w:t>
      </w:r>
      <w:r>
        <w:t>nepriamym</w:t>
      </w:r>
      <w:r>
        <w:rPr>
          <w:spacing w:val="1"/>
        </w:rPr>
        <w:t xml:space="preserve"> </w:t>
      </w:r>
      <w:r>
        <w:t>ohrevom,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zariadením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cirkuláciu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skladovania.</w:t>
      </w:r>
    </w:p>
    <w:p w14:paraId="12AAFFBF" w14:textId="77777777" w:rsidR="007127CB" w:rsidRDefault="007127CB" w:rsidP="004A384C">
      <w:pPr>
        <w:pStyle w:val="Nadpis3"/>
      </w:pPr>
      <w:bookmarkStart w:id="310" w:name="_TOC_250008"/>
      <w:bookmarkStart w:id="311" w:name="_Toc178188308"/>
      <w:bookmarkEnd w:id="310"/>
      <w:r>
        <w:t>Vozidlá</w:t>
      </w:r>
      <w:bookmarkEnd w:id="311"/>
    </w:p>
    <w:p w14:paraId="4521EF45" w14:textId="77777777" w:rsidR="007127CB" w:rsidRDefault="007127CB" w:rsidP="004A384C">
      <w:r>
        <w:t>Na prepravu asfaltovej zmesi na stavbu sa môžu použiť len vozidlá s utesnenou, hladkou a</w:t>
      </w:r>
      <w:r>
        <w:rPr>
          <w:spacing w:val="1"/>
        </w:rPr>
        <w:t xml:space="preserve"> </w:t>
      </w:r>
      <w:r>
        <w:t>čistou</w:t>
      </w:r>
      <w:r>
        <w:rPr>
          <w:spacing w:val="1"/>
        </w:rPr>
        <w:t xml:space="preserve"> </w:t>
      </w:r>
      <w:r>
        <w:t>kovovou</w:t>
      </w:r>
      <w:r>
        <w:rPr>
          <w:spacing w:val="1"/>
        </w:rPr>
        <w:t xml:space="preserve"> </w:t>
      </w:r>
      <w:r>
        <w:t>korbou.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zabránenie</w:t>
      </w:r>
      <w:r>
        <w:rPr>
          <w:spacing w:val="1"/>
        </w:rPr>
        <w:t xml:space="preserve"> </w:t>
      </w:r>
      <w:r>
        <w:t>nalepovania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korbu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použije</w:t>
      </w:r>
      <w:r>
        <w:rPr>
          <w:spacing w:val="1"/>
        </w:rPr>
        <w:t xml:space="preserve"> </w:t>
      </w:r>
      <w:r>
        <w:t>mydlový</w:t>
      </w:r>
      <w:r>
        <w:rPr>
          <w:spacing w:val="1"/>
        </w:rPr>
        <w:t xml:space="preserve"> </w:t>
      </w:r>
      <w:r>
        <w:t>roztok,</w:t>
      </w:r>
      <w:r>
        <w:rPr>
          <w:spacing w:val="1"/>
        </w:rPr>
        <w:t xml:space="preserve"> </w:t>
      </w:r>
      <w:r>
        <w:t>parafínový</w:t>
      </w:r>
      <w:r>
        <w:rPr>
          <w:spacing w:val="1"/>
        </w:rPr>
        <w:t xml:space="preserve"> </w:t>
      </w:r>
      <w:r>
        <w:t>olej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vápenný</w:t>
      </w:r>
      <w:r>
        <w:rPr>
          <w:spacing w:val="1"/>
        </w:rPr>
        <w:t xml:space="preserve"> </w:t>
      </w:r>
      <w:r>
        <w:t>roztok</w:t>
      </w:r>
      <w:r>
        <w:rPr>
          <w:spacing w:val="58"/>
        </w:rPr>
        <w:t xml:space="preserve"> </w:t>
      </w:r>
      <w:r>
        <w:t>(v</w:t>
      </w:r>
      <w:r>
        <w:rPr>
          <w:spacing w:val="58"/>
        </w:rPr>
        <w:t xml:space="preserve"> </w:t>
      </w:r>
      <w:r>
        <w:t>optimálnom</w:t>
      </w:r>
      <w:r>
        <w:rPr>
          <w:spacing w:val="59"/>
        </w:rPr>
        <w:t xml:space="preserve"> </w:t>
      </w:r>
      <w:r>
        <w:t>množstve).</w:t>
      </w:r>
      <w:r>
        <w:rPr>
          <w:spacing w:val="58"/>
        </w:rPr>
        <w:t xml:space="preserve"> </w:t>
      </w:r>
      <w:r>
        <w:t>Petrolej,</w:t>
      </w:r>
      <w:r>
        <w:rPr>
          <w:spacing w:val="1"/>
        </w:rPr>
        <w:t xml:space="preserve"> </w:t>
      </w:r>
      <w:r>
        <w:t>nafta,</w:t>
      </w:r>
      <w:r>
        <w:rPr>
          <w:spacing w:val="1"/>
        </w:rPr>
        <w:t xml:space="preserve"> </w:t>
      </w:r>
      <w:r>
        <w:t>benzín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ropné</w:t>
      </w:r>
      <w:r>
        <w:rPr>
          <w:spacing w:val="58"/>
        </w:rPr>
        <w:t xml:space="preserve"> </w:t>
      </w:r>
      <w:r>
        <w:t>rozpúšťadlá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nesmú</w:t>
      </w:r>
      <w:r>
        <w:rPr>
          <w:spacing w:val="58"/>
        </w:rPr>
        <w:t xml:space="preserve"> </w:t>
      </w:r>
      <w:r>
        <w:t>používať.</w:t>
      </w:r>
      <w:r>
        <w:rPr>
          <w:spacing w:val="59"/>
        </w:rPr>
        <w:t xml:space="preserve"> </w:t>
      </w:r>
      <w:r>
        <w:t>Každé</w:t>
      </w:r>
      <w:r>
        <w:rPr>
          <w:spacing w:val="58"/>
        </w:rPr>
        <w:t xml:space="preserve"> </w:t>
      </w:r>
      <w:r>
        <w:t>vozidlo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 vybaviť plachtou alebo iným vhodným zariadením na ochranu zmesi proti dažďu a jej</w:t>
      </w:r>
      <w:r>
        <w:rPr>
          <w:spacing w:val="1"/>
        </w:rPr>
        <w:t xml:space="preserve"> </w:t>
      </w:r>
      <w:r>
        <w:t>ochladzovaniu</w:t>
      </w:r>
      <w:r>
        <w:rPr>
          <w:spacing w:val="13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preprave.</w:t>
      </w:r>
    </w:p>
    <w:p w14:paraId="41E4FC56" w14:textId="77777777" w:rsidR="007127CB" w:rsidRDefault="007127CB" w:rsidP="004A384C">
      <w:r>
        <w:t>Pred</w:t>
      </w:r>
      <w:r>
        <w:rPr>
          <w:spacing w:val="87"/>
        </w:rPr>
        <w:t xml:space="preserve"> </w:t>
      </w:r>
      <w:r>
        <w:t>opustením</w:t>
      </w:r>
      <w:r>
        <w:rPr>
          <w:spacing w:val="89"/>
        </w:rPr>
        <w:t xml:space="preserve"> </w:t>
      </w:r>
      <w:r>
        <w:t>výrobne</w:t>
      </w:r>
      <w:r>
        <w:rPr>
          <w:spacing w:val="88"/>
        </w:rPr>
        <w:t xml:space="preserve"> </w:t>
      </w:r>
      <w:r>
        <w:t>sa</w:t>
      </w:r>
      <w:r>
        <w:rPr>
          <w:spacing w:val="88"/>
        </w:rPr>
        <w:t xml:space="preserve"> </w:t>
      </w:r>
      <w:r>
        <w:t>musia</w:t>
      </w:r>
      <w:r>
        <w:rPr>
          <w:spacing w:val="87"/>
        </w:rPr>
        <w:t xml:space="preserve"> </w:t>
      </w:r>
      <w:r>
        <w:t>vozidlá</w:t>
      </w:r>
      <w:r>
        <w:rPr>
          <w:spacing w:val="88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vyrobenou</w:t>
      </w:r>
      <w:r>
        <w:rPr>
          <w:spacing w:val="87"/>
        </w:rPr>
        <w:t xml:space="preserve"> </w:t>
      </w:r>
      <w:r>
        <w:t>asfaltovou</w:t>
      </w:r>
      <w:r>
        <w:rPr>
          <w:spacing w:val="85"/>
        </w:rPr>
        <w:t xml:space="preserve"> </w:t>
      </w:r>
      <w:r>
        <w:t>zmesou</w:t>
      </w:r>
      <w:r>
        <w:rPr>
          <w:spacing w:val="88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zmysle</w:t>
      </w:r>
      <w:r>
        <w:rPr>
          <w:spacing w:val="14"/>
        </w:rPr>
        <w:t xml:space="preserve"> </w:t>
      </w:r>
      <w:r>
        <w:t>požiadaviek</w:t>
      </w:r>
      <w:r>
        <w:rPr>
          <w:spacing w:val="18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EN</w:t>
      </w:r>
      <w:r>
        <w:rPr>
          <w:spacing w:val="14"/>
        </w:rPr>
        <w:t xml:space="preserve"> </w:t>
      </w:r>
      <w:r>
        <w:t>13108-21.</w:t>
      </w:r>
    </w:p>
    <w:p w14:paraId="08B15A05" w14:textId="77777777" w:rsidR="007127CB" w:rsidRDefault="007127CB" w:rsidP="004A384C">
      <w:pPr>
        <w:pStyle w:val="Nadpis3"/>
      </w:pPr>
      <w:bookmarkStart w:id="312" w:name="_TOC_250007"/>
      <w:bookmarkStart w:id="313" w:name="_Toc178188309"/>
      <w:bookmarkEnd w:id="312"/>
      <w:r>
        <w:t>Finišery</w:t>
      </w:r>
      <w:bookmarkEnd w:id="313"/>
    </w:p>
    <w:p w14:paraId="16D71F13" w14:textId="77777777" w:rsidR="007127CB" w:rsidRDefault="007127CB" w:rsidP="004A384C">
      <w:r>
        <w:t>Na</w:t>
      </w:r>
      <w:r>
        <w:rPr>
          <w:spacing w:val="1"/>
        </w:rPr>
        <w:t xml:space="preserve"> </w:t>
      </w:r>
      <w:r>
        <w:t>rozprestieranie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finišery</w:t>
      </w:r>
      <w:r>
        <w:rPr>
          <w:spacing w:val="58"/>
        </w:rPr>
        <w:t xml:space="preserve"> </w:t>
      </w:r>
      <w:r>
        <w:t>umožňujúce</w:t>
      </w:r>
      <w:r>
        <w:rPr>
          <w:spacing w:val="58"/>
        </w:rPr>
        <w:t xml:space="preserve"> </w:t>
      </w:r>
      <w:r>
        <w:t>položenie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 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predpísanej</w:t>
      </w:r>
      <w:r>
        <w:rPr>
          <w:spacing w:val="1"/>
        </w:rPr>
        <w:t xml:space="preserve"> </w:t>
      </w:r>
      <w:r>
        <w:t>hrúbke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priečnom</w:t>
      </w:r>
      <w:r>
        <w:rPr>
          <w:spacing w:val="58"/>
        </w:rPr>
        <w:t xml:space="preserve"> </w:t>
      </w:r>
      <w:r>
        <w:t>a pozdĺžnom</w:t>
      </w:r>
      <w:r>
        <w:rPr>
          <w:spacing w:val="1"/>
        </w:rPr>
        <w:t xml:space="preserve"> </w:t>
      </w:r>
      <w:r>
        <w:t>sklone. Finišer musí byť vybavený automatickým nivelačným zariadením schopným dodržať</w:t>
      </w:r>
      <w:r>
        <w:rPr>
          <w:spacing w:val="1"/>
        </w:rPr>
        <w:t xml:space="preserve"> </w:t>
      </w:r>
      <w:r>
        <w:t>niveletu</w:t>
      </w:r>
      <w:r>
        <w:rPr>
          <w:spacing w:val="45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ohľadu</w:t>
      </w:r>
      <w:r>
        <w:rPr>
          <w:spacing w:val="45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nerovnosti</w:t>
      </w:r>
      <w:r>
        <w:rPr>
          <w:spacing w:val="46"/>
        </w:rPr>
        <w:t xml:space="preserve"> </w:t>
      </w:r>
      <w:r>
        <w:t>povrchu</w:t>
      </w:r>
      <w:r>
        <w:rPr>
          <w:spacing w:val="46"/>
        </w:rPr>
        <w:t xml:space="preserve"> </w:t>
      </w:r>
      <w:r>
        <w:t>podkladovej</w:t>
      </w:r>
      <w:r>
        <w:rPr>
          <w:spacing w:val="54"/>
        </w:rPr>
        <w:t xml:space="preserve"> </w:t>
      </w:r>
      <w:r>
        <w:t>vrstvy.</w:t>
      </w:r>
      <w:r>
        <w:rPr>
          <w:spacing w:val="48"/>
        </w:rPr>
        <w:t xml:space="preserve"> </w:t>
      </w:r>
      <w:r>
        <w:t>Nastaviteľná</w:t>
      </w:r>
      <w:r>
        <w:rPr>
          <w:spacing w:val="46"/>
        </w:rPr>
        <w:t xml:space="preserve"> </w:t>
      </w:r>
      <w:r>
        <w:t>rozprestieracia</w:t>
      </w:r>
    </w:p>
    <w:p w14:paraId="55CFEAA7" w14:textId="77777777" w:rsidR="007127CB" w:rsidRDefault="007127CB" w:rsidP="004A384C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14:paraId="2469DED6" w14:textId="77777777" w:rsidR="007127CB" w:rsidRDefault="007127CB" w:rsidP="004A384C">
      <w:pPr>
        <w:rPr>
          <w:sz w:val="15"/>
        </w:rPr>
      </w:pPr>
    </w:p>
    <w:p w14:paraId="0C968D3D" w14:textId="77777777" w:rsidR="007127CB" w:rsidRDefault="007127CB" w:rsidP="004A384C">
      <w:r>
        <w:t>a</w:t>
      </w:r>
      <w:r>
        <w:rPr>
          <w:spacing w:val="1"/>
        </w:rPr>
        <w:t xml:space="preserve"> </w:t>
      </w:r>
      <w:r>
        <w:t>hladiaca</w:t>
      </w:r>
      <w:r>
        <w:rPr>
          <w:spacing w:val="1"/>
        </w:rPr>
        <w:t xml:space="preserve"> </w:t>
      </w:r>
      <w:r>
        <w:t>doska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vyhrievaná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vybavená</w:t>
      </w:r>
      <w:r>
        <w:rPr>
          <w:spacing w:val="1"/>
        </w:rPr>
        <w:t xml:space="preserve"> </w:t>
      </w:r>
      <w:r>
        <w:t>vibračným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hutniacim</w:t>
      </w:r>
      <w:r>
        <w:rPr>
          <w:spacing w:val="1"/>
        </w:rPr>
        <w:t xml:space="preserve"> </w:t>
      </w:r>
      <w:r>
        <w:t>trámom</w:t>
      </w:r>
      <w:r>
        <w:rPr>
          <w:spacing w:val="1"/>
        </w:rPr>
        <w:t xml:space="preserve"> </w:t>
      </w:r>
      <w:r>
        <w:t>zabezpečujúcim rovnomerný a účinný stupeň predhutnenia</w:t>
      </w:r>
      <w:r>
        <w:rPr>
          <w:spacing w:val="58"/>
        </w:rPr>
        <w:t xml:space="preserve"> </w:t>
      </w:r>
      <w:r>
        <w:t>zmesi za finišerom po</w:t>
      </w:r>
      <w:r>
        <w:rPr>
          <w:spacing w:val="58"/>
        </w:rPr>
        <w:t xml:space="preserve"> </w:t>
      </w:r>
      <w:r>
        <w:t>celej</w:t>
      </w:r>
      <w:r>
        <w:rPr>
          <w:spacing w:val="59"/>
        </w:rPr>
        <w:t xml:space="preserve"> </w:t>
      </w:r>
      <w:r>
        <w:t>šírke</w:t>
      </w:r>
      <w:r>
        <w:rPr>
          <w:spacing w:val="1"/>
        </w:rPr>
        <w:t xml:space="preserve"> </w:t>
      </w:r>
      <w:r>
        <w:t>jej</w:t>
      </w:r>
      <w:r>
        <w:rPr>
          <w:spacing w:val="15"/>
        </w:rPr>
        <w:t xml:space="preserve"> </w:t>
      </w:r>
      <w:r>
        <w:t>kladenia.</w:t>
      </w:r>
    </w:p>
    <w:p w14:paraId="06B51A4E" w14:textId="77777777" w:rsidR="007127CB" w:rsidRDefault="007127CB" w:rsidP="004A384C">
      <w:pPr>
        <w:pStyle w:val="Nadpis3"/>
      </w:pPr>
      <w:bookmarkStart w:id="314" w:name="_TOC_250006"/>
      <w:bookmarkStart w:id="315" w:name="_Toc178188310"/>
      <w:r>
        <w:t>Hutniace</w:t>
      </w:r>
      <w:r>
        <w:rPr>
          <w:spacing w:val="53"/>
        </w:rPr>
        <w:t xml:space="preserve"> </w:t>
      </w:r>
      <w:bookmarkEnd w:id="314"/>
      <w:r>
        <w:t>mechanizmy</w:t>
      </w:r>
      <w:bookmarkEnd w:id="315"/>
    </w:p>
    <w:p w14:paraId="6CBEDE34" w14:textId="77777777" w:rsidR="007127CB" w:rsidRDefault="007127CB" w:rsidP="004A384C">
      <w:r>
        <w:t>Na</w:t>
      </w:r>
      <w:r>
        <w:rPr>
          <w:spacing w:val="1"/>
        </w:rPr>
        <w:t xml:space="preserve"> </w:t>
      </w:r>
      <w:r>
        <w:t>dosiahnutie</w:t>
      </w:r>
      <w:r>
        <w:rPr>
          <w:spacing w:val="1"/>
        </w:rPr>
        <w:t xml:space="preserve"> </w:t>
      </w:r>
      <w:r>
        <w:t>požadovanej</w:t>
      </w:r>
      <w:r>
        <w:rPr>
          <w:spacing w:val="1"/>
        </w:rPr>
        <w:t xml:space="preserve"> </w:t>
      </w:r>
      <w:r>
        <w:t>miery</w:t>
      </w:r>
      <w:r>
        <w:rPr>
          <w:spacing w:val="1"/>
        </w:rPr>
        <w:t xml:space="preserve"> </w:t>
      </w:r>
      <w:r>
        <w:t>zhutnenia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použiť</w:t>
      </w:r>
      <w:r>
        <w:rPr>
          <w:spacing w:val="59"/>
        </w:rPr>
        <w:t xml:space="preserve"> </w:t>
      </w:r>
      <w:r>
        <w:t>hladké,</w:t>
      </w:r>
      <w:r>
        <w:rPr>
          <w:spacing w:val="59"/>
        </w:rPr>
        <w:t xml:space="preserve"> </w:t>
      </w:r>
      <w:r>
        <w:t>pneumatikové,</w:t>
      </w:r>
      <w:r>
        <w:rPr>
          <w:spacing w:val="1"/>
        </w:rPr>
        <w:t xml:space="preserve"> </w:t>
      </w:r>
      <w:r>
        <w:t>vibračné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kombinované</w:t>
      </w:r>
      <w:r>
        <w:rPr>
          <w:spacing w:val="1"/>
        </w:rPr>
        <w:t xml:space="preserve"> </w:t>
      </w:r>
      <w:r>
        <w:t>valce.</w:t>
      </w:r>
      <w:r>
        <w:rPr>
          <w:spacing w:val="1"/>
        </w:rPr>
        <w:t xml:space="preserve"> </w:t>
      </w:r>
      <w:r>
        <w:t>Valce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</w:t>
      </w:r>
      <w:r>
        <w:rPr>
          <w:spacing w:val="1"/>
        </w:rPr>
        <w:t xml:space="preserve"> </w:t>
      </w:r>
      <w:r>
        <w:t>a musia</w:t>
      </w:r>
      <w:r>
        <w:rPr>
          <w:spacing w:val="1"/>
        </w:rPr>
        <w:t xml:space="preserve"> </w:t>
      </w:r>
      <w:r>
        <w:t>zabezpečovať plynulosť zmeny smeru jazdy bez spätného trhnutia. Oceľové valce sa môžu</w:t>
      </w:r>
      <w:r>
        <w:rPr>
          <w:spacing w:val="1"/>
        </w:rPr>
        <w:t xml:space="preserve"> </w:t>
      </w:r>
      <w:r>
        <w:t>kropiť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voda</w:t>
      </w:r>
      <w:r>
        <w:rPr>
          <w:spacing w:val="1"/>
        </w:rPr>
        <w:t xml:space="preserve"> </w:t>
      </w:r>
      <w:r>
        <w:t>z nich</w:t>
      </w:r>
      <w:r>
        <w:rPr>
          <w:spacing w:val="1"/>
        </w:rPr>
        <w:t xml:space="preserve"> </w:t>
      </w:r>
      <w:r>
        <w:t>nestekala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povrch</w:t>
      </w:r>
      <w:r>
        <w:rPr>
          <w:spacing w:val="1"/>
        </w:rPr>
        <w:t xml:space="preserve"> </w:t>
      </w:r>
      <w:r>
        <w:t>vozovky a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pri hutnení na</w:t>
      </w:r>
      <w:r>
        <w:rPr>
          <w:spacing w:val="58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nelepila.</w:t>
      </w:r>
      <w:r>
        <w:rPr>
          <w:spacing w:val="59"/>
        </w:rPr>
        <w:t xml:space="preserve"> </w:t>
      </w:r>
      <w:r>
        <w:t>Pneumatikové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kombinované</w:t>
      </w:r>
      <w:r>
        <w:rPr>
          <w:spacing w:val="59"/>
        </w:rPr>
        <w:t xml:space="preserve"> </w:t>
      </w:r>
      <w:r>
        <w:t>valce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umožňujúce</w:t>
      </w:r>
      <w:r>
        <w:rPr>
          <w:spacing w:val="1"/>
        </w:rPr>
        <w:t xml:space="preserve"> </w:t>
      </w:r>
      <w:r>
        <w:t>plynulú zmenu tlaku v</w:t>
      </w:r>
      <w:r>
        <w:rPr>
          <w:spacing w:val="1"/>
        </w:rPr>
        <w:t xml:space="preserve"> </w:t>
      </w:r>
      <w:r>
        <w:t>pneumatikách,</w:t>
      </w:r>
      <w:r>
        <w:rPr>
          <w:spacing w:val="58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 pneumatiky sa musia hustiť na rovnaký</w:t>
      </w:r>
      <w:r>
        <w:rPr>
          <w:spacing w:val="1"/>
        </w:rPr>
        <w:t xml:space="preserve"> </w:t>
      </w:r>
      <w:r>
        <w:t>tlak.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každej</w:t>
      </w:r>
      <w:r>
        <w:rPr>
          <w:spacing w:val="1"/>
        </w:rPr>
        <w:t xml:space="preserve"> </w:t>
      </w:r>
      <w:r>
        <w:t>hutniacej</w:t>
      </w:r>
      <w:r>
        <w:rPr>
          <w:spacing w:val="58"/>
        </w:rPr>
        <w:t xml:space="preserve"> </w:t>
      </w:r>
      <w:r>
        <w:t>zostave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stále</w:t>
      </w:r>
      <w:r>
        <w:rPr>
          <w:spacing w:val="59"/>
        </w:rPr>
        <w:t xml:space="preserve"> </w:t>
      </w:r>
      <w:r>
        <w:t>pripravený</w:t>
      </w:r>
      <w:r>
        <w:rPr>
          <w:spacing w:val="58"/>
        </w:rPr>
        <w:t xml:space="preserve"> </w:t>
      </w:r>
      <w:r>
        <w:t>aspoň</w:t>
      </w:r>
      <w:r>
        <w:rPr>
          <w:spacing w:val="59"/>
        </w:rPr>
        <w:t xml:space="preserve"> </w:t>
      </w:r>
      <w:r>
        <w:t>jeden</w:t>
      </w:r>
      <w:r>
        <w:rPr>
          <w:spacing w:val="58"/>
        </w:rPr>
        <w:t xml:space="preserve"> </w:t>
      </w:r>
      <w:r>
        <w:t>náhradný</w:t>
      </w:r>
      <w:r>
        <w:rPr>
          <w:spacing w:val="58"/>
        </w:rPr>
        <w:t xml:space="preserve"> </w:t>
      </w:r>
      <w:r>
        <w:t>valec</w:t>
      </w:r>
      <w:r>
        <w:rPr>
          <w:spacing w:val="1"/>
        </w:rPr>
        <w:t xml:space="preserve"> </w:t>
      </w:r>
      <w:r>
        <w:t>(pre prípad poruchy). Miesta nedostupné pre valce (napr. okolo vpustí) sa zhutnia vhodnými</w:t>
      </w:r>
      <w:r>
        <w:rPr>
          <w:spacing w:val="1"/>
        </w:rPr>
        <w:t xml:space="preserve"> </w:t>
      </w:r>
      <w:r>
        <w:t>mechanizmami</w:t>
      </w:r>
      <w:r>
        <w:rPr>
          <w:spacing w:val="17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dosiahla</w:t>
      </w:r>
      <w:r>
        <w:rPr>
          <w:spacing w:val="22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miera</w:t>
      </w:r>
      <w:r>
        <w:rPr>
          <w:spacing w:val="21"/>
        </w:rPr>
        <w:t xml:space="preserve"> </w:t>
      </w:r>
      <w:r>
        <w:t>zhutnenia.</w:t>
      </w:r>
    </w:p>
    <w:p w14:paraId="715F4FBF" w14:textId="77777777" w:rsidR="007127CB" w:rsidRDefault="007127CB" w:rsidP="007127CB">
      <w:pPr>
        <w:pStyle w:val="Zkladntext"/>
        <w:rPr>
          <w:sz w:val="20"/>
        </w:rPr>
      </w:pPr>
    </w:p>
    <w:p w14:paraId="70835116" w14:textId="77777777" w:rsidR="007127CB" w:rsidRPr="004A384C" w:rsidRDefault="007127CB" w:rsidP="004A384C">
      <w:pPr>
        <w:pStyle w:val="Nadpis2"/>
      </w:pPr>
      <w:bookmarkStart w:id="316" w:name="_TOC_250005"/>
      <w:bookmarkStart w:id="317" w:name="_Toc178188311"/>
      <w:r w:rsidRPr="004A384C">
        <w:t xml:space="preserve">STAVEBNÉ </w:t>
      </w:r>
      <w:bookmarkEnd w:id="316"/>
      <w:r w:rsidRPr="004A384C">
        <w:t>PRÁCE</w:t>
      </w:r>
      <w:bookmarkEnd w:id="317"/>
    </w:p>
    <w:p w14:paraId="15157A91" w14:textId="77777777" w:rsidR="007127CB" w:rsidRPr="00933C98" w:rsidRDefault="007127CB" w:rsidP="004A384C">
      <w:pPr>
        <w:pStyle w:val="Nadpis3"/>
      </w:pPr>
      <w:bookmarkStart w:id="318" w:name="_Toc168396008"/>
      <w:bookmarkStart w:id="319" w:name="_Toc168396849"/>
      <w:bookmarkStart w:id="320" w:name="_Toc168396993"/>
      <w:bookmarkStart w:id="321" w:name="_Toc168583946"/>
      <w:bookmarkStart w:id="322" w:name="_Toc169087911"/>
      <w:bookmarkStart w:id="323" w:name="_Toc178105569"/>
      <w:bookmarkStart w:id="324" w:name="_TOC_250004"/>
      <w:bookmarkStart w:id="325" w:name="_Toc178188312"/>
      <w:bookmarkEnd w:id="318"/>
      <w:bookmarkEnd w:id="319"/>
      <w:bookmarkEnd w:id="320"/>
      <w:bookmarkEnd w:id="321"/>
      <w:bookmarkEnd w:id="322"/>
      <w:bookmarkEnd w:id="323"/>
      <w:r w:rsidRPr="00933C98">
        <w:t xml:space="preserve">Výroba asfaltovej </w:t>
      </w:r>
      <w:bookmarkEnd w:id="324"/>
      <w:r w:rsidRPr="00933C98">
        <w:t>zmesi</w:t>
      </w:r>
      <w:bookmarkEnd w:id="325"/>
    </w:p>
    <w:p w14:paraId="740BD654" w14:textId="77777777" w:rsidR="007127CB" w:rsidRDefault="007127CB" w:rsidP="004A384C">
      <w:r>
        <w:t>OS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homogenitu</w:t>
      </w:r>
      <w:r>
        <w:rPr>
          <w:spacing w:val="1"/>
        </w:rPr>
        <w:t xml:space="preserve"> </w:t>
      </w:r>
      <w:r>
        <w:t>výroby</w:t>
      </w:r>
      <w:r>
        <w:rPr>
          <w:spacing w:val="58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zmesi,</w:t>
      </w:r>
      <w:r>
        <w:rPr>
          <w:spacing w:val="59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zrná</w:t>
      </w:r>
      <w:r>
        <w:rPr>
          <w:spacing w:val="58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musia byť po opustení miešačky rovnomerne obalené asfaltovým spojivom. Všetky vstupné</w:t>
      </w:r>
      <w:r>
        <w:rPr>
          <w:spacing w:val="1"/>
        </w:rPr>
        <w:t xml:space="preserve"> </w:t>
      </w:r>
      <w:r>
        <w:t>materiály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dopravením</w:t>
      </w:r>
      <w:r>
        <w:rPr>
          <w:spacing w:val="1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miešačky</w:t>
      </w:r>
      <w:r>
        <w:rPr>
          <w:spacing w:val="59"/>
        </w:rPr>
        <w:t xml:space="preserve"> </w:t>
      </w:r>
      <w:r>
        <w:t>OS</w:t>
      </w:r>
      <w:r>
        <w:rPr>
          <w:spacing w:val="59"/>
        </w:rPr>
        <w:t xml:space="preserve"> </w:t>
      </w:r>
      <w:r>
        <w:t>presne</w:t>
      </w:r>
      <w:r>
        <w:rPr>
          <w:spacing w:val="59"/>
        </w:rPr>
        <w:t xml:space="preserve"> </w:t>
      </w:r>
      <w:r>
        <w:t>odvážiť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vyhriať</w:t>
      </w:r>
      <w:r>
        <w:rPr>
          <w:spacing w:val="59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predpísanú</w:t>
      </w:r>
      <w:r>
        <w:rPr>
          <w:spacing w:val="1"/>
        </w:rPr>
        <w:t xml:space="preserve"> </w:t>
      </w:r>
      <w:r>
        <w:t>teplotu.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hotovej</w:t>
      </w:r>
      <w:r>
        <w:rPr>
          <w:spacing w:val="1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počas</w:t>
      </w:r>
      <w:r>
        <w:rPr>
          <w:spacing w:val="58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priebežne</w:t>
      </w:r>
      <w:r>
        <w:rPr>
          <w:spacing w:val="13"/>
        </w:rPr>
        <w:t xml:space="preserve"> </w:t>
      </w:r>
      <w:r>
        <w:t>kontrolovať.</w:t>
      </w:r>
    </w:p>
    <w:p w14:paraId="052A4390" w14:textId="77777777" w:rsidR="007127CB" w:rsidRDefault="007127CB" w:rsidP="004A384C"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 použitím</w:t>
      </w:r>
      <w:r>
        <w:rPr>
          <w:spacing w:val="1"/>
        </w:rPr>
        <w:t xml:space="preserve"> </w:t>
      </w:r>
      <w:r>
        <w:t>cestných</w:t>
      </w:r>
      <w:r>
        <w:rPr>
          <w:spacing w:val="1"/>
        </w:rPr>
        <w:t xml:space="preserve"> </w:t>
      </w:r>
      <w:r>
        <w:t>asfaltov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tabuľke</w:t>
      </w:r>
      <w:r>
        <w:rPr>
          <w:spacing w:val="12"/>
        </w:rPr>
        <w:t xml:space="preserve"> </w:t>
      </w:r>
      <w:r>
        <w:t>12.</w:t>
      </w:r>
    </w:p>
    <w:p w14:paraId="5F21B88A" w14:textId="77777777" w:rsidR="007127CB" w:rsidRDefault="007127CB" w:rsidP="004A384C">
      <w:r>
        <w:t>Tabuľka</w:t>
      </w:r>
      <w:r>
        <w:rPr>
          <w:spacing w:val="35"/>
        </w:rPr>
        <w:t xml:space="preserve"> </w:t>
      </w:r>
      <w:r>
        <w:t>12</w:t>
      </w:r>
      <w:r>
        <w:rPr>
          <w:spacing w:val="39"/>
        </w:rPr>
        <w:t xml:space="preserve"> </w:t>
      </w:r>
      <w:r>
        <w:t>Pracovné</w:t>
      </w:r>
      <w:r>
        <w:rPr>
          <w:spacing w:val="35"/>
        </w:rPr>
        <w:t xml:space="preserve"> </w:t>
      </w:r>
      <w:r>
        <w:t>teploty</w:t>
      </w:r>
      <w:r>
        <w:rPr>
          <w:spacing w:val="36"/>
        </w:rPr>
        <w:t xml:space="preserve"> </w:t>
      </w:r>
      <w:r>
        <w:t>pri</w:t>
      </w:r>
      <w:r>
        <w:rPr>
          <w:spacing w:val="38"/>
        </w:rPr>
        <w:t xml:space="preserve"> </w:t>
      </w:r>
      <w:r>
        <w:t>výrobe</w:t>
      </w:r>
      <w:r>
        <w:rPr>
          <w:spacing w:val="39"/>
        </w:rPr>
        <w:t xml:space="preserve"> </w:t>
      </w:r>
      <w:r>
        <w:t>asfaltových</w:t>
      </w:r>
      <w:r>
        <w:rPr>
          <w:spacing w:val="39"/>
        </w:rPr>
        <w:t xml:space="preserve"> </w:t>
      </w:r>
      <w:r>
        <w:t>zmesí</w:t>
      </w:r>
      <w:r>
        <w:rPr>
          <w:spacing w:val="36"/>
        </w:rPr>
        <w:t xml:space="preserve"> </w:t>
      </w:r>
      <w:r>
        <w:t>AC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BBTM</w:t>
      </w:r>
    </w:p>
    <w:p w14:paraId="2BB179D3" w14:textId="77777777" w:rsidR="007127CB" w:rsidRDefault="007127CB" w:rsidP="007127CB">
      <w:pPr>
        <w:pStyle w:val="Zkladntext"/>
        <w:spacing w:before="9"/>
        <w:rPr>
          <w:sz w:val="1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76"/>
        <w:gridCol w:w="2834"/>
      </w:tblGrid>
      <w:tr w:rsidR="007127CB" w:rsidRPr="004A384C" w14:paraId="7BB1B96A" w14:textId="77777777" w:rsidTr="00E46487">
        <w:trPr>
          <w:trHeight w:val="373"/>
        </w:trPr>
        <w:tc>
          <w:tcPr>
            <w:tcW w:w="2918" w:type="dxa"/>
            <w:vMerge w:val="restart"/>
          </w:tcPr>
          <w:p w14:paraId="529B5883" w14:textId="77777777" w:rsidR="007127CB" w:rsidRPr="004A384C" w:rsidRDefault="007127CB" w:rsidP="00E46487">
            <w:pPr>
              <w:pStyle w:val="TableParagraph"/>
              <w:spacing w:before="193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Druh</w:t>
            </w:r>
            <w:r w:rsidRPr="004A384C">
              <w:rPr>
                <w:spacing w:val="45"/>
                <w:lang w:val="sk-SK"/>
              </w:rPr>
              <w:t xml:space="preserve"> </w:t>
            </w:r>
            <w:r w:rsidRPr="004A384C">
              <w:rPr>
                <w:lang w:val="sk-SK"/>
              </w:rPr>
              <w:t>asfaltového</w:t>
            </w:r>
            <w:r w:rsidRPr="004A384C">
              <w:rPr>
                <w:spacing w:val="46"/>
                <w:lang w:val="sk-SK"/>
              </w:rPr>
              <w:t xml:space="preserve"> </w:t>
            </w:r>
            <w:r w:rsidRPr="004A384C">
              <w:rPr>
                <w:lang w:val="sk-SK"/>
              </w:rPr>
              <w:t>spojiva</w:t>
            </w:r>
          </w:p>
        </w:tc>
        <w:tc>
          <w:tcPr>
            <w:tcW w:w="5810" w:type="dxa"/>
            <w:gridSpan w:val="2"/>
          </w:tcPr>
          <w:p w14:paraId="2C9F70A8" w14:textId="77777777"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Teplota</w:t>
            </w:r>
            <w:r w:rsidRPr="004A384C">
              <w:rPr>
                <w:spacing w:val="36"/>
                <w:lang w:val="sk-SK"/>
              </w:rPr>
              <w:t xml:space="preserve"> </w:t>
            </w:r>
            <w:r w:rsidRPr="004A384C">
              <w:rPr>
                <w:lang w:val="sk-SK"/>
              </w:rPr>
              <w:t>[oC]</w:t>
            </w:r>
          </w:p>
        </w:tc>
      </w:tr>
      <w:tr w:rsidR="007127CB" w:rsidRPr="004A384C" w14:paraId="31BDCE2D" w14:textId="77777777" w:rsidTr="00E46487">
        <w:trPr>
          <w:trHeight w:val="371"/>
        </w:trPr>
        <w:tc>
          <w:tcPr>
            <w:tcW w:w="2918" w:type="dxa"/>
            <w:vMerge/>
            <w:tcBorders>
              <w:top w:val="nil"/>
            </w:tcBorders>
          </w:tcPr>
          <w:p w14:paraId="6C231649" w14:textId="77777777" w:rsidR="007127CB" w:rsidRPr="004A384C" w:rsidRDefault="007127CB" w:rsidP="00E46487">
            <w:pPr>
              <w:rPr>
                <w:sz w:val="2"/>
                <w:szCs w:val="2"/>
                <w:lang w:val="sk-SK"/>
              </w:rPr>
            </w:pPr>
          </w:p>
        </w:tc>
        <w:tc>
          <w:tcPr>
            <w:tcW w:w="2976" w:type="dxa"/>
          </w:tcPr>
          <w:p w14:paraId="191AD540" w14:textId="77777777"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AC</w:t>
            </w:r>
          </w:p>
        </w:tc>
        <w:tc>
          <w:tcPr>
            <w:tcW w:w="2834" w:type="dxa"/>
          </w:tcPr>
          <w:p w14:paraId="3573ACED" w14:textId="77777777"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BBTM</w:t>
            </w:r>
          </w:p>
        </w:tc>
      </w:tr>
      <w:tr w:rsidR="007127CB" w:rsidRPr="004A384C" w14:paraId="445EB6B4" w14:textId="77777777" w:rsidTr="00E46487">
        <w:trPr>
          <w:trHeight w:val="373"/>
        </w:trPr>
        <w:tc>
          <w:tcPr>
            <w:tcW w:w="2918" w:type="dxa"/>
          </w:tcPr>
          <w:p w14:paraId="599B522A" w14:textId="77777777"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30/45</w:t>
            </w:r>
          </w:p>
        </w:tc>
        <w:tc>
          <w:tcPr>
            <w:tcW w:w="2976" w:type="dxa"/>
          </w:tcPr>
          <w:p w14:paraId="36ABE97A" w14:textId="77777777"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155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195</w:t>
            </w:r>
          </w:p>
        </w:tc>
        <w:tc>
          <w:tcPr>
            <w:tcW w:w="2834" w:type="dxa"/>
          </w:tcPr>
          <w:p w14:paraId="7C28CD73" w14:textId="77777777"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-</w:t>
            </w:r>
          </w:p>
        </w:tc>
      </w:tr>
      <w:tr w:rsidR="007127CB" w:rsidRPr="004A384C" w14:paraId="506311F9" w14:textId="77777777" w:rsidTr="00E46487">
        <w:trPr>
          <w:trHeight w:val="371"/>
        </w:trPr>
        <w:tc>
          <w:tcPr>
            <w:tcW w:w="2918" w:type="dxa"/>
          </w:tcPr>
          <w:p w14:paraId="0093F009" w14:textId="77777777"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35/50,</w:t>
            </w:r>
            <w:r w:rsidRPr="004A384C">
              <w:rPr>
                <w:spacing w:val="39"/>
                <w:lang w:val="sk-SK"/>
              </w:rPr>
              <w:t xml:space="preserve"> </w:t>
            </w:r>
            <w:r w:rsidRPr="004A384C">
              <w:rPr>
                <w:lang w:val="sk-SK"/>
              </w:rPr>
              <w:t>40/60</w:t>
            </w:r>
          </w:p>
        </w:tc>
        <w:tc>
          <w:tcPr>
            <w:tcW w:w="2976" w:type="dxa"/>
          </w:tcPr>
          <w:p w14:paraId="466C382D" w14:textId="77777777"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190</w:t>
            </w:r>
          </w:p>
        </w:tc>
        <w:tc>
          <w:tcPr>
            <w:tcW w:w="2834" w:type="dxa"/>
          </w:tcPr>
          <w:p w14:paraId="40B3E4F3" w14:textId="77777777"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190</w:t>
            </w:r>
          </w:p>
        </w:tc>
      </w:tr>
      <w:tr w:rsidR="007127CB" w:rsidRPr="004A384C" w14:paraId="632A14EE" w14:textId="77777777" w:rsidTr="00E46487">
        <w:trPr>
          <w:trHeight w:val="373"/>
        </w:trPr>
        <w:tc>
          <w:tcPr>
            <w:tcW w:w="2918" w:type="dxa"/>
          </w:tcPr>
          <w:p w14:paraId="03B5532E" w14:textId="77777777" w:rsidR="007127CB" w:rsidRPr="004A384C" w:rsidRDefault="007127CB" w:rsidP="00E46487">
            <w:pPr>
              <w:pStyle w:val="TableParagraph"/>
              <w:spacing w:before="3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50/70,</w:t>
            </w:r>
          </w:p>
        </w:tc>
        <w:tc>
          <w:tcPr>
            <w:tcW w:w="2976" w:type="dxa"/>
          </w:tcPr>
          <w:p w14:paraId="5E44B765" w14:textId="77777777" w:rsidR="007127CB" w:rsidRPr="004A384C" w:rsidRDefault="007127CB" w:rsidP="00E46487">
            <w:pPr>
              <w:pStyle w:val="TableParagraph"/>
              <w:spacing w:before="3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180</w:t>
            </w:r>
          </w:p>
        </w:tc>
        <w:tc>
          <w:tcPr>
            <w:tcW w:w="2834" w:type="dxa"/>
          </w:tcPr>
          <w:p w14:paraId="0D3C7390" w14:textId="77777777" w:rsidR="007127CB" w:rsidRPr="004A384C" w:rsidRDefault="007127CB" w:rsidP="00E46487">
            <w:pPr>
              <w:pStyle w:val="TableParagraph"/>
              <w:spacing w:before="3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180</w:t>
            </w:r>
          </w:p>
        </w:tc>
      </w:tr>
    </w:tbl>
    <w:p w14:paraId="6071E273" w14:textId="77777777" w:rsidR="007127CB" w:rsidRDefault="007127CB" w:rsidP="004A384C"/>
    <w:p w14:paraId="0C093683" w14:textId="77777777" w:rsidR="007127CB" w:rsidRDefault="007127CB" w:rsidP="004A384C"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modifikovaného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tvrdého</w:t>
      </w:r>
      <w:r>
        <w:rPr>
          <w:spacing w:val="59"/>
        </w:rPr>
        <w:t xml:space="preserve"> </w:t>
      </w:r>
      <w:r>
        <w:t>asfaltu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prísad</w:t>
      </w:r>
      <w:r>
        <w:rPr>
          <w:spacing w:val="59"/>
        </w:rPr>
        <w:t xml:space="preserve"> </w:t>
      </w:r>
      <w:r>
        <w:t>(napr.</w:t>
      </w:r>
      <w:r>
        <w:rPr>
          <w:spacing w:val="59"/>
        </w:rPr>
        <w:t xml:space="preserve"> </w:t>
      </w:r>
      <w:r>
        <w:t>nízkoteplotné</w:t>
      </w:r>
      <w:r>
        <w:rPr>
          <w:spacing w:val="1"/>
        </w:rPr>
        <w:t xml:space="preserve"> </w:t>
      </w:r>
      <w:r>
        <w:t>asfaltové   zmesi),   sa   môžu   použiť   iné   teploty.   Tieto   musia   byť   stanovené   výrobcom</w:t>
      </w:r>
      <w:r>
        <w:rPr>
          <w:spacing w:val="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zdokumentované.</w:t>
      </w:r>
    </w:p>
    <w:p w14:paraId="587D062C" w14:textId="77777777" w:rsidR="007127CB" w:rsidRDefault="007127CB" w:rsidP="004A384C"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závislé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pracovných</w:t>
      </w:r>
      <w:r>
        <w:rPr>
          <w:spacing w:val="1"/>
        </w:rPr>
        <w:t xml:space="preserve"> </w:t>
      </w:r>
      <w:r>
        <w:t>teplôt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modifikovaného</w:t>
      </w:r>
      <w:r>
        <w:rPr>
          <w:spacing w:val="1"/>
        </w:rPr>
        <w:t xml:space="preserve"> </w:t>
      </w:r>
      <w:r>
        <w:t>asfaltu,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obdobne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multigradačných</w:t>
      </w:r>
      <w:r>
        <w:rPr>
          <w:spacing w:val="58"/>
        </w:rPr>
        <w:t xml:space="preserve"> </w:t>
      </w:r>
      <w:r>
        <w:t>asfaltoch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výrobca</w:t>
      </w:r>
      <w:r>
        <w:rPr>
          <w:spacing w:val="16"/>
        </w:rPr>
        <w:t xml:space="preserve"> </w:t>
      </w:r>
      <w:r>
        <w:t>vo</w:t>
      </w:r>
      <w:r>
        <w:rPr>
          <w:spacing w:val="17"/>
        </w:rPr>
        <w:t xml:space="preserve"> </w:t>
      </w:r>
      <w:r>
        <w:t>vyhlásení</w:t>
      </w:r>
      <w:r>
        <w:rPr>
          <w:spacing w:val="27"/>
        </w:rPr>
        <w:t xml:space="preserve"> </w:t>
      </w:r>
      <w:r>
        <w:t>zhody.</w:t>
      </w:r>
    </w:p>
    <w:p w14:paraId="4F62A3DE" w14:textId="77777777" w:rsidR="007127CB" w:rsidRDefault="007127CB" w:rsidP="004A384C"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celková</w:t>
      </w:r>
      <w:r>
        <w:rPr>
          <w:spacing w:val="1"/>
        </w:rPr>
        <w:t xml:space="preserve"> </w:t>
      </w:r>
      <w:r>
        <w:t>doba</w:t>
      </w:r>
      <w:r>
        <w:rPr>
          <w:spacing w:val="1"/>
        </w:rPr>
        <w:t xml:space="preserve"> </w:t>
      </w:r>
      <w:r>
        <w:t>miešania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volí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rovnomernému</w:t>
      </w:r>
      <w:r>
        <w:rPr>
          <w:spacing w:val="58"/>
        </w:rPr>
        <w:t xml:space="preserve"> </w:t>
      </w:r>
      <w:r>
        <w:t>rozdeleniu   bez   vytvárania   zhlukov.   Výkon   obaľovacej   súpravy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súlade s rýchlosťou a výkonom finišera.</w:t>
      </w:r>
      <w:r>
        <w:rPr>
          <w:spacing w:val="1"/>
        </w:rPr>
        <w:t xml:space="preserve"> </w:t>
      </w:r>
      <w:r>
        <w:t>Požaduje sa, aby výkon obaľovacej súpravy bol</w:t>
      </w:r>
      <w:r>
        <w:rPr>
          <w:spacing w:val="1"/>
        </w:rPr>
        <w:t xml:space="preserve"> </w:t>
      </w:r>
      <w:r>
        <w:t>najmenej</w:t>
      </w:r>
      <w:r>
        <w:rPr>
          <w:spacing w:val="15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t.h-1.</w:t>
      </w:r>
    </w:p>
    <w:p w14:paraId="16356C58" w14:textId="749FDEAB" w:rsidR="007127CB" w:rsidRDefault="007127CB" w:rsidP="004A384C">
      <w:r>
        <w:lastRenderedPageBreak/>
        <w:t>Skladovanie hotovej zmesi je možné iba v na to určených zásobníkoch (čl. 9.1), pričom doba</w:t>
      </w:r>
      <w:r>
        <w:rPr>
          <w:spacing w:val="1"/>
        </w:rPr>
        <w:t xml:space="preserve"> </w:t>
      </w:r>
      <w:r>
        <w:t>skladovania</w:t>
      </w:r>
      <w:r>
        <w:rPr>
          <w:spacing w:val="16"/>
        </w:rPr>
        <w:t xml:space="preserve"> </w:t>
      </w:r>
      <w:r>
        <w:t>má</w:t>
      </w:r>
      <w:r>
        <w:rPr>
          <w:spacing w:val="16"/>
        </w:rPr>
        <w:t xml:space="preserve"> </w:t>
      </w:r>
      <w:r>
        <w:t>byť</w:t>
      </w:r>
      <w:r>
        <w:rPr>
          <w:spacing w:val="19"/>
        </w:rPr>
        <w:t xml:space="preserve"> </w:t>
      </w:r>
      <w:r>
        <w:t>čo</w:t>
      </w:r>
      <w:r>
        <w:rPr>
          <w:spacing w:val="16"/>
        </w:rPr>
        <w:t xml:space="preserve"> </w:t>
      </w:r>
      <w:r>
        <w:t>najkratši</w:t>
      </w:r>
      <w:r w:rsidR="00124BB2">
        <w:rPr>
          <w:spacing w:val="17"/>
        </w:rPr>
        <w:t>a</w:t>
      </w:r>
      <w:r>
        <w:t>,</w:t>
      </w:r>
      <w:r>
        <w:rPr>
          <w:spacing w:val="20"/>
        </w:rPr>
        <w:t xml:space="preserve"> </w:t>
      </w:r>
      <w:r>
        <w:t>najviac</w:t>
      </w:r>
      <w:r>
        <w:rPr>
          <w:spacing w:val="20"/>
        </w:rPr>
        <w:t xml:space="preserve"> </w:t>
      </w:r>
      <w:r>
        <w:t>však</w:t>
      </w:r>
      <w:r>
        <w:rPr>
          <w:spacing w:val="19"/>
        </w:rPr>
        <w:t xml:space="preserve"> </w:t>
      </w:r>
      <w:r>
        <w:t>dve</w:t>
      </w:r>
      <w:r>
        <w:rPr>
          <w:spacing w:val="17"/>
        </w:rPr>
        <w:t xml:space="preserve"> </w:t>
      </w:r>
      <w:r>
        <w:t>hodiny.</w:t>
      </w:r>
    </w:p>
    <w:p w14:paraId="1A8A26A4" w14:textId="77777777" w:rsidR="007127CB" w:rsidRPr="005C0397" w:rsidRDefault="007127CB" w:rsidP="007127CB">
      <w:pPr>
        <w:pStyle w:val="Zkladntext"/>
        <w:spacing w:before="117" w:line="242" w:lineRule="auto"/>
        <w:ind w:right="106"/>
        <w:rPr>
          <w:sz w:val="15"/>
          <w:szCs w:val="15"/>
        </w:rPr>
      </w:pPr>
    </w:p>
    <w:p w14:paraId="40F91DAC" w14:textId="77777777" w:rsidR="007127CB" w:rsidRPr="00933C98" w:rsidRDefault="007127CB" w:rsidP="004A384C">
      <w:pPr>
        <w:pStyle w:val="Nadpis3"/>
      </w:pPr>
      <w:bookmarkStart w:id="326" w:name="_TOC_250003"/>
      <w:bookmarkStart w:id="327" w:name="_Toc178188313"/>
      <w:r w:rsidRPr="00933C98">
        <w:t xml:space="preserve">Doprava asfaltových </w:t>
      </w:r>
      <w:bookmarkEnd w:id="326"/>
      <w:r w:rsidRPr="00933C98">
        <w:t>zmesí</w:t>
      </w:r>
      <w:bookmarkEnd w:id="327"/>
    </w:p>
    <w:p w14:paraId="5627E090" w14:textId="71549F44" w:rsidR="007127CB" w:rsidRDefault="007127CB" w:rsidP="004A384C">
      <w:r>
        <w:t>Dopravná</w:t>
      </w:r>
      <w:r>
        <w:rPr>
          <w:spacing w:val="1"/>
        </w:rPr>
        <w:t xml:space="preserve"> </w:t>
      </w:r>
      <w:r>
        <w:t>vzdialenosť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limitovaná</w:t>
      </w:r>
      <w:r>
        <w:rPr>
          <w:spacing w:val="1"/>
        </w:rPr>
        <w:t xml:space="preserve"> </w:t>
      </w:r>
      <w:r>
        <w:t>klimatickými</w:t>
      </w:r>
      <w:r>
        <w:rPr>
          <w:spacing w:val="1"/>
        </w:rPr>
        <w:t xml:space="preserve"> </w:t>
      </w:r>
      <w:r>
        <w:t>podmienkami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a kladenia</w:t>
      </w:r>
      <w:r>
        <w:rPr>
          <w:spacing w:val="1"/>
        </w:rPr>
        <w:t xml:space="preserve"> </w:t>
      </w:r>
      <w:r>
        <w:t>asfaltovej</w:t>
      </w:r>
      <w:r>
        <w:rPr>
          <w:spacing w:val="38"/>
        </w:rPr>
        <w:t xml:space="preserve"> </w:t>
      </w:r>
      <w:r>
        <w:t>zmesi.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zníženie</w:t>
      </w:r>
      <w:r>
        <w:rPr>
          <w:spacing w:val="33"/>
        </w:rPr>
        <w:t xml:space="preserve"> </w:t>
      </w:r>
      <w:r>
        <w:t>strát</w:t>
      </w:r>
      <w:r>
        <w:rPr>
          <w:spacing w:val="34"/>
        </w:rPr>
        <w:t xml:space="preserve"> </w:t>
      </w:r>
      <w:r>
        <w:t>teploty</w:t>
      </w:r>
      <w:r>
        <w:rPr>
          <w:spacing w:val="33"/>
        </w:rPr>
        <w:t xml:space="preserve"> </w:t>
      </w:r>
      <w:r>
        <w:t>zmesi</w:t>
      </w:r>
      <w:r>
        <w:rPr>
          <w:spacing w:val="28"/>
        </w:rPr>
        <w:t xml:space="preserve"> </w:t>
      </w:r>
      <w:r>
        <w:t>pri</w:t>
      </w:r>
      <w:r>
        <w:rPr>
          <w:spacing w:val="31"/>
        </w:rPr>
        <w:t xml:space="preserve"> </w:t>
      </w:r>
      <w:r>
        <w:t>preprave</w:t>
      </w:r>
      <w:r>
        <w:rPr>
          <w:spacing w:val="33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musia</w:t>
      </w:r>
      <w:r>
        <w:rPr>
          <w:spacing w:val="29"/>
        </w:rPr>
        <w:t xml:space="preserve"> </w:t>
      </w:r>
      <w:r>
        <w:t>korby</w:t>
      </w:r>
      <w:r>
        <w:rPr>
          <w:spacing w:val="30"/>
        </w:rPr>
        <w:t xml:space="preserve"> </w:t>
      </w:r>
      <w:r>
        <w:t>vozidiel</w:t>
      </w:r>
      <w:r w:rsidR="004A384C">
        <w:t xml:space="preserve"> </w:t>
      </w:r>
      <w:r>
        <w:t>zakrývať.</w:t>
      </w:r>
      <w:r>
        <w:rPr>
          <w:spacing w:val="49"/>
        </w:rPr>
        <w:t xml:space="preserve"> </w:t>
      </w:r>
      <w:r>
        <w:t>Prednostne</w:t>
      </w:r>
      <w:r>
        <w:rPr>
          <w:spacing w:val="43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majú</w:t>
      </w:r>
      <w:r>
        <w:rPr>
          <w:spacing w:val="48"/>
        </w:rPr>
        <w:t xml:space="preserve"> </w:t>
      </w:r>
      <w:r>
        <w:t>používať</w:t>
      </w:r>
      <w:r>
        <w:rPr>
          <w:spacing w:val="49"/>
        </w:rPr>
        <w:t xml:space="preserve"> </w:t>
      </w:r>
      <w:r>
        <w:t>vozidlá</w:t>
      </w:r>
      <w:r>
        <w:rPr>
          <w:spacing w:val="48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veľkou</w:t>
      </w:r>
      <w:r>
        <w:rPr>
          <w:spacing w:val="48"/>
        </w:rPr>
        <w:t xml:space="preserve"> </w:t>
      </w:r>
      <w:r>
        <w:t>prepravnou</w:t>
      </w:r>
      <w:r>
        <w:rPr>
          <w:spacing w:val="43"/>
        </w:rPr>
        <w:t xml:space="preserve"> </w:t>
      </w:r>
      <w:r>
        <w:t>kapacitou.</w:t>
      </w:r>
    </w:p>
    <w:p w14:paraId="52DEC935" w14:textId="77777777" w:rsidR="007127CB" w:rsidRDefault="007127CB" w:rsidP="004A384C">
      <w:r>
        <w:t>Vzdialenosť stavby od obaľovacej súpravy nesmie byť väčšia ako 60 km, resp. pri časovom</w:t>
      </w:r>
      <w:r>
        <w:rPr>
          <w:spacing w:val="1"/>
        </w:rPr>
        <w:t xml:space="preserve"> </w:t>
      </w:r>
      <w:r>
        <w:t>vyjadrení,</w:t>
      </w:r>
      <w:r>
        <w:rPr>
          <w:spacing w:val="2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doprava</w:t>
      </w:r>
      <w:r>
        <w:rPr>
          <w:spacing w:val="22"/>
        </w:rPr>
        <w:t xml:space="preserve"> </w:t>
      </w:r>
      <w:r>
        <w:t>asfaltových</w:t>
      </w:r>
      <w:r>
        <w:rPr>
          <w:spacing w:val="23"/>
        </w:rPr>
        <w:t xml:space="preserve"> </w:t>
      </w:r>
      <w:r>
        <w:t>zmesí</w:t>
      </w:r>
      <w:r>
        <w:rPr>
          <w:spacing w:val="17"/>
        </w:rPr>
        <w:t xml:space="preserve"> </w:t>
      </w:r>
      <w:r>
        <w:t>trvať</w:t>
      </w:r>
      <w:r>
        <w:rPr>
          <w:spacing w:val="23"/>
        </w:rPr>
        <w:t xml:space="preserve"> </w:t>
      </w:r>
      <w:r>
        <w:t>viac</w:t>
      </w:r>
      <w:r>
        <w:rPr>
          <w:spacing w:val="20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90</w:t>
      </w:r>
      <w:r>
        <w:rPr>
          <w:spacing w:val="19"/>
        </w:rPr>
        <w:t xml:space="preserve"> </w:t>
      </w:r>
      <w:r>
        <w:t>min.</w:t>
      </w:r>
    </w:p>
    <w:p w14:paraId="47D9C860" w14:textId="77777777" w:rsidR="007127CB" w:rsidRPr="005C0397" w:rsidRDefault="007127CB" w:rsidP="007127CB">
      <w:pPr>
        <w:pStyle w:val="Zkladntext"/>
        <w:spacing w:before="123" w:line="242" w:lineRule="auto"/>
        <w:ind w:right="107"/>
        <w:rPr>
          <w:sz w:val="15"/>
          <w:szCs w:val="15"/>
        </w:rPr>
      </w:pPr>
    </w:p>
    <w:p w14:paraId="08E8E7B7" w14:textId="77777777" w:rsidR="007127CB" w:rsidRPr="00933C98" w:rsidRDefault="007127CB" w:rsidP="004A384C">
      <w:pPr>
        <w:pStyle w:val="Nadpis3"/>
      </w:pPr>
      <w:bookmarkStart w:id="328" w:name="_TOC_250002"/>
      <w:bookmarkStart w:id="329" w:name="_Toc178188314"/>
      <w:r w:rsidRPr="00933C98">
        <w:t xml:space="preserve">Rozprestieranie </w:t>
      </w:r>
      <w:bookmarkEnd w:id="328"/>
      <w:r w:rsidRPr="00933C98">
        <w:t>zmesí</w:t>
      </w:r>
      <w:bookmarkEnd w:id="329"/>
    </w:p>
    <w:p w14:paraId="6A0E0CFA" w14:textId="77777777" w:rsidR="007127CB" w:rsidRDefault="007127CB" w:rsidP="004A384C">
      <w:r>
        <w:t>Obrusné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ložné</w:t>
      </w:r>
      <w:r>
        <w:rPr>
          <w:spacing w:val="1"/>
        </w:rPr>
        <w:t xml:space="preserve"> </w:t>
      </w:r>
      <w:r>
        <w:t>vrstvy</w:t>
      </w:r>
      <w:r>
        <w:rPr>
          <w:spacing w:val="58"/>
        </w:rPr>
        <w:t xml:space="preserve"> </w:t>
      </w:r>
      <w:r>
        <w:t>vozoviek</w:t>
      </w:r>
      <w:r>
        <w:rPr>
          <w:spacing w:val="58"/>
        </w:rPr>
        <w:t xml:space="preserve"> </w:t>
      </w:r>
      <w:r>
        <w:t>sa kladú finišermi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automatickým</w:t>
      </w:r>
      <w:r>
        <w:rPr>
          <w:spacing w:val="59"/>
        </w:rPr>
        <w:t xml:space="preserve"> </w:t>
      </w:r>
      <w:r>
        <w:t>nivelačným</w:t>
      </w:r>
      <w:r>
        <w:rPr>
          <w:spacing w:val="58"/>
        </w:rPr>
        <w:t xml:space="preserve"> </w:t>
      </w:r>
      <w:r>
        <w:t>zariadením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celú</w:t>
      </w:r>
      <w:r>
        <w:rPr>
          <w:spacing w:val="58"/>
        </w:rPr>
        <w:t xml:space="preserve"> </w:t>
      </w:r>
      <w:r>
        <w:t>šírku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bez</w:t>
      </w:r>
      <w:r>
        <w:rPr>
          <w:spacing w:val="58"/>
        </w:rPr>
        <w:t xml:space="preserve"> </w:t>
      </w:r>
      <w:r>
        <w:t>vytvorenia</w:t>
      </w:r>
      <w:r>
        <w:rPr>
          <w:spacing w:val="59"/>
        </w:rPr>
        <w:t xml:space="preserve"> </w:t>
      </w:r>
      <w:r>
        <w:t>studeného</w:t>
      </w:r>
      <w:r>
        <w:rPr>
          <w:spacing w:val="58"/>
        </w:rPr>
        <w:t xml:space="preserve"> </w:t>
      </w:r>
      <w:r>
        <w:t>spoja.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opravách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s triedou</w:t>
      </w:r>
      <w:r>
        <w:rPr>
          <w:spacing w:val="1"/>
        </w:rPr>
        <w:t xml:space="preserve"> </w:t>
      </w:r>
      <w:r>
        <w:t>dopravného</w:t>
      </w:r>
      <w:r>
        <w:rPr>
          <w:spacing w:val="59"/>
        </w:rPr>
        <w:t xml:space="preserve"> </w:t>
      </w:r>
      <w:r>
        <w:t>zaťaženia</w:t>
      </w:r>
      <w:r>
        <w:rPr>
          <w:spacing w:val="59"/>
        </w:rPr>
        <w:t xml:space="preserve"> </w:t>
      </w:r>
      <w:r>
        <w:t>IV</w:t>
      </w:r>
      <w:r>
        <w:rPr>
          <w:spacing w:val="59"/>
        </w:rPr>
        <w:t xml:space="preserve"> </w:t>
      </w:r>
      <w:r>
        <w:t>a nižšou,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súhlase</w:t>
      </w:r>
      <w:r>
        <w:rPr>
          <w:spacing w:val="59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prác</w:t>
      </w:r>
      <w:r>
        <w:rPr>
          <w:spacing w:val="17"/>
        </w:rPr>
        <w:t xml:space="preserve"> </w:t>
      </w:r>
      <w:r>
        <w:t>použiť</w:t>
      </w:r>
      <w:r>
        <w:rPr>
          <w:spacing w:val="17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finišery.</w:t>
      </w:r>
    </w:p>
    <w:p w14:paraId="3814C72F" w14:textId="77777777" w:rsidR="007127CB" w:rsidRDefault="007127CB" w:rsidP="004A384C">
      <w:r>
        <w:t xml:space="preserve">Pri  </w:t>
      </w:r>
      <w:r>
        <w:rPr>
          <w:spacing w:val="2"/>
        </w:rPr>
        <w:t xml:space="preserve"> </w:t>
      </w:r>
      <w:r>
        <w:t xml:space="preserve">rozprestieraní  </w:t>
      </w:r>
      <w:r>
        <w:rPr>
          <w:spacing w:val="6"/>
        </w:rPr>
        <w:t xml:space="preserve"> </w:t>
      </w:r>
      <w:r>
        <w:t xml:space="preserve">zmesi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7"/>
        </w:rPr>
        <w:t xml:space="preserve"> </w:t>
      </w:r>
      <w:r>
        <w:t xml:space="preserve">musí  </w:t>
      </w:r>
      <w:r>
        <w:rPr>
          <w:spacing w:val="5"/>
        </w:rPr>
        <w:t xml:space="preserve"> </w:t>
      </w:r>
      <w:r>
        <w:t xml:space="preserve">zabezpečiť  </w:t>
      </w:r>
      <w:r>
        <w:rPr>
          <w:spacing w:val="6"/>
        </w:rPr>
        <w:t xml:space="preserve"> </w:t>
      </w:r>
      <w:r>
        <w:t xml:space="preserve">jej  </w:t>
      </w:r>
      <w:r>
        <w:rPr>
          <w:spacing w:val="5"/>
        </w:rPr>
        <w:t xml:space="preserve"> </w:t>
      </w:r>
      <w:r>
        <w:t xml:space="preserve">plynulá  </w:t>
      </w:r>
      <w:r>
        <w:rPr>
          <w:spacing w:val="7"/>
        </w:rPr>
        <w:t xml:space="preserve"> </w:t>
      </w:r>
      <w:r>
        <w:t xml:space="preserve">dodávka,  </w:t>
      </w:r>
      <w:r>
        <w:rPr>
          <w:spacing w:val="8"/>
        </w:rPr>
        <w:t xml:space="preserve"> </w:t>
      </w:r>
      <w:r>
        <w:t xml:space="preserve">aby  </w:t>
      </w:r>
      <w:r>
        <w:rPr>
          <w:spacing w:val="4"/>
        </w:rPr>
        <w:t xml:space="preserve"> </w:t>
      </w:r>
      <w:r>
        <w:t>nedochádzalo</w:t>
      </w:r>
      <w:r>
        <w:rPr>
          <w:spacing w:val="-56"/>
        </w:rPr>
        <w:t xml:space="preserve"> </w:t>
      </w:r>
      <w:r>
        <w:t>k prerušovaniu</w:t>
      </w:r>
      <w:r>
        <w:rPr>
          <w:spacing w:val="59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ukladania.</w:t>
      </w:r>
      <w:r>
        <w:rPr>
          <w:spacing w:val="59"/>
        </w:rPr>
        <w:t xml:space="preserve"> </w:t>
      </w:r>
      <w:r>
        <w:t>Najnižšie</w:t>
      </w:r>
      <w:r>
        <w:rPr>
          <w:spacing w:val="59"/>
        </w:rPr>
        <w:t xml:space="preserve"> </w:t>
      </w:r>
      <w:r>
        <w:t>prípustné</w:t>
      </w:r>
      <w:r>
        <w:rPr>
          <w:spacing w:val="59"/>
        </w:rPr>
        <w:t xml:space="preserve"> </w:t>
      </w:r>
      <w:r>
        <w:t>teploty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rozprestieraní   asfaltových</w:t>
      </w:r>
      <w:r>
        <w:rPr>
          <w:spacing w:val="1"/>
        </w:rPr>
        <w:t xml:space="preserve"> </w:t>
      </w:r>
      <w:r>
        <w:t>zmesí</w:t>
      </w:r>
      <w:r>
        <w:rPr>
          <w:spacing w:val="22"/>
        </w:rPr>
        <w:t xml:space="preserve"> </w:t>
      </w:r>
      <w:r>
        <w:t>merané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závitnicovým</w:t>
      </w:r>
      <w:r>
        <w:rPr>
          <w:spacing w:val="46"/>
        </w:rPr>
        <w:t xml:space="preserve"> </w:t>
      </w:r>
      <w:r>
        <w:t>rozdeľovačom</w:t>
      </w:r>
      <w:r>
        <w:rPr>
          <w:spacing w:val="25"/>
        </w:rPr>
        <w:t xml:space="preserve"> </w:t>
      </w:r>
      <w:r>
        <w:t>finišera</w:t>
      </w:r>
      <w:r>
        <w:rPr>
          <w:spacing w:val="24"/>
        </w:rPr>
        <w:t xml:space="preserve"> </w:t>
      </w:r>
      <w:r>
        <w:t>sú</w:t>
      </w:r>
      <w:r>
        <w:rPr>
          <w:spacing w:val="27"/>
        </w:rPr>
        <w:t xml:space="preserve"> </w:t>
      </w:r>
      <w:r>
        <w:t>uvedené</w:t>
      </w:r>
      <w:r>
        <w:rPr>
          <w:spacing w:val="27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tabuľke</w:t>
      </w:r>
      <w:r>
        <w:rPr>
          <w:spacing w:val="24"/>
        </w:rPr>
        <w:t xml:space="preserve"> </w:t>
      </w:r>
      <w:r>
        <w:t>13.</w:t>
      </w:r>
    </w:p>
    <w:p w14:paraId="102A334A" w14:textId="77777777" w:rsidR="007127CB" w:rsidRDefault="007127CB" w:rsidP="004A384C">
      <w:pPr>
        <w:rPr>
          <w:sz w:val="28"/>
        </w:rPr>
      </w:pPr>
    </w:p>
    <w:p w14:paraId="3DFE4FDC" w14:textId="77777777" w:rsidR="007127CB" w:rsidRDefault="007127CB" w:rsidP="004A384C">
      <w:r>
        <w:t>Tabuľka</w:t>
      </w:r>
      <w:r>
        <w:rPr>
          <w:spacing w:val="30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Najnižšie</w:t>
      </w:r>
      <w:r>
        <w:rPr>
          <w:spacing w:val="31"/>
        </w:rPr>
        <w:t xml:space="preserve"> </w:t>
      </w:r>
      <w:r>
        <w:t>prípustné</w:t>
      </w:r>
      <w:r>
        <w:rPr>
          <w:spacing w:val="30"/>
        </w:rPr>
        <w:t xml:space="preserve"> </w:t>
      </w:r>
      <w:r>
        <w:t>teploty</w:t>
      </w:r>
      <w:r>
        <w:rPr>
          <w:spacing w:val="32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t>rozprestieraní</w:t>
      </w:r>
      <w:r>
        <w:rPr>
          <w:spacing w:val="28"/>
        </w:rPr>
        <w:t xml:space="preserve"> </w:t>
      </w:r>
      <w:r>
        <w:t>asfaltových</w:t>
      </w:r>
      <w:r>
        <w:rPr>
          <w:spacing w:val="35"/>
        </w:rPr>
        <w:t xml:space="preserve"> </w:t>
      </w:r>
      <w:r>
        <w:t>zmesí</w:t>
      </w:r>
      <w:r>
        <w:rPr>
          <w:spacing w:val="26"/>
        </w:rPr>
        <w:t xml:space="preserve"> </w:t>
      </w:r>
      <w:r>
        <w:t>typu</w:t>
      </w:r>
      <w:r>
        <w:rPr>
          <w:spacing w:val="30"/>
        </w:rPr>
        <w:t xml:space="preserve"> </w:t>
      </w:r>
      <w:r>
        <w:t>AC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BBTM</w:t>
      </w:r>
    </w:p>
    <w:p w14:paraId="604A8AAE" w14:textId="77777777" w:rsidR="007127CB" w:rsidRDefault="007127CB" w:rsidP="007127CB">
      <w:pPr>
        <w:pStyle w:val="Zkladntext"/>
        <w:spacing w:before="11"/>
        <w:rPr>
          <w:sz w:val="10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582"/>
        <w:gridCol w:w="1635"/>
        <w:gridCol w:w="1837"/>
        <w:gridCol w:w="1979"/>
      </w:tblGrid>
      <w:tr w:rsidR="007127CB" w:rsidRPr="004A384C" w14:paraId="06179D0D" w14:textId="77777777" w:rsidTr="00E46487">
        <w:trPr>
          <w:trHeight w:val="371"/>
        </w:trPr>
        <w:tc>
          <w:tcPr>
            <w:tcW w:w="2016" w:type="dxa"/>
            <w:vMerge w:val="restart"/>
          </w:tcPr>
          <w:p w14:paraId="26B7144C" w14:textId="77777777" w:rsidR="007127CB" w:rsidRPr="004A384C" w:rsidRDefault="007127CB" w:rsidP="00E46487">
            <w:pPr>
              <w:pStyle w:val="TableParagraph"/>
              <w:spacing w:line="242" w:lineRule="auto"/>
              <w:ind w:right="223"/>
              <w:rPr>
                <w:lang w:val="sk-SK"/>
              </w:rPr>
            </w:pPr>
            <w:r w:rsidRPr="004A384C">
              <w:rPr>
                <w:lang w:val="sk-SK"/>
              </w:rPr>
              <w:t>Penetrácia</w:t>
            </w:r>
            <w:r w:rsidRPr="004A384C">
              <w:rPr>
                <w:spacing w:val="1"/>
                <w:lang w:val="sk-SK"/>
              </w:rPr>
              <w:t xml:space="preserve"> </w:t>
            </w:r>
            <w:r w:rsidRPr="004A384C">
              <w:rPr>
                <w:lang w:val="sk-SK"/>
              </w:rPr>
              <w:t>asfaltu</w:t>
            </w:r>
            <w:r w:rsidRPr="004A384C">
              <w:rPr>
                <w:spacing w:val="31"/>
                <w:lang w:val="sk-SK"/>
              </w:rPr>
              <w:t xml:space="preserve"> </w:t>
            </w:r>
            <w:r w:rsidRPr="004A384C">
              <w:rPr>
                <w:lang w:val="sk-SK"/>
              </w:rPr>
              <w:t>pri</w:t>
            </w:r>
            <w:r w:rsidRPr="004A384C">
              <w:rPr>
                <w:spacing w:val="30"/>
                <w:lang w:val="sk-SK"/>
              </w:rPr>
              <w:t xml:space="preserve"> </w:t>
            </w:r>
            <w:r w:rsidRPr="004A384C">
              <w:rPr>
                <w:lang w:val="sk-SK"/>
              </w:rPr>
              <w:t>25</w:t>
            </w:r>
            <w:r w:rsidRPr="004A384C">
              <w:rPr>
                <w:spacing w:val="32"/>
                <w:lang w:val="sk-SK"/>
              </w:rPr>
              <w:t xml:space="preserve"> </w:t>
            </w:r>
            <w:r w:rsidRPr="004A384C">
              <w:rPr>
                <w:lang w:val="sk-SK"/>
              </w:rPr>
              <w:t>°C</w:t>
            </w:r>
          </w:p>
          <w:p w14:paraId="58926E57" w14:textId="77777777" w:rsidR="007127CB" w:rsidRPr="004A384C" w:rsidRDefault="007127CB" w:rsidP="00E46487">
            <w:pPr>
              <w:pStyle w:val="TableParagraph"/>
              <w:spacing w:before="123"/>
              <w:ind w:left="175"/>
              <w:rPr>
                <w:lang w:val="sk-SK"/>
              </w:rPr>
            </w:pPr>
            <w:r w:rsidRPr="004A384C">
              <w:rPr>
                <w:lang w:val="sk-SK"/>
              </w:rPr>
              <w:t>[0,1</w:t>
            </w:r>
            <w:r w:rsidRPr="004A384C">
              <w:rPr>
                <w:spacing w:val="27"/>
                <w:lang w:val="sk-SK"/>
              </w:rPr>
              <w:t xml:space="preserve"> </w:t>
            </w:r>
            <w:r w:rsidRPr="004A384C">
              <w:rPr>
                <w:lang w:val="sk-SK"/>
              </w:rPr>
              <w:t>mm]</w:t>
            </w:r>
          </w:p>
        </w:tc>
        <w:tc>
          <w:tcPr>
            <w:tcW w:w="7033" w:type="dxa"/>
            <w:gridSpan w:val="4"/>
          </w:tcPr>
          <w:p w14:paraId="049FEB6E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Najnižšia</w:t>
            </w:r>
            <w:r w:rsidRPr="004A384C">
              <w:rPr>
                <w:spacing w:val="38"/>
                <w:lang w:val="sk-SK"/>
              </w:rPr>
              <w:t xml:space="preserve"> </w:t>
            </w:r>
            <w:r w:rsidRPr="004A384C">
              <w:rPr>
                <w:lang w:val="sk-SK"/>
              </w:rPr>
              <w:t>prípustná</w:t>
            </w:r>
            <w:r w:rsidRPr="004A384C">
              <w:rPr>
                <w:spacing w:val="35"/>
                <w:lang w:val="sk-SK"/>
              </w:rPr>
              <w:t xml:space="preserve"> </w:t>
            </w:r>
            <w:r w:rsidRPr="004A384C">
              <w:rPr>
                <w:lang w:val="sk-SK"/>
              </w:rPr>
              <w:t>teplota</w:t>
            </w:r>
            <w:r w:rsidRPr="004A384C">
              <w:rPr>
                <w:spacing w:val="38"/>
                <w:lang w:val="sk-SK"/>
              </w:rPr>
              <w:t xml:space="preserve"> </w:t>
            </w:r>
            <w:r w:rsidRPr="004A384C">
              <w:rPr>
                <w:lang w:val="sk-SK"/>
              </w:rPr>
              <w:t>zmesi</w:t>
            </w:r>
            <w:r w:rsidRPr="004A384C">
              <w:rPr>
                <w:spacing w:val="38"/>
                <w:lang w:val="sk-SK"/>
              </w:rPr>
              <w:t xml:space="preserve"> </w:t>
            </w:r>
            <w:r w:rsidRPr="004A384C">
              <w:rPr>
                <w:lang w:val="sk-SK"/>
              </w:rPr>
              <w:t>v</w:t>
            </w:r>
            <w:r w:rsidRPr="004A384C">
              <w:rPr>
                <w:spacing w:val="32"/>
                <w:lang w:val="sk-SK"/>
              </w:rPr>
              <w:t xml:space="preserve"> </w:t>
            </w:r>
            <w:r w:rsidRPr="004A384C">
              <w:rPr>
                <w:lang w:val="sk-SK"/>
              </w:rPr>
              <w:t>[°C]</w:t>
            </w:r>
            <w:r w:rsidRPr="004A384C">
              <w:rPr>
                <w:spacing w:val="37"/>
                <w:lang w:val="sk-SK"/>
              </w:rPr>
              <w:t xml:space="preserve"> </w:t>
            </w:r>
            <w:r w:rsidRPr="004A384C">
              <w:rPr>
                <w:lang w:val="sk-SK"/>
              </w:rPr>
              <w:t>pri</w:t>
            </w:r>
            <w:r w:rsidRPr="004A384C">
              <w:rPr>
                <w:spacing w:val="37"/>
                <w:lang w:val="sk-SK"/>
              </w:rPr>
              <w:t xml:space="preserve"> </w:t>
            </w:r>
            <w:r w:rsidRPr="004A384C">
              <w:rPr>
                <w:lang w:val="sk-SK"/>
              </w:rPr>
              <w:t>hrúbke</w:t>
            </w:r>
            <w:r w:rsidRPr="004A384C">
              <w:rPr>
                <w:spacing w:val="39"/>
                <w:lang w:val="sk-SK"/>
              </w:rPr>
              <w:t xml:space="preserve"> </w:t>
            </w:r>
            <w:r w:rsidRPr="004A384C">
              <w:rPr>
                <w:lang w:val="sk-SK"/>
              </w:rPr>
              <w:t>vrstvy</w:t>
            </w:r>
            <w:r w:rsidRPr="004A384C">
              <w:rPr>
                <w:spacing w:val="39"/>
                <w:lang w:val="sk-SK"/>
              </w:rPr>
              <w:t xml:space="preserve"> </w:t>
            </w:r>
            <w:r w:rsidRPr="004A384C">
              <w:rPr>
                <w:lang w:val="sk-SK"/>
              </w:rPr>
              <w:t>v</w:t>
            </w:r>
            <w:r w:rsidRPr="004A384C">
              <w:rPr>
                <w:spacing w:val="32"/>
                <w:lang w:val="sk-SK"/>
              </w:rPr>
              <w:t xml:space="preserve"> </w:t>
            </w:r>
            <w:r w:rsidRPr="004A384C">
              <w:rPr>
                <w:lang w:val="sk-SK"/>
              </w:rPr>
              <w:t>[mm]</w:t>
            </w:r>
          </w:p>
        </w:tc>
      </w:tr>
      <w:tr w:rsidR="007127CB" w:rsidRPr="004A384C" w14:paraId="571FB931" w14:textId="77777777" w:rsidTr="00E46487">
        <w:trPr>
          <w:trHeight w:val="616"/>
        </w:trPr>
        <w:tc>
          <w:tcPr>
            <w:tcW w:w="2016" w:type="dxa"/>
            <w:vMerge/>
            <w:tcBorders>
              <w:top w:val="nil"/>
            </w:tcBorders>
          </w:tcPr>
          <w:p w14:paraId="52F0B724" w14:textId="77777777" w:rsidR="007127CB" w:rsidRPr="004A384C" w:rsidRDefault="007127CB" w:rsidP="00E46487">
            <w:pPr>
              <w:rPr>
                <w:sz w:val="2"/>
                <w:szCs w:val="2"/>
                <w:lang w:val="sk-SK"/>
              </w:rPr>
            </w:pPr>
          </w:p>
        </w:tc>
        <w:tc>
          <w:tcPr>
            <w:tcW w:w="1582" w:type="dxa"/>
          </w:tcPr>
          <w:p w14:paraId="77AEBB7D" w14:textId="77777777" w:rsidR="007127CB" w:rsidRPr="004A384C" w:rsidRDefault="007127CB" w:rsidP="00E46487">
            <w:pPr>
              <w:pStyle w:val="TableParagraph"/>
              <w:spacing w:before="123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do</w:t>
            </w:r>
            <w:r w:rsidRPr="004A384C">
              <w:rPr>
                <w:spacing w:val="19"/>
                <w:lang w:val="sk-SK"/>
              </w:rPr>
              <w:t xml:space="preserve"> </w:t>
            </w:r>
            <w:r w:rsidRPr="004A384C">
              <w:rPr>
                <w:lang w:val="sk-SK"/>
              </w:rPr>
              <w:t>40</w:t>
            </w:r>
          </w:p>
        </w:tc>
        <w:tc>
          <w:tcPr>
            <w:tcW w:w="1635" w:type="dxa"/>
          </w:tcPr>
          <w:p w14:paraId="055B9B55" w14:textId="77777777" w:rsidR="007127CB" w:rsidRPr="004A384C" w:rsidRDefault="007127CB" w:rsidP="00E46487">
            <w:pPr>
              <w:pStyle w:val="TableParagraph"/>
              <w:spacing w:before="123"/>
              <w:rPr>
                <w:lang w:val="sk-SK"/>
              </w:rPr>
            </w:pPr>
            <w:r w:rsidRPr="004A384C">
              <w:rPr>
                <w:lang w:val="sk-SK"/>
              </w:rPr>
              <w:t>40</w:t>
            </w:r>
            <w:r w:rsidRPr="004A384C">
              <w:rPr>
                <w:spacing w:val="17"/>
                <w:lang w:val="sk-SK"/>
              </w:rPr>
              <w:t xml:space="preserve"> </w:t>
            </w:r>
            <w:r w:rsidRPr="004A384C">
              <w:rPr>
                <w:lang w:val="sk-SK"/>
              </w:rPr>
              <w:t>-</w:t>
            </w:r>
            <w:r w:rsidRPr="004A384C">
              <w:rPr>
                <w:spacing w:val="18"/>
                <w:lang w:val="sk-SK"/>
              </w:rPr>
              <w:t xml:space="preserve"> </w:t>
            </w:r>
            <w:r w:rsidRPr="004A384C">
              <w:rPr>
                <w:lang w:val="sk-SK"/>
              </w:rPr>
              <w:t>70</w:t>
            </w:r>
          </w:p>
        </w:tc>
        <w:tc>
          <w:tcPr>
            <w:tcW w:w="1837" w:type="dxa"/>
          </w:tcPr>
          <w:p w14:paraId="2662B52B" w14:textId="77777777" w:rsidR="007127CB" w:rsidRPr="004A384C" w:rsidRDefault="007127CB" w:rsidP="00E46487">
            <w:pPr>
              <w:pStyle w:val="TableParagraph"/>
              <w:spacing w:before="123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70</w:t>
            </w:r>
            <w:r w:rsidRPr="004A384C">
              <w:rPr>
                <w:spacing w:val="18"/>
                <w:lang w:val="sk-SK"/>
              </w:rPr>
              <w:t xml:space="preserve"> </w:t>
            </w:r>
            <w:r w:rsidRPr="004A384C">
              <w:rPr>
                <w:lang w:val="sk-SK"/>
              </w:rPr>
              <w:t>-</w:t>
            </w:r>
            <w:r w:rsidRPr="004A384C">
              <w:rPr>
                <w:spacing w:val="20"/>
                <w:lang w:val="sk-SK"/>
              </w:rPr>
              <w:t xml:space="preserve"> </w:t>
            </w:r>
            <w:r w:rsidRPr="004A384C">
              <w:rPr>
                <w:lang w:val="sk-SK"/>
              </w:rPr>
              <w:t>100</w:t>
            </w:r>
          </w:p>
        </w:tc>
        <w:tc>
          <w:tcPr>
            <w:tcW w:w="1979" w:type="dxa"/>
          </w:tcPr>
          <w:p w14:paraId="33CCE952" w14:textId="77777777" w:rsidR="007127CB" w:rsidRPr="004A384C" w:rsidRDefault="007127CB" w:rsidP="00E46487">
            <w:pPr>
              <w:pStyle w:val="TableParagraph"/>
              <w:spacing w:before="123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nad</w:t>
            </w:r>
            <w:r w:rsidRPr="004A384C">
              <w:rPr>
                <w:spacing w:val="26"/>
                <w:lang w:val="sk-SK"/>
              </w:rPr>
              <w:t xml:space="preserve"> </w:t>
            </w:r>
            <w:r w:rsidRPr="004A384C">
              <w:rPr>
                <w:lang w:val="sk-SK"/>
              </w:rPr>
              <w:t>100</w:t>
            </w:r>
          </w:p>
        </w:tc>
      </w:tr>
      <w:tr w:rsidR="007127CB" w:rsidRPr="004A384C" w14:paraId="012F205B" w14:textId="77777777" w:rsidTr="00E46487">
        <w:trPr>
          <w:trHeight w:val="373"/>
        </w:trPr>
        <w:tc>
          <w:tcPr>
            <w:tcW w:w="2016" w:type="dxa"/>
          </w:tcPr>
          <w:p w14:paraId="771074CC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100/150</w:t>
            </w:r>
          </w:p>
        </w:tc>
        <w:tc>
          <w:tcPr>
            <w:tcW w:w="1582" w:type="dxa"/>
          </w:tcPr>
          <w:p w14:paraId="4D5DBACF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135</w:t>
            </w:r>
          </w:p>
        </w:tc>
        <w:tc>
          <w:tcPr>
            <w:tcW w:w="1635" w:type="dxa"/>
          </w:tcPr>
          <w:p w14:paraId="1FD4650D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130</w:t>
            </w:r>
          </w:p>
        </w:tc>
        <w:tc>
          <w:tcPr>
            <w:tcW w:w="1837" w:type="dxa"/>
          </w:tcPr>
          <w:p w14:paraId="323572FF" w14:textId="77777777"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130</w:t>
            </w:r>
          </w:p>
        </w:tc>
        <w:tc>
          <w:tcPr>
            <w:tcW w:w="1979" w:type="dxa"/>
          </w:tcPr>
          <w:p w14:paraId="47898138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120</w:t>
            </w:r>
          </w:p>
        </w:tc>
      </w:tr>
      <w:tr w:rsidR="007127CB" w:rsidRPr="004A384C" w14:paraId="2F316074" w14:textId="77777777" w:rsidTr="00E46487">
        <w:trPr>
          <w:trHeight w:val="371"/>
        </w:trPr>
        <w:tc>
          <w:tcPr>
            <w:tcW w:w="2016" w:type="dxa"/>
          </w:tcPr>
          <w:p w14:paraId="07F902D4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70/100</w:t>
            </w:r>
          </w:p>
        </w:tc>
        <w:tc>
          <w:tcPr>
            <w:tcW w:w="1582" w:type="dxa"/>
          </w:tcPr>
          <w:p w14:paraId="76EE223B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</w:p>
        </w:tc>
        <w:tc>
          <w:tcPr>
            <w:tcW w:w="1635" w:type="dxa"/>
          </w:tcPr>
          <w:p w14:paraId="28A42503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</w:p>
        </w:tc>
        <w:tc>
          <w:tcPr>
            <w:tcW w:w="1837" w:type="dxa"/>
          </w:tcPr>
          <w:p w14:paraId="3C2CB1CB" w14:textId="77777777"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135</w:t>
            </w:r>
          </w:p>
        </w:tc>
        <w:tc>
          <w:tcPr>
            <w:tcW w:w="1979" w:type="dxa"/>
          </w:tcPr>
          <w:p w14:paraId="19AD7A16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130</w:t>
            </w:r>
          </w:p>
        </w:tc>
      </w:tr>
      <w:tr w:rsidR="007127CB" w:rsidRPr="004A384C" w14:paraId="75639BDA" w14:textId="77777777" w:rsidTr="00E46487">
        <w:trPr>
          <w:trHeight w:val="373"/>
        </w:trPr>
        <w:tc>
          <w:tcPr>
            <w:tcW w:w="2016" w:type="dxa"/>
          </w:tcPr>
          <w:p w14:paraId="144E2067" w14:textId="77777777" w:rsidR="007127CB" w:rsidRPr="004A384C" w:rsidRDefault="007127CB" w:rsidP="00E46487">
            <w:pPr>
              <w:pStyle w:val="TableParagraph"/>
              <w:spacing w:before="3"/>
              <w:rPr>
                <w:lang w:val="sk-SK"/>
              </w:rPr>
            </w:pPr>
            <w:r w:rsidRPr="004A384C">
              <w:rPr>
                <w:lang w:val="sk-SK"/>
              </w:rPr>
              <w:t>50/70</w:t>
            </w:r>
          </w:p>
        </w:tc>
        <w:tc>
          <w:tcPr>
            <w:tcW w:w="1582" w:type="dxa"/>
          </w:tcPr>
          <w:p w14:paraId="143DD63A" w14:textId="77777777" w:rsidR="007127CB" w:rsidRPr="004A384C" w:rsidRDefault="007127CB" w:rsidP="00E46487">
            <w:pPr>
              <w:pStyle w:val="TableParagraph"/>
              <w:spacing w:before="3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160</w:t>
            </w:r>
          </w:p>
        </w:tc>
        <w:tc>
          <w:tcPr>
            <w:tcW w:w="1635" w:type="dxa"/>
          </w:tcPr>
          <w:p w14:paraId="23503B80" w14:textId="77777777" w:rsidR="007127CB" w:rsidRPr="004A384C" w:rsidRDefault="007127CB" w:rsidP="00E46487">
            <w:pPr>
              <w:pStyle w:val="TableParagraph"/>
              <w:spacing w:before="3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</w:p>
        </w:tc>
        <w:tc>
          <w:tcPr>
            <w:tcW w:w="1837" w:type="dxa"/>
          </w:tcPr>
          <w:p w14:paraId="58075B77" w14:textId="77777777" w:rsidR="007127CB" w:rsidRPr="004A384C" w:rsidRDefault="007127CB" w:rsidP="00E46487">
            <w:pPr>
              <w:pStyle w:val="TableParagraph"/>
              <w:spacing w:before="3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</w:p>
        </w:tc>
        <w:tc>
          <w:tcPr>
            <w:tcW w:w="1979" w:type="dxa"/>
          </w:tcPr>
          <w:p w14:paraId="2D4CC663" w14:textId="77777777" w:rsidR="007127CB" w:rsidRPr="004A384C" w:rsidRDefault="007127CB" w:rsidP="00E46487">
            <w:pPr>
              <w:pStyle w:val="TableParagraph"/>
              <w:spacing w:before="3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135</w:t>
            </w:r>
          </w:p>
        </w:tc>
      </w:tr>
      <w:tr w:rsidR="007127CB" w:rsidRPr="004A384C" w14:paraId="36AF4D59" w14:textId="77777777" w:rsidTr="00E46487">
        <w:trPr>
          <w:trHeight w:val="373"/>
        </w:trPr>
        <w:tc>
          <w:tcPr>
            <w:tcW w:w="2016" w:type="dxa"/>
          </w:tcPr>
          <w:p w14:paraId="095EFCE0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40/60</w:t>
            </w:r>
          </w:p>
        </w:tc>
        <w:tc>
          <w:tcPr>
            <w:tcW w:w="1582" w:type="dxa"/>
          </w:tcPr>
          <w:p w14:paraId="1C17C876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165</w:t>
            </w:r>
          </w:p>
        </w:tc>
        <w:tc>
          <w:tcPr>
            <w:tcW w:w="1635" w:type="dxa"/>
          </w:tcPr>
          <w:p w14:paraId="57721B5A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155</w:t>
            </w:r>
          </w:p>
        </w:tc>
        <w:tc>
          <w:tcPr>
            <w:tcW w:w="1837" w:type="dxa"/>
          </w:tcPr>
          <w:p w14:paraId="4F902648" w14:textId="77777777"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145</w:t>
            </w:r>
          </w:p>
        </w:tc>
        <w:tc>
          <w:tcPr>
            <w:tcW w:w="1979" w:type="dxa"/>
          </w:tcPr>
          <w:p w14:paraId="68198925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</w:p>
        </w:tc>
      </w:tr>
      <w:tr w:rsidR="007127CB" w:rsidRPr="004A384C" w14:paraId="31EC4D45" w14:textId="77777777" w:rsidTr="00E46487">
        <w:trPr>
          <w:trHeight w:val="371"/>
        </w:trPr>
        <w:tc>
          <w:tcPr>
            <w:tcW w:w="2016" w:type="dxa"/>
          </w:tcPr>
          <w:p w14:paraId="7E37214D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35/50</w:t>
            </w:r>
          </w:p>
        </w:tc>
        <w:tc>
          <w:tcPr>
            <w:tcW w:w="1582" w:type="dxa"/>
          </w:tcPr>
          <w:p w14:paraId="24057C3D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170</w:t>
            </w:r>
          </w:p>
        </w:tc>
        <w:tc>
          <w:tcPr>
            <w:tcW w:w="1635" w:type="dxa"/>
          </w:tcPr>
          <w:p w14:paraId="017BEDFB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165</w:t>
            </w:r>
          </w:p>
        </w:tc>
        <w:tc>
          <w:tcPr>
            <w:tcW w:w="1837" w:type="dxa"/>
          </w:tcPr>
          <w:p w14:paraId="0A65640B" w14:textId="77777777"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</w:p>
        </w:tc>
        <w:tc>
          <w:tcPr>
            <w:tcW w:w="1979" w:type="dxa"/>
          </w:tcPr>
          <w:p w14:paraId="6EBBB3C4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145</w:t>
            </w:r>
          </w:p>
        </w:tc>
      </w:tr>
      <w:tr w:rsidR="007127CB" w:rsidRPr="004A384C" w14:paraId="77F01FCB" w14:textId="77777777" w:rsidTr="00E46487">
        <w:trPr>
          <w:trHeight w:val="373"/>
        </w:trPr>
        <w:tc>
          <w:tcPr>
            <w:tcW w:w="2016" w:type="dxa"/>
          </w:tcPr>
          <w:p w14:paraId="515D10E1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30/45</w:t>
            </w:r>
          </w:p>
        </w:tc>
        <w:tc>
          <w:tcPr>
            <w:tcW w:w="1582" w:type="dxa"/>
          </w:tcPr>
          <w:p w14:paraId="7A5D6625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175</w:t>
            </w:r>
          </w:p>
        </w:tc>
        <w:tc>
          <w:tcPr>
            <w:tcW w:w="1635" w:type="dxa"/>
          </w:tcPr>
          <w:p w14:paraId="6C24948C" w14:textId="77777777"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170</w:t>
            </w:r>
          </w:p>
        </w:tc>
        <w:tc>
          <w:tcPr>
            <w:tcW w:w="1837" w:type="dxa"/>
          </w:tcPr>
          <w:p w14:paraId="5263A97B" w14:textId="77777777"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155</w:t>
            </w:r>
          </w:p>
        </w:tc>
        <w:tc>
          <w:tcPr>
            <w:tcW w:w="1979" w:type="dxa"/>
          </w:tcPr>
          <w:p w14:paraId="5469BFCE" w14:textId="77777777"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</w:p>
        </w:tc>
      </w:tr>
    </w:tbl>
    <w:p w14:paraId="5200A668" w14:textId="77777777" w:rsidR="007127CB" w:rsidRDefault="007127CB" w:rsidP="007127CB">
      <w:pPr>
        <w:pStyle w:val="Zkladntext"/>
        <w:rPr>
          <w:sz w:val="24"/>
        </w:rPr>
      </w:pPr>
    </w:p>
    <w:p w14:paraId="647C0900" w14:textId="77777777" w:rsidR="007127CB" w:rsidRDefault="007127CB" w:rsidP="004A384C"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rozprestieraní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teploty.</w:t>
      </w:r>
      <w:r>
        <w:rPr>
          <w:spacing w:val="1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stanovené</w:t>
      </w:r>
      <w:r>
        <w:rPr>
          <w:spacing w:val="59"/>
        </w:rPr>
        <w:t xml:space="preserve"> </w:t>
      </w:r>
      <w:r>
        <w:t>výrobcom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zdokumentované.</w:t>
      </w:r>
    </w:p>
    <w:p w14:paraId="05723120" w14:textId="77777777" w:rsidR="007127CB" w:rsidRDefault="007127CB" w:rsidP="004A384C">
      <w:r>
        <w:t>Najnižšia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AC,</w:t>
      </w:r>
      <w:r>
        <w:rPr>
          <w:spacing w:val="1"/>
        </w:rPr>
        <w:t xml:space="preserve"> </w:t>
      </w:r>
      <w:r>
        <w:t>BBTM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vyrobených</w:t>
      </w:r>
      <w:r>
        <w:rPr>
          <w:spacing w:val="1"/>
        </w:rPr>
        <w:t xml:space="preserve"> </w:t>
      </w:r>
      <w:r>
        <w:t>z modifikovaných</w:t>
      </w:r>
      <w:r>
        <w:rPr>
          <w:spacing w:val="1"/>
        </w:rPr>
        <w:t xml:space="preserve"> </w:t>
      </w:r>
      <w:r>
        <w:t>asfaltov</w:t>
      </w:r>
      <w:r>
        <w:rPr>
          <w:spacing w:val="1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pri</w:t>
      </w:r>
      <w:r>
        <w:rPr>
          <w:spacing w:val="14"/>
        </w:rPr>
        <w:t xml:space="preserve"> </w:t>
      </w:r>
      <w:r>
        <w:t>kladení</w:t>
      </w:r>
      <w:r>
        <w:rPr>
          <w:spacing w:val="14"/>
        </w:rPr>
        <w:t xml:space="preserve"> </w:t>
      </w:r>
      <w:r>
        <w:t>klesnúť</w:t>
      </w:r>
      <w:r>
        <w:rPr>
          <w:spacing w:val="18"/>
        </w:rPr>
        <w:t xml:space="preserve"> </w:t>
      </w:r>
      <w:r>
        <w:t>pod</w:t>
      </w:r>
      <w:r>
        <w:rPr>
          <w:spacing w:val="18"/>
        </w:rPr>
        <w:t xml:space="preserve"> </w:t>
      </w:r>
      <w:r>
        <w:t>145</w:t>
      </w:r>
      <w:r>
        <w:rPr>
          <w:spacing w:val="15"/>
        </w:rPr>
        <w:t xml:space="preserve"> </w:t>
      </w:r>
      <w:r>
        <w:t>°C.</w:t>
      </w:r>
    </w:p>
    <w:p w14:paraId="08D3503A" w14:textId="48D85266" w:rsidR="007127CB" w:rsidRDefault="007127CB" w:rsidP="004A384C">
      <w:r>
        <w:t>Asfaltová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rozprestiera</w:t>
      </w:r>
      <w:r>
        <w:rPr>
          <w:spacing w:val="1"/>
        </w:rPr>
        <w:t xml:space="preserve"> </w:t>
      </w:r>
      <w:r>
        <w:t>s prevýšením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zhutnení</w:t>
      </w:r>
      <w:r>
        <w:rPr>
          <w:spacing w:val="1"/>
        </w:rPr>
        <w:t xml:space="preserve"> </w:t>
      </w:r>
      <w:r>
        <w:t>dosiahla</w:t>
      </w:r>
      <w:r>
        <w:rPr>
          <w:spacing w:val="1"/>
        </w:rPr>
        <w:t xml:space="preserve"> </w:t>
      </w:r>
      <w:r>
        <w:t>v projekte</w:t>
      </w:r>
      <w:r>
        <w:rPr>
          <w:spacing w:val="1"/>
        </w:rPr>
        <w:t xml:space="preserve"> </w:t>
      </w:r>
      <w:r>
        <w:t>predpísaná</w:t>
      </w:r>
      <w:r>
        <w:rPr>
          <w:spacing w:val="1"/>
        </w:rPr>
        <w:t xml:space="preserve"> </w:t>
      </w:r>
      <w:r>
        <w:t>hrúbka</w:t>
      </w:r>
      <w:r>
        <w:rPr>
          <w:spacing w:val="1"/>
        </w:rPr>
        <w:t xml:space="preserve"> </w:t>
      </w:r>
      <w:r>
        <w:t>vrstvy.</w:t>
      </w:r>
      <w:r>
        <w:rPr>
          <w:spacing w:val="1"/>
        </w:rPr>
        <w:t xml:space="preserve"> </w:t>
      </w:r>
      <w:r>
        <w:t>Pozdĺžne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priečne</w:t>
      </w:r>
      <w:r>
        <w:rPr>
          <w:spacing w:val="1"/>
        </w:rPr>
        <w:t xml:space="preserve"> </w:t>
      </w:r>
      <w:r>
        <w:t>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vrstvách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vystriedajú s</w:t>
      </w:r>
      <w:r>
        <w:rPr>
          <w:spacing w:val="58"/>
        </w:rPr>
        <w:t xml:space="preserve"> </w:t>
      </w:r>
      <w:r>
        <w:t>presahom najmenej 200 mm. Pozdĺžne a priečne pracovné spoje sa odporúča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kladením</w:t>
      </w:r>
      <w:r>
        <w:rPr>
          <w:spacing w:val="1"/>
        </w:rPr>
        <w:t xml:space="preserve"> </w:t>
      </w:r>
      <w:r>
        <w:t>susediaceho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pokračujúceho</w:t>
      </w:r>
      <w:r>
        <w:rPr>
          <w:spacing w:val="1"/>
        </w:rPr>
        <w:t xml:space="preserve"> </w:t>
      </w:r>
      <w:r>
        <w:t>pracovného</w:t>
      </w:r>
      <w:r>
        <w:rPr>
          <w:spacing w:val="1"/>
        </w:rPr>
        <w:t xml:space="preserve"> </w:t>
      </w:r>
      <w:r>
        <w:t>pruhu</w:t>
      </w:r>
      <w:r>
        <w:rPr>
          <w:spacing w:val="59"/>
        </w:rPr>
        <w:t xml:space="preserve"> </w:t>
      </w:r>
      <w:r>
        <w:t>nahriať</w:t>
      </w:r>
      <w:r>
        <w:rPr>
          <w:spacing w:val="59"/>
        </w:rPr>
        <w:t xml:space="preserve"> </w:t>
      </w:r>
      <w:r>
        <w:t>infražiaričom.</w:t>
      </w:r>
      <w:r>
        <w:rPr>
          <w:spacing w:val="1"/>
        </w:rPr>
        <w:t xml:space="preserve"> </w:t>
      </w:r>
      <w:r>
        <w:t>Napojenie sa vykoná zrezaním vrstvy na celú hrúbku, čím sa vytvorí zvislá plocha. Napájaná</w:t>
      </w:r>
      <w:r>
        <w:rPr>
          <w:spacing w:val="1"/>
        </w:rPr>
        <w:t xml:space="preserve"> </w:t>
      </w:r>
      <w:r>
        <w:lastRenderedPageBreak/>
        <w:t>plocha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opatrí</w:t>
      </w:r>
      <w:r>
        <w:rPr>
          <w:spacing w:val="59"/>
        </w:rPr>
        <w:t xml:space="preserve"> </w:t>
      </w:r>
      <w:r>
        <w:t>cestným</w:t>
      </w:r>
      <w:r>
        <w:rPr>
          <w:spacing w:val="59"/>
        </w:rPr>
        <w:t xml:space="preserve"> </w:t>
      </w:r>
      <w:r>
        <w:t>asfaltom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modifikovanou</w:t>
      </w:r>
      <w:r>
        <w:rPr>
          <w:spacing w:val="59"/>
        </w:rPr>
        <w:t xml:space="preserve"> </w:t>
      </w:r>
      <w:r>
        <w:t>asfaltovou</w:t>
      </w:r>
      <w:r>
        <w:rPr>
          <w:spacing w:val="1"/>
        </w:rPr>
        <w:t xml:space="preserve"> </w:t>
      </w:r>
      <w:r>
        <w:t>emulziou (v časovom predstihu potrebnom na jej vyštiepenie a odparenie vody). Je možné</w:t>
      </w:r>
      <w:r>
        <w:rPr>
          <w:spacing w:val="1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tesniaci</w:t>
      </w:r>
      <w:r>
        <w:rPr>
          <w:spacing w:val="1"/>
        </w:rPr>
        <w:t xml:space="preserve"> </w:t>
      </w:r>
      <w:r>
        <w:t>pásik. 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zhotovia tak, aby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dosiahli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požadovanú</w:t>
      </w:r>
      <w:r>
        <w:rPr>
          <w:spacing w:val="1"/>
        </w:rPr>
        <w:t xml:space="preserve"> </w:t>
      </w:r>
      <w:r>
        <w:t>mieru</w:t>
      </w:r>
      <w:r>
        <w:rPr>
          <w:spacing w:val="1"/>
        </w:rPr>
        <w:t xml:space="preserve"> </w:t>
      </w:r>
      <w:r>
        <w:t>zhutnenia.</w:t>
      </w:r>
      <w:r>
        <w:rPr>
          <w:spacing w:val="59"/>
        </w:rPr>
        <w:t xml:space="preserve"> </w:t>
      </w:r>
      <w:r>
        <w:t>Priečne</w:t>
      </w:r>
      <w:r>
        <w:rPr>
          <w:spacing w:val="59"/>
        </w:rPr>
        <w:t xml:space="preserve"> </w:t>
      </w:r>
      <w:r>
        <w:t>pracovné</w:t>
      </w:r>
      <w:r>
        <w:rPr>
          <w:spacing w:val="59"/>
        </w:rPr>
        <w:t xml:space="preserve"> </w:t>
      </w:r>
      <w:r>
        <w:t>napojenia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najvhodnejšie</w:t>
      </w:r>
      <w:r>
        <w:rPr>
          <w:spacing w:val="1"/>
        </w:rPr>
        <w:t xml:space="preserve"> </w:t>
      </w:r>
      <w:r>
        <w:t>vykonať</w:t>
      </w:r>
      <w:r>
        <w:rPr>
          <w:spacing w:val="18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uhle</w:t>
      </w:r>
      <w:r>
        <w:rPr>
          <w:spacing w:val="14"/>
        </w:rPr>
        <w:t xml:space="preserve"> </w:t>
      </w:r>
      <w:r>
        <w:t>15</w:t>
      </w:r>
      <w:r w:rsidR="00124BB2">
        <w:t>°</w:t>
      </w:r>
      <w:r w:rsidR="00124BB2">
        <w:rPr>
          <w:spacing w:val="18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kolmice</w:t>
      </w:r>
      <w:r>
        <w:rPr>
          <w:spacing w:val="15"/>
        </w:rPr>
        <w:t xml:space="preserve"> </w:t>
      </w:r>
      <w:r>
        <w:t>k</w:t>
      </w:r>
      <w:r>
        <w:rPr>
          <w:spacing w:val="17"/>
        </w:rPr>
        <w:t xml:space="preserve"> </w:t>
      </w:r>
      <w:r>
        <w:t>osi</w:t>
      </w:r>
      <w:r>
        <w:rPr>
          <w:spacing w:val="17"/>
        </w:rPr>
        <w:t xml:space="preserve"> </w:t>
      </w:r>
      <w:r>
        <w:t>vozovky.</w:t>
      </w:r>
    </w:p>
    <w:p w14:paraId="2DB96C01" w14:textId="77777777" w:rsidR="007127CB" w:rsidRPr="005C0397" w:rsidRDefault="007127CB" w:rsidP="004A384C">
      <w:pPr>
        <w:rPr>
          <w:sz w:val="15"/>
          <w:szCs w:val="15"/>
        </w:rPr>
      </w:pPr>
    </w:p>
    <w:p w14:paraId="3D713F46" w14:textId="77777777" w:rsidR="007127CB" w:rsidRPr="00933C98" w:rsidRDefault="007127CB" w:rsidP="004A384C">
      <w:pPr>
        <w:pStyle w:val="Nadpis3"/>
      </w:pPr>
      <w:bookmarkStart w:id="330" w:name="_TOC_250001"/>
      <w:bookmarkStart w:id="331" w:name="_Toc178188315"/>
      <w:r w:rsidRPr="00933C98">
        <w:t xml:space="preserve">Zhutňovanie </w:t>
      </w:r>
      <w:bookmarkEnd w:id="330"/>
      <w:r w:rsidRPr="00933C98">
        <w:t>zmesí</w:t>
      </w:r>
      <w:bookmarkEnd w:id="331"/>
    </w:p>
    <w:p w14:paraId="6941DF47" w14:textId="6503197C" w:rsidR="007127CB" w:rsidRDefault="007127CB" w:rsidP="004A384C">
      <w:r>
        <w:t>Pri zhutňovaní sa musia použiť účinné mechanizmy a vhodné technologické postupy. Typ,</w:t>
      </w:r>
      <w:r>
        <w:rPr>
          <w:spacing w:val="1"/>
        </w:rPr>
        <w:t xml:space="preserve"> </w:t>
      </w:r>
      <w:r>
        <w:t>hmotnosť, hustenie pneumatík, počet valcov, ich zostava a počet prejazdov určuje predpis</w:t>
      </w:r>
      <w:r>
        <w:rPr>
          <w:spacing w:val="1"/>
        </w:rPr>
        <w:t xml:space="preserve"> </w:t>
      </w:r>
      <w:r>
        <w:t>zhotoviteľa,</w:t>
      </w:r>
      <w:r>
        <w:rPr>
          <w:spacing w:val="2"/>
        </w:rPr>
        <w:t xml:space="preserve"> </w:t>
      </w:r>
      <w:r>
        <w:t>ktorý</w:t>
      </w:r>
      <w:r>
        <w:rPr>
          <w:spacing w:val="54"/>
        </w:rPr>
        <w:t xml:space="preserve"> </w:t>
      </w:r>
      <w:r>
        <w:t>sa</w:t>
      </w:r>
      <w:r>
        <w:rPr>
          <w:spacing w:val="56"/>
        </w:rPr>
        <w:t xml:space="preserve"> </w:t>
      </w:r>
      <w:r>
        <w:t>overí</w:t>
      </w:r>
      <w:r>
        <w:rPr>
          <w:spacing w:val="53"/>
        </w:rPr>
        <w:t xml:space="preserve"> </w:t>
      </w:r>
      <w:r>
        <w:t>pri</w:t>
      </w:r>
      <w:r>
        <w:rPr>
          <w:spacing w:val="2"/>
        </w:rPr>
        <w:t xml:space="preserve"> </w:t>
      </w:r>
      <w:r>
        <w:t>zhutňovacom</w:t>
      </w:r>
      <w:r>
        <w:rPr>
          <w:spacing w:val="56"/>
        </w:rPr>
        <w:t xml:space="preserve"> </w:t>
      </w:r>
      <w:r>
        <w:t>pokuse.</w:t>
      </w:r>
      <w:r>
        <w:rPr>
          <w:spacing w:val="2"/>
        </w:rPr>
        <w:t xml:space="preserve"> </w:t>
      </w:r>
      <w:r>
        <w:t>Rozprestretá</w:t>
      </w:r>
      <w:r>
        <w:rPr>
          <w:spacing w:val="56"/>
        </w:rPr>
        <w:t xml:space="preserve"> </w:t>
      </w:r>
      <w:r>
        <w:t>asfaltová</w:t>
      </w:r>
      <w:r>
        <w:rPr>
          <w:spacing w:val="57"/>
        </w:rPr>
        <w:t xml:space="preserve"> </w:t>
      </w:r>
      <w:r>
        <w:t>zmes  sa</w:t>
      </w:r>
      <w:r>
        <w:rPr>
          <w:spacing w:val="57"/>
        </w:rPr>
        <w:t xml:space="preserve"> </w:t>
      </w:r>
      <w:r>
        <w:t>hutní</w:t>
      </w:r>
      <w:r w:rsidR="004A384C">
        <w:t xml:space="preserve"> </w:t>
      </w:r>
      <w:r>
        <w:t>pri</w:t>
      </w:r>
      <w:r>
        <w:rPr>
          <w:spacing w:val="1"/>
        </w:rPr>
        <w:t xml:space="preserve"> </w:t>
      </w:r>
      <w:r>
        <w:t>čo</w:t>
      </w:r>
      <w:r>
        <w:rPr>
          <w:spacing w:val="1"/>
        </w:rPr>
        <w:t xml:space="preserve"> </w:t>
      </w:r>
      <w:r>
        <w:t>najvyšších</w:t>
      </w:r>
      <w:r>
        <w:rPr>
          <w:spacing w:val="1"/>
        </w:rPr>
        <w:t xml:space="preserve"> </w:t>
      </w:r>
      <w:r>
        <w:t>teplotách.</w:t>
      </w:r>
      <w:r>
        <w:rPr>
          <w:spacing w:val="59"/>
        </w:rPr>
        <w:t xml:space="preserve"> </w:t>
      </w:r>
      <w:r>
        <w:t>Zhutňovanie</w:t>
      </w:r>
      <w:r>
        <w:rPr>
          <w:spacing w:val="59"/>
        </w:rPr>
        <w:t xml:space="preserve"> </w:t>
      </w:r>
      <w:r>
        <w:t>s vibráciou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teplote</w:t>
      </w:r>
      <w:r>
        <w:rPr>
          <w:spacing w:val="1"/>
        </w:rPr>
        <w:t xml:space="preserve"> </w:t>
      </w:r>
      <w:r>
        <w:t>najmenej</w:t>
      </w:r>
      <w:r>
        <w:rPr>
          <w:spacing w:val="58"/>
        </w:rPr>
        <w:t xml:space="preserve"> </w:t>
      </w:r>
      <w:r>
        <w:t>100</w:t>
      </w:r>
      <w:r>
        <w:rPr>
          <w:spacing w:val="58"/>
        </w:rPr>
        <w:t xml:space="preserve"> </w:t>
      </w:r>
      <w:r>
        <w:t>°C pri</w:t>
      </w:r>
      <w:r>
        <w:rPr>
          <w:spacing w:val="59"/>
        </w:rPr>
        <w:t xml:space="preserve"> </w:t>
      </w:r>
      <w:r>
        <w:t>zmesiach</w:t>
      </w:r>
      <w:r>
        <w:rPr>
          <w:spacing w:val="58"/>
        </w:rPr>
        <w:t xml:space="preserve"> </w:t>
      </w:r>
      <w:r>
        <w:t>s nemodifikovanými asfaltmi a pri teplote</w:t>
      </w:r>
      <w:r>
        <w:rPr>
          <w:spacing w:val="59"/>
        </w:rPr>
        <w:t xml:space="preserve"> </w:t>
      </w:r>
      <w:r>
        <w:t>115</w:t>
      </w:r>
      <w:r>
        <w:rPr>
          <w:spacing w:val="58"/>
        </w:rPr>
        <w:t xml:space="preserve"> </w:t>
      </w:r>
      <w:r>
        <w:t>°C až</w:t>
      </w:r>
      <w:r>
        <w:rPr>
          <w:spacing w:val="59"/>
        </w:rPr>
        <w:t xml:space="preserve"> </w:t>
      </w:r>
      <w:r>
        <w:t>125</w:t>
      </w:r>
      <w:r>
        <w:rPr>
          <w:spacing w:val="58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modifikovaných</w:t>
      </w:r>
      <w:r>
        <w:rPr>
          <w:spacing w:val="1"/>
        </w:rPr>
        <w:t xml:space="preserve"> </w:t>
      </w:r>
      <w:r>
        <w:t>asfaltoch.</w:t>
      </w:r>
      <w:r>
        <w:rPr>
          <w:spacing w:val="1"/>
        </w:rPr>
        <w:t xml:space="preserve"> </w:t>
      </w:r>
      <w:r>
        <w:t>Teploty,</w:t>
      </w:r>
      <w:r>
        <w:rPr>
          <w:spacing w:val="1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8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1"/>
        </w:rPr>
        <w:t xml:space="preserve"> </w:t>
      </w:r>
      <w:r>
        <w:t>vrstvy,</w:t>
      </w:r>
      <w:r>
        <w:rPr>
          <w:spacing w:val="27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cca</w:t>
      </w:r>
      <w:r>
        <w:rPr>
          <w:spacing w:val="23"/>
        </w:rPr>
        <w:t xml:space="preserve"> </w:t>
      </w:r>
      <w:r>
        <w:t>15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až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menšie</w:t>
      </w:r>
      <w:r>
        <w:rPr>
          <w:spacing w:val="26"/>
        </w:rPr>
        <w:t xml:space="preserve"> </w:t>
      </w:r>
      <w:r>
        <w:t>ako</w:t>
      </w:r>
      <w:r>
        <w:rPr>
          <w:spacing w:val="23"/>
        </w:rPr>
        <w:t xml:space="preserve"> </w:t>
      </w:r>
      <w:r>
        <w:t>teploty</w:t>
      </w:r>
      <w:r>
        <w:rPr>
          <w:spacing w:val="24"/>
        </w:rPr>
        <w:t xml:space="preserve"> </w:t>
      </w:r>
      <w:r>
        <w:t>ukončenia</w:t>
      </w:r>
      <w:r>
        <w:rPr>
          <w:spacing w:val="23"/>
        </w:rPr>
        <w:t xml:space="preserve"> </w:t>
      </w:r>
      <w:r>
        <w:t>hutnenia</w:t>
      </w:r>
      <w:r>
        <w:rPr>
          <w:spacing w:val="26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vibráciou.</w:t>
      </w:r>
    </w:p>
    <w:p w14:paraId="1F1F9850" w14:textId="77777777" w:rsidR="007127CB" w:rsidRDefault="007127CB" w:rsidP="004A384C"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teplota,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ktorej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1"/>
        </w:rPr>
        <w:t xml:space="preserve"> </w:t>
      </w:r>
      <w:r>
        <w:t>zhutňovanie</w:t>
      </w:r>
      <w:r>
        <w:rPr>
          <w:spacing w:val="1"/>
        </w:rPr>
        <w:t xml:space="preserve"> </w:t>
      </w:r>
      <w:r>
        <w:t>s vibráciou</w:t>
      </w:r>
      <w:r>
        <w:rPr>
          <w:spacing w:val="1"/>
        </w:rPr>
        <w:t xml:space="preserve"> </w:t>
      </w:r>
      <w:r>
        <w:t>a teploty,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odporúča</w:t>
      </w:r>
      <w:r>
        <w:rPr>
          <w:spacing w:val="1"/>
        </w:rPr>
        <w:t xml:space="preserve"> </w:t>
      </w:r>
      <w:r>
        <w:t>ukončiť</w:t>
      </w:r>
      <w:r>
        <w:rPr>
          <w:spacing w:val="58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59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musia</w:t>
      </w:r>
      <w:r>
        <w:rPr>
          <w:spacing w:val="23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stanovené</w:t>
      </w:r>
      <w:r>
        <w:rPr>
          <w:spacing w:val="27"/>
        </w:rPr>
        <w:t xml:space="preserve"> </w:t>
      </w:r>
      <w:r>
        <w:t>výrobcom</w:t>
      </w:r>
      <w:r>
        <w:rPr>
          <w:spacing w:val="25"/>
        </w:rPr>
        <w:t xml:space="preserve"> </w:t>
      </w:r>
      <w:r>
        <w:t>asfaltovej</w:t>
      </w:r>
      <w:r>
        <w:rPr>
          <w:spacing w:val="29"/>
        </w:rPr>
        <w:t xml:space="preserve"> </w:t>
      </w:r>
      <w:r>
        <w:t>zmesi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zdokumentované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predpise.</w:t>
      </w:r>
    </w:p>
    <w:p w14:paraId="1A22EFA9" w14:textId="77777777" w:rsidR="007127CB" w:rsidRDefault="007127CB" w:rsidP="004A384C">
      <w:r>
        <w:t>Na</w:t>
      </w:r>
      <w:r>
        <w:rPr>
          <w:spacing w:val="1"/>
        </w:rPr>
        <w:t xml:space="preserve"> </w:t>
      </w:r>
      <w:r>
        <w:t>zamedzenie</w:t>
      </w:r>
      <w:r>
        <w:rPr>
          <w:spacing w:val="1"/>
        </w:rPr>
        <w:t xml:space="preserve"> </w:t>
      </w:r>
      <w:r>
        <w:t>ochladzovania</w:t>
      </w:r>
      <w:r>
        <w:rPr>
          <w:spacing w:val="1"/>
        </w:rPr>
        <w:t xml:space="preserve"> </w:t>
      </w:r>
      <w:r>
        <w:t>kolies</w:t>
      </w:r>
      <w:r>
        <w:rPr>
          <w:spacing w:val="1"/>
        </w:rPr>
        <w:t xml:space="preserve"> </w:t>
      </w:r>
      <w:r>
        <w:t>valcov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nižších</w:t>
      </w:r>
      <w:r>
        <w:rPr>
          <w:spacing w:val="59"/>
        </w:rPr>
        <w:t xml:space="preserve"> </w:t>
      </w:r>
      <w:r>
        <w:t>teplotách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kolesá</w:t>
      </w:r>
      <w:r>
        <w:rPr>
          <w:spacing w:val="59"/>
        </w:rPr>
        <w:t xml:space="preserve"> </w:t>
      </w:r>
      <w:r>
        <w:t>opatria</w:t>
      </w:r>
      <w:r>
        <w:rPr>
          <w:spacing w:val="1"/>
        </w:rPr>
        <w:t xml:space="preserve"> </w:t>
      </w:r>
      <w:r>
        <w:t>ochrannými</w:t>
      </w:r>
      <w:r>
        <w:rPr>
          <w:spacing w:val="1"/>
        </w:rPr>
        <w:t xml:space="preserve"> </w:t>
      </w:r>
      <w:r>
        <w:t>zásterkami.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zhutňovania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prispôsobiť</w:t>
      </w:r>
      <w:r>
        <w:rPr>
          <w:spacing w:val="58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druhu</w:t>
      </w:r>
      <w:r>
        <w:rPr>
          <w:spacing w:val="1"/>
        </w:rPr>
        <w:t xml:space="preserve"> </w:t>
      </w:r>
      <w:r>
        <w:t>pozemnej</w:t>
      </w:r>
      <w:r>
        <w:rPr>
          <w:spacing w:val="1"/>
        </w:rPr>
        <w:t xml:space="preserve"> </w:t>
      </w:r>
      <w:r>
        <w:t>komunikácie,</w:t>
      </w:r>
      <w:r>
        <w:rPr>
          <w:spacing w:val="1"/>
        </w:rPr>
        <w:t xml:space="preserve"> </w:t>
      </w:r>
      <w:r>
        <w:t>počasiu,</w:t>
      </w:r>
      <w:r>
        <w:rPr>
          <w:spacing w:val="1"/>
        </w:rPr>
        <w:t xml:space="preserve"> </w:t>
      </w:r>
      <w:r>
        <w:t>ročnému</w:t>
      </w:r>
      <w:r>
        <w:rPr>
          <w:spacing w:val="1"/>
        </w:rPr>
        <w:t xml:space="preserve"> </w:t>
      </w:r>
      <w:r>
        <w:t>obdobiu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miestnym</w:t>
      </w:r>
      <w:r>
        <w:rPr>
          <w:spacing w:val="1"/>
        </w:rPr>
        <w:t xml:space="preserve"> </w:t>
      </w:r>
      <w:r>
        <w:t>pomerom.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hutnení</w:t>
      </w:r>
      <w:r>
        <w:rPr>
          <w:spacing w:val="20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dochádzať</w:t>
      </w:r>
      <w:r>
        <w:rPr>
          <w:spacing w:val="20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nadmernému</w:t>
      </w:r>
      <w:r>
        <w:rPr>
          <w:spacing w:val="22"/>
        </w:rPr>
        <w:t xml:space="preserve"> </w:t>
      </w:r>
      <w:r>
        <w:t>drveniu</w:t>
      </w:r>
      <w:r>
        <w:rPr>
          <w:spacing w:val="21"/>
        </w:rPr>
        <w:t xml:space="preserve"> </w:t>
      </w:r>
      <w:r>
        <w:t>zŕn</w:t>
      </w:r>
      <w:r>
        <w:rPr>
          <w:spacing w:val="18"/>
        </w:rPr>
        <w:t xml:space="preserve"> </w:t>
      </w:r>
      <w:r>
        <w:t>kameniva.</w:t>
      </w:r>
    </w:p>
    <w:p w14:paraId="4950DB85" w14:textId="77777777" w:rsidR="007127CB" w:rsidRDefault="007127CB" w:rsidP="004A384C">
      <w:r>
        <w:t>Postup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valcovania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meniť,</w:t>
      </w:r>
      <w:r>
        <w:rPr>
          <w:spacing w:val="59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nedošlo</w:t>
      </w:r>
      <w:r>
        <w:rPr>
          <w:spacing w:val="59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premiestňovaniu</w:t>
      </w:r>
      <w:r>
        <w:rPr>
          <w:spacing w:val="59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zmesi. Valec sa presúva naraz na vzdialenejšom konci od finišera smerom, kde je asfaltová</w:t>
      </w:r>
      <w:r>
        <w:rPr>
          <w:spacing w:val="1"/>
        </w:rPr>
        <w:t xml:space="preserve"> </w:t>
      </w:r>
      <w:r>
        <w:t>zmes</w:t>
      </w:r>
      <w:r>
        <w:rPr>
          <w:spacing w:val="40"/>
        </w:rPr>
        <w:t xml:space="preserve"> </w:t>
      </w:r>
      <w:r>
        <w:t>chladnejšia</w:t>
      </w:r>
      <w:r>
        <w:rPr>
          <w:spacing w:val="3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stabilnejšia.</w:t>
      </w:r>
      <w:r>
        <w:rPr>
          <w:spacing w:val="42"/>
        </w:rPr>
        <w:t xml:space="preserve"> </w:t>
      </w:r>
      <w:r>
        <w:t>Valce</w:t>
      </w:r>
      <w:r>
        <w:rPr>
          <w:spacing w:val="40"/>
        </w:rPr>
        <w:t xml:space="preserve"> </w:t>
      </w:r>
      <w:r>
        <w:t>sa</w:t>
      </w:r>
      <w:r>
        <w:rPr>
          <w:spacing w:val="41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nechať</w:t>
      </w:r>
      <w:r>
        <w:rPr>
          <w:spacing w:val="42"/>
        </w:rPr>
        <w:t xml:space="preserve"> </w:t>
      </w:r>
      <w:r>
        <w:t>stáť</w:t>
      </w:r>
      <w:r>
        <w:rPr>
          <w:spacing w:val="42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nevychladnutej</w:t>
      </w:r>
      <w:r>
        <w:rPr>
          <w:spacing w:val="42"/>
        </w:rPr>
        <w:t xml:space="preserve"> </w:t>
      </w:r>
      <w:r>
        <w:t>vrstve.</w:t>
      </w:r>
      <w:r>
        <w:rPr>
          <w:spacing w:val="4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čas chladnutia asfaltovej zmesi, ktorý trvá 15 až 30 min v závislosti od hrúbky zhutňovanej</w:t>
      </w:r>
      <w:r>
        <w:rPr>
          <w:spacing w:val="1"/>
        </w:rPr>
        <w:t xml:space="preserve"> </w:t>
      </w:r>
      <w:r>
        <w:t>vrstvy, klimatických podmienok a typu zmesi vrstvy, musí byť zhutňovanie asfaltovej vrstvy</w:t>
      </w:r>
      <w:r>
        <w:rPr>
          <w:spacing w:val="1"/>
        </w:rPr>
        <w:t xml:space="preserve"> </w:t>
      </w:r>
      <w:r>
        <w:t>ukončené.</w:t>
      </w:r>
    </w:p>
    <w:p w14:paraId="3E024ED7" w14:textId="77777777" w:rsidR="007127CB" w:rsidRDefault="007127CB" w:rsidP="004A384C">
      <w:r>
        <w:t>Ďalšia</w:t>
      </w:r>
      <w:r>
        <w:rPr>
          <w:spacing w:val="50"/>
        </w:rPr>
        <w:t xml:space="preserve"> </w:t>
      </w:r>
      <w:r>
        <w:t>vrstva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nemôže</w:t>
      </w:r>
      <w:r>
        <w:rPr>
          <w:spacing w:val="51"/>
        </w:rPr>
        <w:t xml:space="preserve"> </w:t>
      </w:r>
      <w:r>
        <w:t>položiť</w:t>
      </w:r>
      <w:r>
        <w:rPr>
          <w:spacing w:val="49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prevzatia</w:t>
      </w:r>
      <w:r>
        <w:rPr>
          <w:spacing w:val="47"/>
        </w:rPr>
        <w:t xml:space="preserve"> </w:t>
      </w:r>
      <w:r>
        <w:t>predchádzajúcej</w:t>
      </w:r>
      <w:r>
        <w:rPr>
          <w:spacing w:val="52"/>
        </w:rPr>
        <w:t xml:space="preserve"> </w:t>
      </w:r>
      <w:r>
        <w:t>vrstvy</w:t>
      </w:r>
      <w:r>
        <w:rPr>
          <w:spacing w:val="43"/>
        </w:rPr>
        <w:t xml:space="preserve"> </w:t>
      </w:r>
      <w:r>
        <w:t>objednávateľom.</w:t>
      </w:r>
    </w:p>
    <w:p w14:paraId="3E53996B" w14:textId="77777777" w:rsidR="007127CB" w:rsidRPr="004A384C" w:rsidRDefault="007127CB" w:rsidP="004A384C">
      <w:pPr>
        <w:pStyle w:val="Nadpis2"/>
      </w:pPr>
      <w:bookmarkStart w:id="332" w:name="_TOC_250000"/>
      <w:bookmarkStart w:id="333" w:name="_Toc178188316"/>
      <w:bookmarkEnd w:id="332"/>
      <w:r w:rsidRPr="004A384C">
        <w:t>SKÚŠANIE</w:t>
      </w:r>
      <w:bookmarkEnd w:id="333"/>
    </w:p>
    <w:p w14:paraId="28316907" w14:textId="77777777" w:rsidR="007127CB" w:rsidRDefault="007127CB" w:rsidP="004A384C">
      <w:r>
        <w:t>Požadované</w:t>
      </w:r>
      <w:r>
        <w:rPr>
          <w:spacing w:val="1"/>
        </w:rPr>
        <w:t xml:space="preserve"> </w:t>
      </w:r>
      <w:r>
        <w:t>vlastnosti stavebných</w:t>
      </w:r>
      <w:r>
        <w:rPr>
          <w:spacing w:val="58"/>
        </w:rPr>
        <w:t xml:space="preserve"> </w:t>
      </w:r>
      <w:r>
        <w:t>materiálov,</w:t>
      </w:r>
      <w:r>
        <w:rPr>
          <w:spacing w:val="58"/>
        </w:rPr>
        <w:t xml:space="preserve"> </w:t>
      </w:r>
      <w:r>
        <w:t>asfaltovej</w:t>
      </w:r>
      <w:r>
        <w:rPr>
          <w:spacing w:val="59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hotovej</w:t>
      </w:r>
      <w:r>
        <w:rPr>
          <w:spacing w:val="58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overujú</w:t>
      </w:r>
      <w:r>
        <w:rPr>
          <w:spacing w:val="-56"/>
        </w:rPr>
        <w:t xml:space="preserve"> </w:t>
      </w:r>
      <w:r>
        <w:t>v štádiu</w:t>
      </w:r>
      <w:r>
        <w:rPr>
          <w:spacing w:val="1"/>
        </w:rPr>
        <w:t xml:space="preserve"> </w:t>
      </w:r>
      <w:r>
        <w:t>prípravy,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položení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zhutnení.</w:t>
      </w:r>
      <w:r>
        <w:rPr>
          <w:spacing w:val="58"/>
        </w:rPr>
        <w:t xml:space="preserve"> </w:t>
      </w:r>
      <w:r>
        <w:t>Vykonávajú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druhy</w:t>
      </w:r>
      <w:r>
        <w:rPr>
          <w:spacing w:val="14"/>
        </w:rPr>
        <w:t xml:space="preserve"> </w:t>
      </w:r>
      <w:r>
        <w:t>skúšok:</w:t>
      </w:r>
    </w:p>
    <w:p w14:paraId="0A96EC24" w14:textId="77777777" w:rsidR="007127CB" w:rsidRDefault="007127CB" w:rsidP="004A384C">
      <w:r>
        <w:t>Počiatočné</w:t>
      </w:r>
      <w:r>
        <w:rPr>
          <w:spacing w:val="35"/>
        </w:rPr>
        <w:t xml:space="preserve"> </w:t>
      </w:r>
      <w:r>
        <w:t>skúšky</w:t>
      </w:r>
      <w:r>
        <w:rPr>
          <w:spacing w:val="33"/>
        </w:rPr>
        <w:t xml:space="preserve"> </w:t>
      </w:r>
      <w:r>
        <w:t>typu</w:t>
      </w:r>
      <w:r>
        <w:rPr>
          <w:spacing w:val="36"/>
        </w:rPr>
        <w:t xml:space="preserve"> </w:t>
      </w:r>
      <w:r>
        <w:t>(STN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13108-20,</w:t>
      </w:r>
      <w:r>
        <w:rPr>
          <w:spacing w:val="39"/>
        </w:rPr>
        <w:t xml:space="preserve"> </w:t>
      </w:r>
      <w:r>
        <w:t>TP</w:t>
      </w:r>
      <w:r>
        <w:rPr>
          <w:spacing w:val="38"/>
        </w:rPr>
        <w:t xml:space="preserve"> </w:t>
      </w:r>
      <w:r>
        <w:t>032)</w:t>
      </w:r>
    </w:p>
    <w:p w14:paraId="32809670" w14:textId="77777777" w:rsidR="0093581C" w:rsidRDefault="007127CB" w:rsidP="004A384C">
      <w:pPr>
        <w:rPr>
          <w:spacing w:val="-56"/>
        </w:rPr>
      </w:pPr>
      <w:r>
        <w:t>Plánované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 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13108-21)</w:t>
      </w:r>
      <w:r>
        <w:rPr>
          <w:spacing w:val="-56"/>
        </w:rPr>
        <w:t xml:space="preserve"> </w:t>
      </w:r>
    </w:p>
    <w:p w14:paraId="5649388A" w14:textId="77777777" w:rsidR="0093581C" w:rsidRDefault="007127CB" w:rsidP="004A384C">
      <w:pPr>
        <w:rPr>
          <w:spacing w:val="1"/>
        </w:rPr>
      </w:pP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         </w:t>
      </w:r>
    </w:p>
    <w:p w14:paraId="59DE89AD" w14:textId="77777777" w:rsidR="0093581C" w:rsidRDefault="007127CB" w:rsidP="004A384C">
      <w:pPr>
        <w:rPr>
          <w:spacing w:val="1"/>
        </w:rPr>
      </w:pP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   </w:t>
      </w:r>
    </w:p>
    <w:p w14:paraId="5AEDD633" w14:textId="42FF5EA4" w:rsidR="007127CB" w:rsidRDefault="007127CB" w:rsidP="004A384C">
      <w:r>
        <w:t>Preberacie</w:t>
      </w:r>
      <w:r>
        <w:rPr>
          <w:spacing w:val="36"/>
        </w:rPr>
        <w:t xml:space="preserve"> </w:t>
      </w:r>
      <w:r>
        <w:t>skúšky</w:t>
      </w:r>
      <w:r>
        <w:rPr>
          <w:spacing w:val="35"/>
        </w:rPr>
        <w:t xml:space="preserve"> </w:t>
      </w:r>
      <w:r>
        <w:t>hotovej</w:t>
      </w:r>
      <w:r>
        <w:rPr>
          <w:spacing w:val="38"/>
        </w:rPr>
        <w:t xml:space="preserve"> </w:t>
      </w:r>
      <w:r>
        <w:t>vrstvy</w:t>
      </w:r>
      <w:r>
        <w:rPr>
          <w:spacing w:val="35"/>
        </w:rPr>
        <w:t xml:space="preserve"> </w:t>
      </w:r>
      <w:r>
        <w:t>(STN</w:t>
      </w:r>
      <w:r>
        <w:rPr>
          <w:spacing w:val="33"/>
        </w:rPr>
        <w:t xml:space="preserve"> </w:t>
      </w:r>
      <w:r>
        <w:t>73</w:t>
      </w:r>
      <w:r>
        <w:rPr>
          <w:spacing w:val="33"/>
        </w:rPr>
        <w:t xml:space="preserve"> </w:t>
      </w:r>
      <w:r>
        <w:t>6121,</w:t>
      </w:r>
      <w:r>
        <w:rPr>
          <w:spacing w:val="35"/>
        </w:rPr>
        <w:t xml:space="preserve"> </w:t>
      </w:r>
      <w:r>
        <w:t>TKP</w:t>
      </w:r>
      <w:r>
        <w:rPr>
          <w:spacing w:val="36"/>
        </w:rPr>
        <w:t xml:space="preserve"> </w:t>
      </w:r>
      <w:r>
        <w:t>6).</w:t>
      </w:r>
    </w:p>
    <w:p w14:paraId="713F5A69" w14:textId="77777777" w:rsidR="007127CB" w:rsidRDefault="007127CB" w:rsidP="004A384C">
      <w:r>
        <w:t>Tieto</w:t>
      </w:r>
      <w:r>
        <w:rPr>
          <w:spacing w:val="111"/>
        </w:rPr>
        <w:t xml:space="preserve"> </w:t>
      </w:r>
      <w:r>
        <w:t>skúšky</w:t>
      </w:r>
      <w:r>
        <w:rPr>
          <w:spacing w:val="105"/>
        </w:rPr>
        <w:t xml:space="preserve"> </w:t>
      </w:r>
      <w:r>
        <w:t>(mimo</w:t>
      </w:r>
      <w:r>
        <w:rPr>
          <w:spacing w:val="107"/>
        </w:rPr>
        <w:t xml:space="preserve"> </w:t>
      </w:r>
      <w:r>
        <w:t>kontrolných</w:t>
      </w:r>
      <w:r>
        <w:rPr>
          <w:spacing w:val="108"/>
        </w:rPr>
        <w:t xml:space="preserve"> </w:t>
      </w:r>
      <w:r>
        <w:t>skúšok</w:t>
      </w:r>
      <w:r>
        <w:rPr>
          <w:spacing w:val="111"/>
        </w:rPr>
        <w:t xml:space="preserve"> </w:t>
      </w:r>
      <w:r>
        <w:t>objednávateľa)</w:t>
      </w:r>
      <w:r>
        <w:rPr>
          <w:spacing w:val="112"/>
        </w:rPr>
        <w:t xml:space="preserve"> </w:t>
      </w:r>
      <w:r>
        <w:t>vykonáva</w:t>
      </w:r>
      <w:r>
        <w:rPr>
          <w:spacing w:val="108"/>
        </w:rPr>
        <w:t xml:space="preserve"> </w:t>
      </w:r>
      <w:r>
        <w:t>alebo</w:t>
      </w:r>
      <w:r>
        <w:rPr>
          <w:spacing w:val="111"/>
        </w:rPr>
        <w:t xml:space="preserve"> </w:t>
      </w:r>
      <w:r>
        <w:t>ich</w:t>
      </w:r>
      <w:r>
        <w:rPr>
          <w:spacing w:val="111"/>
        </w:rPr>
        <w:t xml:space="preserve"> </w:t>
      </w:r>
      <w:r>
        <w:t>vykonanie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odborne</w:t>
      </w:r>
      <w:r>
        <w:rPr>
          <w:spacing w:val="1"/>
        </w:rPr>
        <w:t xml:space="preserve"> </w:t>
      </w:r>
      <w:r>
        <w:t>spôsobilých</w:t>
      </w:r>
      <w:r>
        <w:rPr>
          <w:spacing w:val="1"/>
        </w:rPr>
        <w:t xml:space="preserve"> </w:t>
      </w:r>
      <w:r>
        <w:t>skúšobniach</w:t>
      </w:r>
      <w:r>
        <w:rPr>
          <w:spacing w:val="1"/>
        </w:rPr>
        <w:t xml:space="preserve"> </w:t>
      </w:r>
      <w:r>
        <w:t>(akreditovaných</w:t>
      </w:r>
      <w:r>
        <w:rPr>
          <w:spacing w:val="1"/>
        </w:rPr>
        <w:t xml:space="preserve"> </w:t>
      </w:r>
      <w:r>
        <w:t>laboratóriách)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zhotoviteľ,</w:t>
      </w:r>
      <w:r>
        <w:rPr>
          <w:spacing w:val="1"/>
        </w:rPr>
        <w:t xml:space="preserve"> </w:t>
      </w:r>
      <w:r>
        <w:t>ktorý</w:t>
      </w:r>
      <w:r>
        <w:rPr>
          <w:spacing w:val="28"/>
        </w:rPr>
        <w:t xml:space="preserve"> </w:t>
      </w:r>
      <w:r>
        <w:t>si</w:t>
      </w:r>
      <w:r>
        <w:rPr>
          <w:spacing w:val="30"/>
        </w:rPr>
        <w:t xml:space="preserve"> </w:t>
      </w:r>
      <w:r>
        <w:t>náklady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ne</w:t>
      </w:r>
      <w:r>
        <w:rPr>
          <w:spacing w:val="34"/>
        </w:rPr>
        <w:t xml:space="preserve"> </w:t>
      </w:r>
      <w:r>
        <w:t>zahrňuje</w:t>
      </w:r>
      <w:r>
        <w:rPr>
          <w:spacing w:val="34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ceny.</w:t>
      </w:r>
      <w:r>
        <w:rPr>
          <w:spacing w:val="37"/>
        </w:rPr>
        <w:t xml:space="preserve"> </w:t>
      </w:r>
      <w:r>
        <w:t>Protokoly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odoberaní</w:t>
      </w:r>
      <w:r>
        <w:rPr>
          <w:spacing w:val="33"/>
        </w:rPr>
        <w:t xml:space="preserve"> </w:t>
      </w:r>
      <w:r>
        <w:t>vzoriek,</w:t>
      </w:r>
      <w:r>
        <w:rPr>
          <w:spacing w:val="32"/>
        </w:rPr>
        <w:t xml:space="preserve"> </w:t>
      </w:r>
      <w:r>
        <w:t>skúšobné</w:t>
      </w:r>
      <w:r>
        <w:rPr>
          <w:spacing w:val="31"/>
        </w:rPr>
        <w:t xml:space="preserve"> </w:t>
      </w:r>
      <w:r>
        <w:t>protokoly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preukazujúce</w:t>
      </w:r>
      <w:r>
        <w:rPr>
          <w:spacing w:val="1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predkladať</w:t>
      </w:r>
      <w:r>
        <w:rPr>
          <w:spacing w:val="1"/>
        </w:rPr>
        <w:t xml:space="preserve"> </w:t>
      </w:r>
      <w:r>
        <w:t>objednávateľovi,</w:t>
      </w:r>
      <w:r>
        <w:rPr>
          <w:spacing w:val="1"/>
        </w:rPr>
        <w:t xml:space="preserve"> </w:t>
      </w:r>
      <w:r>
        <w:t>najneskôr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prevzatím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Záverečnú</w:t>
      </w:r>
      <w:r>
        <w:rPr>
          <w:spacing w:val="1"/>
        </w:rPr>
        <w:t xml:space="preserve"> </w:t>
      </w:r>
      <w:r>
        <w:t>správu s</w:t>
      </w:r>
      <w:r>
        <w:rPr>
          <w:spacing w:val="1"/>
        </w:rPr>
        <w:t xml:space="preserve"> </w:t>
      </w:r>
      <w:r>
        <w:t>výsledkami skúšok a meraní celého objektu alebo jeho ucelenej</w:t>
      </w:r>
      <w:r>
        <w:rPr>
          <w:spacing w:val="1"/>
        </w:rPr>
        <w:t xml:space="preserve"> </w:t>
      </w:r>
      <w:r>
        <w:t>časti predkladá zhotoviteľ</w:t>
      </w:r>
      <w:r>
        <w:rPr>
          <w:spacing w:val="1"/>
        </w:rPr>
        <w:t xml:space="preserve"> </w:t>
      </w:r>
      <w:r>
        <w:lastRenderedPageBreak/>
        <w:t>objednávateľovi spolu so všetkými požadovanými dokladmi najneskôr 14 dní pred termínom</w:t>
      </w:r>
      <w:r>
        <w:rPr>
          <w:spacing w:val="1"/>
        </w:rPr>
        <w:t xml:space="preserve"> </w:t>
      </w:r>
      <w:r>
        <w:t>preberacieho</w:t>
      </w:r>
      <w:r>
        <w:rPr>
          <w:spacing w:val="13"/>
        </w:rPr>
        <w:t xml:space="preserve"> </w:t>
      </w:r>
      <w:r>
        <w:t>konania.</w:t>
      </w:r>
    </w:p>
    <w:p w14:paraId="267C5FF6" w14:textId="77777777" w:rsidR="007127CB" w:rsidRDefault="007127CB" w:rsidP="004A384C">
      <w:r>
        <w:t>V závažných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dosiahnuté</w:t>
      </w:r>
      <w:r>
        <w:rPr>
          <w:spacing w:val="1"/>
        </w:rPr>
        <w:t xml:space="preserve"> </w:t>
      </w:r>
      <w:r>
        <w:t>súhlasné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vykonajú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 potrebnom</w:t>
      </w:r>
      <w:r>
        <w:rPr>
          <w:spacing w:val="59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rozhodcovské</w:t>
      </w:r>
      <w:r>
        <w:rPr>
          <w:spacing w:val="59"/>
        </w:rPr>
        <w:t xml:space="preserve"> </w:t>
      </w:r>
      <w:r>
        <w:t>skúšky.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laboratórium, ktoré nebolo</w:t>
      </w:r>
      <w:r>
        <w:rPr>
          <w:spacing w:val="58"/>
        </w:rPr>
        <w:t xml:space="preserve"> </w:t>
      </w:r>
      <w:r>
        <w:t>zainteresované do prípravy a</w:t>
      </w:r>
      <w:r>
        <w:rPr>
          <w:spacing w:val="58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prác.</w:t>
      </w:r>
      <w:r>
        <w:rPr>
          <w:spacing w:val="23"/>
        </w:rPr>
        <w:t xml:space="preserve"> </w:t>
      </w:r>
      <w:r>
        <w:t>Výsledky</w:t>
      </w:r>
      <w:r>
        <w:rPr>
          <w:spacing w:val="17"/>
        </w:rPr>
        <w:t xml:space="preserve"> </w:t>
      </w:r>
      <w:r>
        <w:t>rozhodcovských</w:t>
      </w:r>
      <w:r>
        <w:rPr>
          <w:spacing w:val="20"/>
        </w:rPr>
        <w:t xml:space="preserve"> </w:t>
      </w:r>
      <w:r>
        <w:t>skúšok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obidve</w:t>
      </w:r>
      <w:r>
        <w:rPr>
          <w:spacing w:val="20"/>
        </w:rPr>
        <w:t xml:space="preserve"> </w:t>
      </w:r>
      <w:r>
        <w:t>strany</w:t>
      </w:r>
      <w:r>
        <w:rPr>
          <w:spacing w:val="22"/>
        </w:rPr>
        <w:t xml:space="preserve"> </w:t>
      </w:r>
      <w:r>
        <w:t>záväzné.</w:t>
      </w:r>
    </w:p>
    <w:p w14:paraId="0C7A36EA" w14:textId="77777777" w:rsidR="007127CB" w:rsidRDefault="007127CB" w:rsidP="004A384C">
      <w:r>
        <w:t>Na odber vzoriek základných materiálov, asfaltovej zmesi alebo vývrtov (výsekov) z hotovej</w:t>
      </w:r>
      <w:r>
        <w:rPr>
          <w:spacing w:val="1"/>
        </w:rPr>
        <w:t xml:space="preserve"> </w:t>
      </w:r>
      <w:r>
        <w:t>úpravy</w:t>
      </w:r>
      <w:r>
        <w:rPr>
          <w:spacing w:val="101"/>
        </w:rPr>
        <w:t xml:space="preserve"> </w:t>
      </w:r>
      <w:r>
        <w:t>a</w:t>
      </w:r>
      <w:r>
        <w:rPr>
          <w:spacing w:val="101"/>
        </w:rPr>
        <w:t xml:space="preserve"> </w:t>
      </w:r>
      <w:r>
        <w:t>ich</w:t>
      </w:r>
      <w:r>
        <w:rPr>
          <w:spacing w:val="99"/>
        </w:rPr>
        <w:t xml:space="preserve"> </w:t>
      </w:r>
      <w:r>
        <w:t>skúšanie</w:t>
      </w:r>
      <w:r>
        <w:rPr>
          <w:spacing w:val="101"/>
        </w:rPr>
        <w:t xml:space="preserve"> </w:t>
      </w:r>
      <w:r>
        <w:t xml:space="preserve">platí   </w:t>
      </w:r>
      <w:r>
        <w:rPr>
          <w:spacing w:val="20"/>
        </w:rPr>
        <w:t xml:space="preserve"> </w:t>
      </w:r>
      <w:r>
        <w:t>STN</w:t>
      </w:r>
      <w:r>
        <w:rPr>
          <w:spacing w:val="100"/>
        </w:rPr>
        <w:t xml:space="preserve"> </w:t>
      </w:r>
      <w:r>
        <w:t>EN</w:t>
      </w:r>
      <w:r>
        <w:rPr>
          <w:spacing w:val="100"/>
        </w:rPr>
        <w:t xml:space="preserve"> </w:t>
      </w:r>
      <w:r>
        <w:t>12697-27</w:t>
      </w:r>
      <w:r>
        <w:rPr>
          <w:spacing w:val="10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súvisiace</w:t>
      </w:r>
      <w:r>
        <w:rPr>
          <w:spacing w:val="98"/>
        </w:rPr>
        <w:t xml:space="preserve"> </w:t>
      </w:r>
      <w:r>
        <w:t>technické</w:t>
      </w:r>
      <w:r>
        <w:rPr>
          <w:spacing w:val="102"/>
        </w:rPr>
        <w:t xml:space="preserve"> </w:t>
      </w:r>
      <w:r>
        <w:t>normy.</w:t>
      </w:r>
      <w:r>
        <w:rPr>
          <w:spacing w:val="102"/>
        </w:rPr>
        <w:t xml:space="preserve"> </w:t>
      </w:r>
      <w:r>
        <w:t>Vzorky</w:t>
      </w:r>
      <w:r>
        <w:rPr>
          <w:spacing w:val="-57"/>
        </w:rPr>
        <w:t xml:space="preserve"> </w:t>
      </w:r>
      <w:r>
        <w:t>z hotovej vrstvy (vývrty alebo výseky) musia byť odobraté na celú hrúbku skúšanej úpravy,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porušenia.</w:t>
      </w:r>
      <w:r>
        <w:rPr>
          <w:spacing w:val="1"/>
        </w:rPr>
        <w:t xml:space="preserve"> </w:t>
      </w:r>
      <w:r>
        <w:t>Vzniknuté</w:t>
      </w:r>
      <w:r>
        <w:rPr>
          <w:spacing w:val="1"/>
        </w:rPr>
        <w:t xml:space="preserve"> </w:t>
      </w:r>
      <w:r>
        <w:t>otvory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najskôr</w:t>
      </w:r>
      <w:r>
        <w:rPr>
          <w:spacing w:val="58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zaplniť.</w:t>
      </w:r>
    </w:p>
    <w:p w14:paraId="06C2219D" w14:textId="77777777" w:rsidR="007127CB" w:rsidRDefault="007127CB" w:rsidP="00B03C9D"/>
    <w:sectPr w:rsidR="007127CB" w:rsidSect="000E0317">
      <w:headerReference w:type="default" r:id="rId27"/>
      <w:footerReference w:type="default" r:id="rId28"/>
      <w:pgSz w:w="11906" w:h="16838"/>
      <w:pgMar w:top="568" w:right="1274" w:bottom="1417" w:left="1417" w:header="96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7802A9" w16cid:durableId="2AB10C8A"/>
  <w16cid:commentId w16cid:paraId="054DC2CB" w16cid:durableId="2AB10C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9E68E" w14:textId="77777777" w:rsidR="00012975" w:rsidRDefault="00012975" w:rsidP="00F7267C">
      <w:pPr>
        <w:spacing w:after="0"/>
      </w:pPr>
      <w:r>
        <w:separator/>
      </w:r>
    </w:p>
  </w:endnote>
  <w:endnote w:type="continuationSeparator" w:id="0">
    <w:p w14:paraId="2F1BE8C6" w14:textId="77777777" w:rsidR="00012975" w:rsidRDefault="00012975" w:rsidP="00F726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13442" w14:textId="758D6524" w:rsidR="00012975" w:rsidRDefault="00012975" w:rsidP="002C2F12">
    <w:pPr>
      <w:tabs>
        <w:tab w:val="center" w:pos="4550"/>
        <w:tab w:val="left" w:pos="5535"/>
        <w:tab w:val="left" w:pos="5818"/>
        <w:tab w:val="right" w:pos="9214"/>
      </w:tabs>
      <w:ind w:right="260"/>
      <w:rPr>
        <w:rFonts w:cs="Arial"/>
        <w:color w:val="000000"/>
        <w:sz w:val="16"/>
        <w:szCs w:val="16"/>
        <w:lang w:eastAsia="cs-CZ"/>
      </w:rPr>
    </w:pPr>
    <w:r>
      <w:rPr>
        <w:rFonts w:cs="Arial"/>
        <w:color w:val="000000"/>
        <w:sz w:val="16"/>
        <w:szCs w:val="16"/>
        <w:lang w:eastAsia="cs-CZ"/>
      </w:rPr>
      <w:t>Zväzok 3 časť 3 – Zvláštne TKP</w:t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  <w:t xml:space="preserve">Strana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PAGE 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352F57">
      <w:rPr>
        <w:rFonts w:cs="Arial"/>
        <w:noProof/>
        <w:color w:val="000000"/>
        <w:sz w:val="16"/>
        <w:szCs w:val="16"/>
        <w:lang w:eastAsia="cs-CZ"/>
      </w:rPr>
      <w:t>1</w:t>
    </w:r>
    <w:r>
      <w:rPr>
        <w:rFonts w:cs="Arial"/>
        <w:color w:val="000000"/>
        <w:sz w:val="16"/>
        <w:szCs w:val="16"/>
        <w:lang w:eastAsia="cs-CZ"/>
      </w:rPr>
      <w:fldChar w:fldCharType="end"/>
    </w:r>
    <w:r>
      <w:rPr>
        <w:rFonts w:cs="Arial"/>
        <w:color w:val="000000"/>
        <w:sz w:val="16"/>
        <w:szCs w:val="16"/>
        <w:lang w:eastAsia="cs-CZ"/>
      </w:rPr>
      <w:t xml:space="preserve"> |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NUMPAGES  \* Arabic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352F57">
      <w:rPr>
        <w:rFonts w:cs="Arial"/>
        <w:noProof/>
        <w:color w:val="000000"/>
        <w:sz w:val="16"/>
        <w:szCs w:val="16"/>
        <w:lang w:eastAsia="cs-CZ"/>
      </w:rPr>
      <w:t>61</w:t>
    </w:r>
    <w:r>
      <w:rPr>
        <w:rFonts w:cs="Arial"/>
        <w:color w:val="000000"/>
        <w:sz w:val="16"/>
        <w:szCs w:val="16"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DE0A" w14:textId="6D8B2341" w:rsidR="00012975" w:rsidRDefault="00012975" w:rsidP="002C2F12">
    <w:pPr>
      <w:tabs>
        <w:tab w:val="center" w:pos="4550"/>
        <w:tab w:val="left" w:pos="5535"/>
        <w:tab w:val="left" w:pos="5818"/>
        <w:tab w:val="right" w:pos="9214"/>
      </w:tabs>
      <w:ind w:right="260"/>
      <w:rPr>
        <w:rFonts w:cs="Arial"/>
        <w:color w:val="000000"/>
        <w:sz w:val="16"/>
        <w:szCs w:val="16"/>
        <w:lang w:eastAsia="cs-CZ"/>
      </w:rPr>
    </w:pPr>
    <w:r>
      <w:rPr>
        <w:rFonts w:cs="Arial"/>
        <w:color w:val="000000"/>
        <w:sz w:val="16"/>
        <w:szCs w:val="16"/>
        <w:lang w:eastAsia="cs-CZ"/>
      </w:rPr>
      <w:t>Zväzok 3 časť 3 – Zvláštne TKP</w:t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  <w:t xml:space="preserve">Strana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PAGE 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352F57">
      <w:rPr>
        <w:rFonts w:cs="Arial"/>
        <w:noProof/>
        <w:color w:val="000000"/>
        <w:sz w:val="16"/>
        <w:szCs w:val="16"/>
        <w:lang w:eastAsia="cs-CZ"/>
      </w:rPr>
      <w:t>29</w:t>
    </w:r>
    <w:r>
      <w:rPr>
        <w:rFonts w:cs="Arial"/>
        <w:color w:val="000000"/>
        <w:sz w:val="16"/>
        <w:szCs w:val="16"/>
        <w:lang w:eastAsia="cs-CZ"/>
      </w:rPr>
      <w:fldChar w:fldCharType="end"/>
    </w:r>
    <w:r>
      <w:rPr>
        <w:rFonts w:cs="Arial"/>
        <w:color w:val="000000"/>
        <w:sz w:val="16"/>
        <w:szCs w:val="16"/>
        <w:lang w:eastAsia="cs-CZ"/>
      </w:rPr>
      <w:t xml:space="preserve"> |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NUMPAGES  \* Arabic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352F57">
      <w:rPr>
        <w:rFonts w:cs="Arial"/>
        <w:noProof/>
        <w:color w:val="000000"/>
        <w:sz w:val="16"/>
        <w:szCs w:val="16"/>
        <w:lang w:eastAsia="cs-CZ"/>
      </w:rPr>
      <w:t>61</w:t>
    </w:r>
    <w:r>
      <w:rPr>
        <w:rFonts w:cs="Arial"/>
        <w:color w:val="000000"/>
        <w:sz w:val="16"/>
        <w:szCs w:val="16"/>
        <w:lang w:eastAsia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5F724" w14:textId="77777777" w:rsidR="00012975" w:rsidRDefault="00012975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C22346" wp14:editId="5DD0037A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69B583" w14:textId="77777777" w:rsidR="00012975" w:rsidRDefault="00012975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27C2234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69.9pt;margin-top:794.3pt;width:64.95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" filled="f" stroked="f">
              <v:textbox inset="0,0,0,0">
                <w:txbxContent>
                  <w:p w14:paraId="6B69B583" w14:textId="77777777" w:rsidR="00012975" w:rsidRDefault="00012975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022515D" wp14:editId="0F9821CC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1296383355" name="Textové pole 1296383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FEC30" w14:textId="167C98F5" w:rsidR="00012975" w:rsidRDefault="00012975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2F57">
                            <w:rPr>
                              <w:noProof/>
                              <w:sz w:val="16"/>
                            </w:rP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22515D" id="_x0000_t202" coordsize="21600,21600" o:spt="202" path="m,l,21600r21600,l21600,xe">
              <v:stroke joinstyle="miter"/>
              <v:path gradientshapeok="t" o:connecttype="rect"/>
            </v:shapetype>
            <v:shape id="Textové pole 1296383355" o:spid="_x0000_s1027" type="#_x0000_t202" style="position:absolute;left:0;text-align:left;margin-left:512.05pt;margin-top:794.3pt;width:15.3pt;height:1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" filled="f" stroked="f">
              <v:textbox inset="0,0,0,0">
                <w:txbxContent>
                  <w:p w14:paraId="37BFEC30" w14:textId="167C98F5" w:rsidR="00012975" w:rsidRDefault="00012975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52F57">
                      <w:rPr>
                        <w:noProof/>
                        <w:sz w:val="16"/>
                      </w:rPr>
                      <w:t>46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5324A" w14:textId="5B55A52D" w:rsidR="00012975" w:rsidRDefault="00012975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9AFDB6" wp14:editId="0AD9A9D9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1905" t="635" r="1905" b="0"/>
              <wp:wrapNone/>
              <wp:docPr id="1537424444" name="Textové po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CEB02" w14:textId="77777777" w:rsidR="00012975" w:rsidRDefault="00012975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769AFDB6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28" type="#_x0000_t202" style="position:absolute;left:0;text-align:left;margin-left:69.9pt;margin-top:794.3pt;width:64.95pt;height:20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" filled="f" stroked="f">
              <v:textbox inset="0,0,0,0">
                <w:txbxContent>
                  <w:p w14:paraId="2A3CEB02" w14:textId="77777777" w:rsidR="00012975" w:rsidRDefault="00012975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30422BC" wp14:editId="16C597D8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635" r="0" b="2540"/>
              <wp:wrapNone/>
              <wp:docPr id="1349310323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ADA234" w14:textId="6C7E5A2F" w:rsidR="00012975" w:rsidRDefault="00012975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2F57">
                            <w:rPr>
                              <w:noProof/>
                              <w:sz w:val="16"/>
                            </w:rP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422BC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9" type="#_x0000_t202" style="position:absolute;left:0;text-align:left;margin-left:512.05pt;margin-top:794.3pt;width:15.3pt;height:1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" filled="f" stroked="f">
              <v:textbox inset="0,0,0,0">
                <w:txbxContent>
                  <w:p w14:paraId="57ADA234" w14:textId="6C7E5A2F" w:rsidR="00012975" w:rsidRDefault="00012975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52F57">
                      <w:rPr>
                        <w:noProof/>
                        <w:sz w:val="16"/>
                      </w:rPr>
                      <w:t>57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B5A9C" w14:textId="271B340D" w:rsidR="00012975" w:rsidRDefault="00012975" w:rsidP="009F460F">
    <w:pPr>
      <w:tabs>
        <w:tab w:val="center" w:pos="4550"/>
        <w:tab w:val="left" w:pos="5535"/>
        <w:tab w:val="left" w:pos="5818"/>
        <w:tab w:val="right" w:pos="9214"/>
      </w:tabs>
      <w:ind w:right="260"/>
      <w:rPr>
        <w:rFonts w:cs="Arial"/>
        <w:color w:val="000000"/>
        <w:sz w:val="16"/>
        <w:szCs w:val="16"/>
        <w:lang w:eastAsia="cs-CZ"/>
      </w:rPr>
    </w:pPr>
    <w:r>
      <w:rPr>
        <w:rFonts w:cs="Arial"/>
        <w:color w:val="000000"/>
        <w:sz w:val="16"/>
        <w:szCs w:val="16"/>
        <w:lang w:eastAsia="cs-CZ"/>
      </w:rPr>
      <w:t>Zväzok 3 časť 1 - Všeobecné informácie a požiadavky</w:t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  <w:t xml:space="preserve">Strana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PAGE 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352F57">
      <w:rPr>
        <w:rFonts w:cs="Arial"/>
        <w:noProof/>
        <w:color w:val="000000"/>
        <w:sz w:val="16"/>
        <w:szCs w:val="16"/>
        <w:lang w:eastAsia="cs-CZ"/>
      </w:rPr>
      <w:t>61</w:t>
    </w:r>
    <w:r>
      <w:rPr>
        <w:rFonts w:cs="Arial"/>
        <w:color w:val="000000"/>
        <w:sz w:val="16"/>
        <w:szCs w:val="16"/>
        <w:lang w:eastAsia="cs-CZ"/>
      </w:rPr>
      <w:fldChar w:fldCharType="end"/>
    </w:r>
    <w:r>
      <w:rPr>
        <w:rFonts w:cs="Arial"/>
        <w:color w:val="000000"/>
        <w:sz w:val="16"/>
        <w:szCs w:val="16"/>
        <w:lang w:eastAsia="cs-CZ"/>
      </w:rPr>
      <w:t xml:space="preserve"> |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NUMPAGES  \* Arabic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352F57">
      <w:rPr>
        <w:rFonts w:cs="Arial"/>
        <w:noProof/>
        <w:color w:val="000000"/>
        <w:sz w:val="16"/>
        <w:szCs w:val="16"/>
        <w:lang w:eastAsia="cs-CZ"/>
      </w:rPr>
      <w:t>61</w:t>
    </w:r>
    <w:r>
      <w:rPr>
        <w:rFonts w:cs="Arial"/>
        <w:color w:val="000000"/>
        <w:sz w:val="16"/>
        <w:szCs w:val="16"/>
        <w:lang w:eastAsia="cs-CZ"/>
      </w:rPr>
      <w:fldChar w:fldCharType="end"/>
    </w:r>
  </w:p>
  <w:p w14:paraId="6289B665" w14:textId="77777777" w:rsidR="00012975" w:rsidRDefault="000129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9A000" w14:textId="77777777" w:rsidR="00012975" w:rsidRDefault="00012975" w:rsidP="00F7267C">
      <w:pPr>
        <w:spacing w:after="0"/>
      </w:pPr>
      <w:r>
        <w:separator/>
      </w:r>
    </w:p>
  </w:footnote>
  <w:footnote w:type="continuationSeparator" w:id="0">
    <w:p w14:paraId="3ABA067B" w14:textId="77777777" w:rsidR="00012975" w:rsidRDefault="00012975" w:rsidP="00F726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C0B03" w14:textId="77777777" w:rsidR="00012975" w:rsidRPr="00FA3FE3" w:rsidRDefault="00012975" w:rsidP="00E46487">
    <w:pPr>
      <w:keepNext/>
      <w:tabs>
        <w:tab w:val="left" w:pos="6096"/>
      </w:tabs>
      <w:spacing w:line="264" w:lineRule="auto"/>
      <w:outlineLvl w:val="6"/>
      <w:rPr>
        <w:rFonts w:eastAsia="Times New Roman" w:cs="Arial"/>
        <w:sz w:val="18"/>
        <w:szCs w:val="20"/>
        <w:lang w:eastAsia="cs-CZ"/>
      </w:rPr>
    </w:pPr>
    <w:bookmarkStart w:id="0" w:name="_Hlk168326671"/>
    <w:bookmarkStart w:id="1" w:name="_Hlk168326672"/>
    <w:bookmarkStart w:id="2" w:name="_Hlk168326673"/>
    <w:bookmarkStart w:id="3" w:name="_Hlk168326674"/>
    <w:bookmarkStart w:id="4" w:name="_Hlk168326675"/>
    <w:bookmarkStart w:id="5" w:name="_Hlk168326676"/>
    <w:bookmarkStart w:id="6" w:name="_Hlk168326786"/>
    <w:bookmarkStart w:id="7" w:name="_Hlk168326787"/>
    <w:bookmarkStart w:id="8" w:name="_Hlk168326788"/>
    <w:bookmarkStart w:id="9" w:name="_Hlk168326789"/>
    <w:r w:rsidRPr="00FA3FE3">
      <w:rPr>
        <w:rFonts w:eastAsia="Times New Roman" w:cs="Arial"/>
        <w:sz w:val="18"/>
        <w:szCs w:val="20"/>
        <w:lang w:eastAsia="cs-CZ"/>
      </w:rPr>
      <w:t>Súťažné podklady: D1 Turany – Hubová                                                         Národná diaľničná spoločnosť, a.s.</w:t>
    </w:r>
  </w:p>
  <w:p w14:paraId="047F5899" w14:textId="77777777" w:rsidR="00012975" w:rsidRPr="00FA3FE3" w:rsidRDefault="00012975" w:rsidP="00E46487">
    <w:pPr>
      <w:keepNext/>
      <w:tabs>
        <w:tab w:val="left" w:pos="5907"/>
        <w:tab w:val="left" w:pos="6402"/>
        <w:tab w:val="left" w:pos="6567"/>
        <w:tab w:val="right" w:pos="9356"/>
      </w:tabs>
      <w:spacing w:line="264" w:lineRule="auto"/>
      <w:outlineLvl w:val="6"/>
      <w:rPr>
        <w:rFonts w:eastAsia="Times New Roman" w:cs="Times New Roman"/>
        <w:szCs w:val="20"/>
        <w:lang w:val="en-GB"/>
      </w:rPr>
    </w:pPr>
    <w:r w:rsidRPr="00FA3FE3">
      <w:rPr>
        <w:rFonts w:eastAsia="Times New Roman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eastAsia="Times New Roman" w:cs="Arial"/>
        <w:snapToGrid w:val="0"/>
        <w:sz w:val="18"/>
        <w:szCs w:val="20"/>
        <w:lang w:eastAsia="cs-CZ"/>
      </w:rPr>
      <w:tab/>
      <w:t xml:space="preserve">   Dúbravská cesta 14, 841 04 Bratislava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14:paraId="24768547" w14:textId="77777777" w:rsidR="00012975" w:rsidRDefault="0001297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E537F" w14:textId="77777777" w:rsidR="00012975" w:rsidRPr="00AA7EE0" w:rsidRDefault="00012975" w:rsidP="002C2F12">
    <w:pPr>
      <w:pStyle w:val="H6"/>
      <w:tabs>
        <w:tab w:val="clear" w:pos="708"/>
        <w:tab w:val="right" w:pos="9072"/>
      </w:tabs>
      <w:spacing w:before="0" w:after="0"/>
      <w:rPr>
        <w:b w:val="0"/>
        <w:snapToGrid/>
        <w:szCs w:val="16"/>
      </w:rPr>
    </w:pPr>
    <w:r w:rsidRPr="00AA7EE0">
      <w:rPr>
        <w:b w:val="0"/>
        <w:snapToGrid/>
        <w:szCs w:val="16"/>
      </w:rPr>
      <w:t xml:space="preserve">Súťažné podklady: </w:t>
    </w:r>
    <w:r w:rsidRPr="00AA2ACF">
      <w:rPr>
        <w:b w:val="0"/>
        <w:snapToGrid/>
        <w:szCs w:val="16"/>
      </w:rPr>
      <w:t>D3 Kysucké Nové Mesto – Oščadnica</w:t>
    </w:r>
    <w:r w:rsidRPr="00AA7EE0">
      <w:rPr>
        <w:b w:val="0"/>
        <w:snapToGrid/>
        <w:szCs w:val="16"/>
      </w:rPr>
      <w:tab/>
      <w:t>Národná diaľničná spoločnosť, a.s.</w:t>
    </w:r>
  </w:p>
  <w:p w14:paraId="14761917" w14:textId="77777777" w:rsidR="00012975" w:rsidRPr="00AA7EE0" w:rsidRDefault="00012975" w:rsidP="002C2F12">
    <w:pPr>
      <w:pStyle w:val="Hlavika"/>
      <w:rPr>
        <w:rFonts w:cs="Arial"/>
        <w:sz w:val="16"/>
        <w:szCs w:val="16"/>
      </w:rPr>
    </w:pPr>
    <w:r w:rsidRPr="00AA7EE0">
      <w:rPr>
        <w:rFonts w:cs="Arial"/>
        <w:sz w:val="16"/>
        <w:szCs w:val="16"/>
      </w:rPr>
      <w:t xml:space="preserve">Zadávanie nadlimitnej zákazky – </w:t>
    </w:r>
    <w:r w:rsidRPr="00956087">
      <w:rPr>
        <w:rFonts w:eastAsia="Times New Roman" w:cs="Arial"/>
        <w:color w:val="000000"/>
        <w:sz w:val="16"/>
        <w:szCs w:val="16"/>
        <w:lang w:eastAsia="cs-CZ"/>
      </w:rPr>
      <w:t>práce v zmysle zmluvných podmienok „FIDIC“</w:t>
    </w:r>
    <w:r w:rsidRPr="00D8714A">
      <w:rPr>
        <w:rFonts w:cs="Arial"/>
        <w:szCs w:val="16"/>
      </w:rPr>
      <w:t xml:space="preserve">   </w:t>
    </w:r>
    <w:r>
      <w:rPr>
        <w:rFonts w:cs="Arial"/>
        <w:szCs w:val="16"/>
      </w:rPr>
      <w:t xml:space="preserve">        </w:t>
    </w:r>
    <w:r w:rsidRPr="00AA7EE0">
      <w:rPr>
        <w:rFonts w:cs="Arial"/>
        <w:sz w:val="16"/>
        <w:szCs w:val="16"/>
      </w:rPr>
      <w:t>Dúbravská cesta 14, 841 04 Bratislava</w:t>
    </w:r>
  </w:p>
  <w:p w14:paraId="07029D6D" w14:textId="77777777" w:rsidR="00012975" w:rsidRDefault="0001297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F66DB" w14:textId="77777777" w:rsidR="00012975" w:rsidRPr="00AA7EE0" w:rsidRDefault="00012975" w:rsidP="002C2F12">
    <w:pPr>
      <w:pStyle w:val="H6"/>
      <w:tabs>
        <w:tab w:val="clear" w:pos="708"/>
        <w:tab w:val="right" w:pos="9072"/>
      </w:tabs>
      <w:spacing w:before="0" w:after="0"/>
      <w:rPr>
        <w:b w:val="0"/>
        <w:snapToGrid/>
        <w:szCs w:val="16"/>
      </w:rPr>
    </w:pPr>
    <w:r w:rsidRPr="00AA7EE0">
      <w:rPr>
        <w:b w:val="0"/>
        <w:snapToGrid/>
        <w:szCs w:val="16"/>
      </w:rPr>
      <w:t xml:space="preserve">Súťažné podklady: </w:t>
    </w:r>
    <w:r w:rsidRPr="00AA2ACF">
      <w:rPr>
        <w:b w:val="0"/>
        <w:snapToGrid/>
        <w:szCs w:val="16"/>
      </w:rPr>
      <w:t>D3 Kysucké Nové Mesto – Oščadnica</w:t>
    </w:r>
    <w:r w:rsidRPr="00AA7EE0">
      <w:rPr>
        <w:b w:val="0"/>
        <w:snapToGrid/>
        <w:szCs w:val="16"/>
      </w:rPr>
      <w:tab/>
      <w:t>Národná diaľničná spoločnosť, a.s.</w:t>
    </w:r>
  </w:p>
  <w:p w14:paraId="0369C04C" w14:textId="77777777" w:rsidR="00012975" w:rsidRPr="00AA7EE0" w:rsidRDefault="00012975" w:rsidP="002C2F12">
    <w:pPr>
      <w:pStyle w:val="Hlavika"/>
      <w:rPr>
        <w:rFonts w:cs="Arial"/>
        <w:sz w:val="16"/>
        <w:szCs w:val="16"/>
      </w:rPr>
    </w:pPr>
    <w:r w:rsidRPr="00AA7EE0">
      <w:rPr>
        <w:rFonts w:cs="Arial"/>
        <w:sz w:val="16"/>
        <w:szCs w:val="16"/>
      </w:rPr>
      <w:t xml:space="preserve">Zadávanie nadlimitnej zákazky – </w:t>
    </w:r>
    <w:r w:rsidRPr="00956087">
      <w:rPr>
        <w:rFonts w:eastAsia="Times New Roman" w:cs="Arial"/>
        <w:color w:val="000000"/>
        <w:sz w:val="16"/>
        <w:szCs w:val="16"/>
        <w:lang w:eastAsia="cs-CZ"/>
      </w:rPr>
      <w:t>práce v zmysle zmluvných podmienok „FIDIC“</w:t>
    </w:r>
    <w:r w:rsidRPr="00D8714A">
      <w:rPr>
        <w:rFonts w:cs="Arial"/>
        <w:szCs w:val="16"/>
      </w:rPr>
      <w:t xml:space="preserve">   </w:t>
    </w:r>
    <w:r>
      <w:rPr>
        <w:rFonts w:cs="Arial"/>
        <w:szCs w:val="16"/>
      </w:rPr>
      <w:t xml:space="preserve">        </w:t>
    </w:r>
    <w:r w:rsidRPr="00AA7EE0">
      <w:rPr>
        <w:rFonts w:cs="Arial"/>
        <w:sz w:val="16"/>
        <w:szCs w:val="16"/>
      </w:rPr>
      <w:t>Dúbravská cesta 14, 841 04 Bratislava</w:t>
    </w:r>
  </w:p>
  <w:p w14:paraId="58411366" w14:textId="77777777" w:rsidR="00012975" w:rsidRDefault="00012975">
    <w:pPr>
      <w:pStyle w:val="Zkladntext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ED5B5" w14:textId="2B449DB3" w:rsidR="00012975" w:rsidRPr="00D46CC5" w:rsidRDefault="00012975" w:rsidP="00210E85">
    <w:pPr>
      <w:pStyle w:val="H6"/>
      <w:tabs>
        <w:tab w:val="clear" w:pos="708"/>
        <w:tab w:val="right" w:pos="9072"/>
      </w:tabs>
      <w:spacing w:before="0" w:after="0"/>
      <w:rPr>
        <w:b w:val="0"/>
        <w:snapToGrid/>
        <w:szCs w:val="16"/>
      </w:rPr>
    </w:pPr>
    <w:r w:rsidRPr="00D46CC5">
      <w:rPr>
        <w:b w:val="0"/>
        <w:snapToGrid/>
        <w:szCs w:val="16"/>
      </w:rPr>
      <w:t xml:space="preserve">Súťažné podklady: </w:t>
    </w:r>
    <w:r w:rsidRPr="00AA2ACF">
      <w:rPr>
        <w:b w:val="0"/>
        <w:snapToGrid/>
        <w:szCs w:val="16"/>
      </w:rPr>
      <w:t>D3 Kysucké Nové Mesto – Oščadnica</w:t>
    </w:r>
    <w:r>
      <w:rPr>
        <w:b w:val="0"/>
        <w:snapToGrid/>
        <w:szCs w:val="16"/>
      </w:rPr>
      <w:t xml:space="preserve"> </w:t>
    </w:r>
    <w:r w:rsidRPr="00D46CC5">
      <w:rPr>
        <w:b w:val="0"/>
        <w:snapToGrid/>
        <w:szCs w:val="16"/>
      </w:rPr>
      <w:tab/>
      <w:t xml:space="preserve"> Národná diaľničná spoločnosť, a.s.</w:t>
    </w:r>
  </w:p>
  <w:p w14:paraId="1FA96144" w14:textId="77777777" w:rsidR="00012975" w:rsidRPr="00D46CC5" w:rsidRDefault="00012975" w:rsidP="0086377B">
    <w:pPr>
      <w:pStyle w:val="Hlavika"/>
      <w:rPr>
        <w:rFonts w:cs="Arial"/>
        <w:sz w:val="16"/>
        <w:szCs w:val="16"/>
      </w:rPr>
    </w:pPr>
    <w:r w:rsidRPr="00D46CC5">
      <w:rPr>
        <w:rFonts w:cs="Arial"/>
        <w:sz w:val="16"/>
        <w:szCs w:val="16"/>
      </w:rPr>
      <w:t>Zadávanie nadlimitnej zákazky – Práce „červený FIDIC“</w:t>
    </w:r>
    <w:r w:rsidRPr="00D46CC5">
      <w:rPr>
        <w:rFonts w:cs="Arial"/>
        <w:sz w:val="16"/>
        <w:szCs w:val="16"/>
      </w:rPr>
      <w:tab/>
    </w:r>
    <w:r w:rsidRPr="00D46CC5">
      <w:rPr>
        <w:rFonts w:cs="Arial"/>
        <w:sz w:val="16"/>
        <w:szCs w:val="16"/>
      </w:rPr>
      <w:tab/>
      <w:t xml:space="preserve">      Dúbravská cesta 14, 841 04 Bratislava</w:t>
    </w:r>
  </w:p>
  <w:p w14:paraId="40051F62" w14:textId="77777777" w:rsidR="00012975" w:rsidRDefault="00012975" w:rsidP="00250400">
    <w:pPr>
      <w:pStyle w:val="Hlavika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28AB"/>
    <w:multiLevelType w:val="hybridMultilevel"/>
    <w:tmpl w:val="D19CC620"/>
    <w:lvl w:ilvl="0" w:tplc="36C81F1E">
      <w:numFmt w:val="bullet"/>
      <w:lvlText w:val="-"/>
      <w:lvlJc w:val="left"/>
      <w:pPr>
        <w:ind w:left="324" w:hanging="14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sk-SK" w:eastAsia="en-US" w:bidi="ar-SA"/>
      </w:rPr>
    </w:lvl>
    <w:lvl w:ilvl="1" w:tplc="07F0D032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DFC664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144188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357C2E7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0896D89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6ECB69A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D07E116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24A4F0D8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" w15:restartNumberingAfterBreak="0">
    <w:nsid w:val="055D7BCE"/>
    <w:multiLevelType w:val="hybridMultilevel"/>
    <w:tmpl w:val="A6BACF88"/>
    <w:lvl w:ilvl="0" w:tplc="041B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" w15:restartNumberingAfterBreak="0">
    <w:nsid w:val="056807D0"/>
    <w:multiLevelType w:val="multilevel"/>
    <w:tmpl w:val="09D6A4F2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4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" w15:restartNumberingAfterBreak="0">
    <w:nsid w:val="06675CF9"/>
    <w:multiLevelType w:val="hybridMultilevel"/>
    <w:tmpl w:val="EE1EA2D2"/>
    <w:lvl w:ilvl="0" w:tplc="00283AAC">
      <w:numFmt w:val="bullet"/>
      <w:lvlText w:val=""/>
      <w:lvlJc w:val="left"/>
      <w:pPr>
        <w:ind w:left="605" w:hanging="28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6C14CCAC">
      <w:numFmt w:val="bullet"/>
      <w:lvlText w:val=""/>
      <w:lvlJc w:val="left"/>
      <w:pPr>
        <w:ind w:left="898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5568514">
      <w:numFmt w:val="bullet"/>
      <w:lvlText w:val="•"/>
      <w:lvlJc w:val="left"/>
      <w:pPr>
        <w:ind w:left="1871" w:hanging="356"/>
      </w:pPr>
      <w:rPr>
        <w:rFonts w:hint="default"/>
        <w:lang w:val="sk-SK" w:eastAsia="en-US" w:bidi="ar-SA"/>
      </w:rPr>
    </w:lvl>
    <w:lvl w:ilvl="3" w:tplc="E55EDB92">
      <w:numFmt w:val="bullet"/>
      <w:lvlText w:val="•"/>
      <w:lvlJc w:val="left"/>
      <w:pPr>
        <w:ind w:left="2842" w:hanging="356"/>
      </w:pPr>
      <w:rPr>
        <w:rFonts w:hint="default"/>
        <w:lang w:val="sk-SK" w:eastAsia="en-US" w:bidi="ar-SA"/>
      </w:rPr>
    </w:lvl>
    <w:lvl w:ilvl="4" w:tplc="FD703AD6">
      <w:numFmt w:val="bullet"/>
      <w:lvlText w:val="•"/>
      <w:lvlJc w:val="left"/>
      <w:pPr>
        <w:ind w:left="3813" w:hanging="356"/>
      </w:pPr>
      <w:rPr>
        <w:rFonts w:hint="default"/>
        <w:lang w:val="sk-SK" w:eastAsia="en-US" w:bidi="ar-SA"/>
      </w:rPr>
    </w:lvl>
    <w:lvl w:ilvl="5" w:tplc="A480739C">
      <w:numFmt w:val="bullet"/>
      <w:lvlText w:val="•"/>
      <w:lvlJc w:val="left"/>
      <w:pPr>
        <w:ind w:left="4784" w:hanging="356"/>
      </w:pPr>
      <w:rPr>
        <w:rFonts w:hint="default"/>
        <w:lang w:val="sk-SK" w:eastAsia="en-US" w:bidi="ar-SA"/>
      </w:rPr>
    </w:lvl>
    <w:lvl w:ilvl="6" w:tplc="961E66B6">
      <w:numFmt w:val="bullet"/>
      <w:lvlText w:val="•"/>
      <w:lvlJc w:val="left"/>
      <w:pPr>
        <w:ind w:left="5755" w:hanging="356"/>
      </w:pPr>
      <w:rPr>
        <w:rFonts w:hint="default"/>
        <w:lang w:val="sk-SK" w:eastAsia="en-US" w:bidi="ar-SA"/>
      </w:rPr>
    </w:lvl>
    <w:lvl w:ilvl="7" w:tplc="C9382272">
      <w:numFmt w:val="bullet"/>
      <w:lvlText w:val="•"/>
      <w:lvlJc w:val="left"/>
      <w:pPr>
        <w:ind w:left="6726" w:hanging="356"/>
      </w:pPr>
      <w:rPr>
        <w:rFonts w:hint="default"/>
        <w:lang w:val="sk-SK" w:eastAsia="en-US" w:bidi="ar-SA"/>
      </w:rPr>
    </w:lvl>
    <w:lvl w:ilvl="8" w:tplc="B7E68F0E">
      <w:numFmt w:val="bullet"/>
      <w:lvlText w:val="•"/>
      <w:lvlJc w:val="left"/>
      <w:pPr>
        <w:ind w:left="7697" w:hanging="356"/>
      </w:pPr>
      <w:rPr>
        <w:rFonts w:hint="default"/>
        <w:lang w:val="sk-SK" w:eastAsia="en-US" w:bidi="ar-SA"/>
      </w:rPr>
    </w:lvl>
  </w:abstractNum>
  <w:abstractNum w:abstractNumId="4" w15:restartNumberingAfterBreak="0">
    <w:nsid w:val="08F53FDC"/>
    <w:multiLevelType w:val="hybridMultilevel"/>
    <w:tmpl w:val="415AAEBA"/>
    <w:lvl w:ilvl="0" w:tplc="874AC9C4">
      <w:start w:val="1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579B6"/>
    <w:multiLevelType w:val="multilevel"/>
    <w:tmpl w:val="55BEBD3C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6" w15:restartNumberingAfterBreak="0">
    <w:nsid w:val="10926B2A"/>
    <w:multiLevelType w:val="hybridMultilevel"/>
    <w:tmpl w:val="D022353E"/>
    <w:lvl w:ilvl="0" w:tplc="D5244F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EFE571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222B6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AC0380E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E04AF8A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8D381D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B7A26C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762975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720A4E1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7" w15:restartNumberingAfterBreak="0">
    <w:nsid w:val="11D25DC4"/>
    <w:multiLevelType w:val="hybridMultilevel"/>
    <w:tmpl w:val="FA84361E"/>
    <w:name w:val="Tiret 4"/>
    <w:lvl w:ilvl="0" w:tplc="446A219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742724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D70484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534462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580A2B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B1A4AA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CA2CC7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DB4251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2F2395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457746"/>
    <w:multiLevelType w:val="hybridMultilevel"/>
    <w:tmpl w:val="0DDADC9A"/>
    <w:lvl w:ilvl="0" w:tplc="B3B24ABC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77AB39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8A4B82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92EF8C2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BB21378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2A10326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8B70BFB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A7B8B9F8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C226F08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9" w15:restartNumberingAfterBreak="0">
    <w:nsid w:val="138C27EF"/>
    <w:multiLevelType w:val="multilevel"/>
    <w:tmpl w:val="F464441C"/>
    <w:lvl w:ilvl="0">
      <w:start w:val="3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10" w15:restartNumberingAfterBreak="0">
    <w:nsid w:val="17B35B15"/>
    <w:multiLevelType w:val="hybridMultilevel"/>
    <w:tmpl w:val="20244CB4"/>
    <w:lvl w:ilvl="0" w:tplc="FE42CE6A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40263BE">
      <w:start w:val="1"/>
      <w:numFmt w:val="decimal"/>
      <w:lvlText w:val="%2)"/>
      <w:lvlJc w:val="left"/>
      <w:pPr>
        <w:ind w:left="1172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DF7ADD84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CE08857A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43044F94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3C54B110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4BE64C4C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93BC1ECA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71D8F72E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11" w15:restartNumberingAfterBreak="0">
    <w:nsid w:val="20046365"/>
    <w:multiLevelType w:val="hybridMultilevel"/>
    <w:tmpl w:val="B40E2B56"/>
    <w:lvl w:ilvl="0" w:tplc="E15C2E4E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8C47E2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62B2C28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71C50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67A697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5838B9A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317813E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FC76C0F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8E5AAE9C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2" w15:restartNumberingAfterBreak="0">
    <w:nsid w:val="21660496"/>
    <w:multiLevelType w:val="hybridMultilevel"/>
    <w:tmpl w:val="4B321A68"/>
    <w:name w:val="List Dash 2"/>
    <w:lvl w:ilvl="0" w:tplc="D668CC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248D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72A4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4C8A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205D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B613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FEB7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A9C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447B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96D2A"/>
    <w:multiLevelType w:val="hybridMultilevel"/>
    <w:tmpl w:val="61D81328"/>
    <w:lvl w:ilvl="0" w:tplc="3A0C705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252B4D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E1E8371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D18A4146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5288AF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AA18EE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930D15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984015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132CEA4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4" w15:restartNumberingAfterBreak="0">
    <w:nsid w:val="2FEA688A"/>
    <w:multiLevelType w:val="hybridMultilevel"/>
    <w:tmpl w:val="86107240"/>
    <w:lvl w:ilvl="0" w:tplc="A3127602">
      <w:numFmt w:val="bullet"/>
      <w:lvlText w:val=""/>
      <w:lvlJc w:val="left"/>
      <w:pPr>
        <w:ind w:left="46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8D6EFDE">
      <w:numFmt w:val="bullet"/>
      <w:lvlText w:val="•"/>
      <w:lvlJc w:val="left"/>
      <w:pPr>
        <w:ind w:left="1378" w:hanging="361"/>
      </w:pPr>
      <w:rPr>
        <w:rFonts w:hint="default"/>
        <w:lang w:val="sk-SK" w:eastAsia="en-US" w:bidi="ar-SA"/>
      </w:rPr>
    </w:lvl>
    <w:lvl w:ilvl="2" w:tplc="989640A4">
      <w:numFmt w:val="bullet"/>
      <w:lvlText w:val="•"/>
      <w:lvlJc w:val="left"/>
      <w:pPr>
        <w:ind w:left="2296" w:hanging="361"/>
      </w:pPr>
      <w:rPr>
        <w:rFonts w:hint="default"/>
        <w:lang w:val="sk-SK" w:eastAsia="en-US" w:bidi="ar-SA"/>
      </w:rPr>
    </w:lvl>
    <w:lvl w:ilvl="3" w:tplc="3F3A125E">
      <w:numFmt w:val="bullet"/>
      <w:lvlText w:val="•"/>
      <w:lvlJc w:val="left"/>
      <w:pPr>
        <w:ind w:left="3214" w:hanging="361"/>
      </w:pPr>
      <w:rPr>
        <w:rFonts w:hint="default"/>
        <w:lang w:val="sk-SK" w:eastAsia="en-US" w:bidi="ar-SA"/>
      </w:rPr>
    </w:lvl>
    <w:lvl w:ilvl="4" w:tplc="E12040CA">
      <w:numFmt w:val="bullet"/>
      <w:lvlText w:val="•"/>
      <w:lvlJc w:val="left"/>
      <w:pPr>
        <w:ind w:left="4132" w:hanging="361"/>
      </w:pPr>
      <w:rPr>
        <w:rFonts w:hint="default"/>
        <w:lang w:val="sk-SK" w:eastAsia="en-US" w:bidi="ar-SA"/>
      </w:rPr>
    </w:lvl>
    <w:lvl w:ilvl="5" w:tplc="0666D7F2">
      <w:numFmt w:val="bullet"/>
      <w:lvlText w:val="•"/>
      <w:lvlJc w:val="left"/>
      <w:pPr>
        <w:ind w:left="5050" w:hanging="361"/>
      </w:pPr>
      <w:rPr>
        <w:rFonts w:hint="default"/>
        <w:lang w:val="sk-SK" w:eastAsia="en-US" w:bidi="ar-SA"/>
      </w:rPr>
    </w:lvl>
    <w:lvl w:ilvl="6" w:tplc="0E508162">
      <w:numFmt w:val="bullet"/>
      <w:lvlText w:val="•"/>
      <w:lvlJc w:val="left"/>
      <w:pPr>
        <w:ind w:left="5968" w:hanging="361"/>
      </w:pPr>
      <w:rPr>
        <w:rFonts w:hint="default"/>
        <w:lang w:val="sk-SK" w:eastAsia="en-US" w:bidi="ar-SA"/>
      </w:rPr>
    </w:lvl>
    <w:lvl w:ilvl="7" w:tplc="0694AAB2">
      <w:numFmt w:val="bullet"/>
      <w:lvlText w:val="•"/>
      <w:lvlJc w:val="left"/>
      <w:pPr>
        <w:ind w:left="6886" w:hanging="361"/>
      </w:pPr>
      <w:rPr>
        <w:rFonts w:hint="default"/>
        <w:lang w:val="sk-SK" w:eastAsia="en-US" w:bidi="ar-SA"/>
      </w:rPr>
    </w:lvl>
    <w:lvl w:ilvl="8" w:tplc="DCEA9D7A">
      <w:numFmt w:val="bullet"/>
      <w:lvlText w:val="•"/>
      <w:lvlJc w:val="left"/>
      <w:pPr>
        <w:ind w:left="7804" w:hanging="361"/>
      </w:pPr>
      <w:rPr>
        <w:rFonts w:hint="default"/>
        <w:lang w:val="sk-SK" w:eastAsia="en-US" w:bidi="ar-SA"/>
      </w:rPr>
    </w:lvl>
  </w:abstractNum>
  <w:abstractNum w:abstractNumId="15" w15:restartNumberingAfterBreak="0">
    <w:nsid w:val="33381F2E"/>
    <w:multiLevelType w:val="hybridMultilevel"/>
    <w:tmpl w:val="B178FF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D7544"/>
    <w:multiLevelType w:val="hybridMultilevel"/>
    <w:tmpl w:val="FF4006D6"/>
    <w:lvl w:ilvl="0" w:tplc="BFEA0FC4">
      <w:numFmt w:val="bullet"/>
      <w:lvlText w:val=""/>
      <w:lvlJc w:val="left"/>
      <w:pPr>
        <w:ind w:left="972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4ECEF12">
      <w:numFmt w:val="bullet"/>
      <w:lvlText w:val="-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sk-SK" w:eastAsia="en-US" w:bidi="ar-SA"/>
      </w:rPr>
    </w:lvl>
    <w:lvl w:ilvl="2" w:tplc="23CCA83A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4CD4E62C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BA42F0F2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0D106704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93BC3A98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3238F4E4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94EA560C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17" w15:restartNumberingAfterBreak="0">
    <w:nsid w:val="35147811"/>
    <w:multiLevelType w:val="hybridMultilevel"/>
    <w:tmpl w:val="E96207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71CF5"/>
    <w:multiLevelType w:val="multilevel"/>
    <w:tmpl w:val="C688C34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3A7BF5"/>
    <w:multiLevelType w:val="hybridMultilevel"/>
    <w:tmpl w:val="823A4D8E"/>
    <w:lvl w:ilvl="0" w:tplc="A7FE6DFA">
      <w:start w:val="1"/>
      <w:numFmt w:val="decimal"/>
      <w:lvlText w:val="%1."/>
      <w:lvlJc w:val="left"/>
      <w:pPr>
        <w:ind w:left="912" w:hanging="26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052E73A">
      <w:numFmt w:val="bullet"/>
      <w:lvlText w:val="•"/>
      <w:lvlJc w:val="left"/>
      <w:pPr>
        <w:ind w:left="1792" w:hanging="264"/>
      </w:pPr>
      <w:rPr>
        <w:rFonts w:hint="default"/>
        <w:lang w:val="sk-SK" w:eastAsia="en-US" w:bidi="ar-SA"/>
      </w:rPr>
    </w:lvl>
    <w:lvl w:ilvl="2" w:tplc="3CE6D1C6">
      <w:numFmt w:val="bullet"/>
      <w:lvlText w:val="•"/>
      <w:lvlJc w:val="left"/>
      <w:pPr>
        <w:ind w:left="2664" w:hanging="264"/>
      </w:pPr>
      <w:rPr>
        <w:rFonts w:hint="default"/>
        <w:lang w:val="sk-SK" w:eastAsia="en-US" w:bidi="ar-SA"/>
      </w:rPr>
    </w:lvl>
    <w:lvl w:ilvl="3" w:tplc="3D0C82AA">
      <w:numFmt w:val="bullet"/>
      <w:lvlText w:val="•"/>
      <w:lvlJc w:val="left"/>
      <w:pPr>
        <w:ind w:left="3536" w:hanging="264"/>
      </w:pPr>
      <w:rPr>
        <w:rFonts w:hint="default"/>
        <w:lang w:val="sk-SK" w:eastAsia="en-US" w:bidi="ar-SA"/>
      </w:rPr>
    </w:lvl>
    <w:lvl w:ilvl="4" w:tplc="4E5CA57A">
      <w:numFmt w:val="bullet"/>
      <w:lvlText w:val="•"/>
      <w:lvlJc w:val="left"/>
      <w:pPr>
        <w:ind w:left="4408" w:hanging="264"/>
      </w:pPr>
      <w:rPr>
        <w:rFonts w:hint="default"/>
        <w:lang w:val="sk-SK" w:eastAsia="en-US" w:bidi="ar-SA"/>
      </w:rPr>
    </w:lvl>
    <w:lvl w:ilvl="5" w:tplc="E160B30E">
      <w:numFmt w:val="bullet"/>
      <w:lvlText w:val="•"/>
      <w:lvlJc w:val="left"/>
      <w:pPr>
        <w:ind w:left="5280" w:hanging="264"/>
      </w:pPr>
      <w:rPr>
        <w:rFonts w:hint="default"/>
        <w:lang w:val="sk-SK" w:eastAsia="en-US" w:bidi="ar-SA"/>
      </w:rPr>
    </w:lvl>
    <w:lvl w:ilvl="6" w:tplc="91BC83A6">
      <w:numFmt w:val="bullet"/>
      <w:lvlText w:val="•"/>
      <w:lvlJc w:val="left"/>
      <w:pPr>
        <w:ind w:left="6152" w:hanging="264"/>
      </w:pPr>
      <w:rPr>
        <w:rFonts w:hint="default"/>
        <w:lang w:val="sk-SK" w:eastAsia="en-US" w:bidi="ar-SA"/>
      </w:rPr>
    </w:lvl>
    <w:lvl w:ilvl="7" w:tplc="E3FA9326">
      <w:numFmt w:val="bullet"/>
      <w:lvlText w:val="•"/>
      <w:lvlJc w:val="left"/>
      <w:pPr>
        <w:ind w:left="7024" w:hanging="264"/>
      </w:pPr>
      <w:rPr>
        <w:rFonts w:hint="default"/>
        <w:lang w:val="sk-SK" w:eastAsia="en-US" w:bidi="ar-SA"/>
      </w:rPr>
    </w:lvl>
    <w:lvl w:ilvl="8" w:tplc="9E2EF0CA">
      <w:numFmt w:val="bullet"/>
      <w:lvlText w:val="•"/>
      <w:lvlJc w:val="left"/>
      <w:pPr>
        <w:ind w:left="7896" w:hanging="264"/>
      </w:pPr>
      <w:rPr>
        <w:rFonts w:hint="default"/>
        <w:lang w:val="sk-SK" w:eastAsia="en-US" w:bidi="ar-SA"/>
      </w:rPr>
    </w:lvl>
  </w:abstractNum>
  <w:abstractNum w:abstractNumId="20" w15:restartNumberingAfterBreak="0">
    <w:nsid w:val="3E6D216B"/>
    <w:multiLevelType w:val="hybridMultilevel"/>
    <w:tmpl w:val="762613A8"/>
    <w:lvl w:ilvl="0" w:tplc="6CAA3716">
      <w:start w:val="4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1D8215E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336EAE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1685BD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5B8691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C0ADCE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FFC5FF4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44E5964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68CB0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1" w15:restartNumberingAfterBreak="0">
    <w:nsid w:val="3F7C3973"/>
    <w:multiLevelType w:val="hybridMultilevel"/>
    <w:tmpl w:val="6F661A6C"/>
    <w:lvl w:ilvl="0" w:tplc="04207788">
      <w:numFmt w:val="bullet"/>
      <w:lvlText w:val=""/>
      <w:lvlJc w:val="left"/>
      <w:pPr>
        <w:ind w:left="891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410E3C70">
      <w:numFmt w:val="bullet"/>
      <w:lvlText w:val="•"/>
      <w:lvlJc w:val="left"/>
      <w:pPr>
        <w:ind w:left="1774" w:hanging="356"/>
      </w:pPr>
      <w:rPr>
        <w:rFonts w:hint="default"/>
        <w:lang w:val="sk-SK" w:eastAsia="en-US" w:bidi="ar-SA"/>
      </w:rPr>
    </w:lvl>
    <w:lvl w:ilvl="2" w:tplc="0936CEEA">
      <w:numFmt w:val="bullet"/>
      <w:lvlText w:val="•"/>
      <w:lvlJc w:val="left"/>
      <w:pPr>
        <w:ind w:left="2648" w:hanging="356"/>
      </w:pPr>
      <w:rPr>
        <w:rFonts w:hint="default"/>
        <w:lang w:val="sk-SK" w:eastAsia="en-US" w:bidi="ar-SA"/>
      </w:rPr>
    </w:lvl>
    <w:lvl w:ilvl="3" w:tplc="77B82CA6">
      <w:numFmt w:val="bullet"/>
      <w:lvlText w:val="•"/>
      <w:lvlJc w:val="left"/>
      <w:pPr>
        <w:ind w:left="3522" w:hanging="356"/>
      </w:pPr>
      <w:rPr>
        <w:rFonts w:hint="default"/>
        <w:lang w:val="sk-SK" w:eastAsia="en-US" w:bidi="ar-SA"/>
      </w:rPr>
    </w:lvl>
    <w:lvl w:ilvl="4" w:tplc="5D78468A">
      <w:numFmt w:val="bullet"/>
      <w:lvlText w:val="•"/>
      <w:lvlJc w:val="left"/>
      <w:pPr>
        <w:ind w:left="4396" w:hanging="356"/>
      </w:pPr>
      <w:rPr>
        <w:rFonts w:hint="default"/>
        <w:lang w:val="sk-SK" w:eastAsia="en-US" w:bidi="ar-SA"/>
      </w:rPr>
    </w:lvl>
    <w:lvl w:ilvl="5" w:tplc="858821C4">
      <w:numFmt w:val="bullet"/>
      <w:lvlText w:val="•"/>
      <w:lvlJc w:val="left"/>
      <w:pPr>
        <w:ind w:left="5270" w:hanging="356"/>
      </w:pPr>
      <w:rPr>
        <w:rFonts w:hint="default"/>
        <w:lang w:val="sk-SK" w:eastAsia="en-US" w:bidi="ar-SA"/>
      </w:rPr>
    </w:lvl>
    <w:lvl w:ilvl="6" w:tplc="AA6ED3FC">
      <w:numFmt w:val="bullet"/>
      <w:lvlText w:val="•"/>
      <w:lvlJc w:val="left"/>
      <w:pPr>
        <w:ind w:left="6144" w:hanging="356"/>
      </w:pPr>
      <w:rPr>
        <w:rFonts w:hint="default"/>
        <w:lang w:val="sk-SK" w:eastAsia="en-US" w:bidi="ar-SA"/>
      </w:rPr>
    </w:lvl>
    <w:lvl w:ilvl="7" w:tplc="FD321124">
      <w:numFmt w:val="bullet"/>
      <w:lvlText w:val="•"/>
      <w:lvlJc w:val="left"/>
      <w:pPr>
        <w:ind w:left="7018" w:hanging="356"/>
      </w:pPr>
      <w:rPr>
        <w:rFonts w:hint="default"/>
        <w:lang w:val="sk-SK" w:eastAsia="en-US" w:bidi="ar-SA"/>
      </w:rPr>
    </w:lvl>
    <w:lvl w:ilvl="8" w:tplc="DAA23416">
      <w:numFmt w:val="bullet"/>
      <w:lvlText w:val="•"/>
      <w:lvlJc w:val="left"/>
      <w:pPr>
        <w:ind w:left="7892" w:hanging="356"/>
      </w:pPr>
      <w:rPr>
        <w:rFonts w:hint="default"/>
        <w:lang w:val="sk-SK" w:eastAsia="en-US" w:bidi="ar-SA"/>
      </w:rPr>
    </w:lvl>
  </w:abstractNum>
  <w:abstractNum w:abstractNumId="22" w15:restartNumberingAfterBreak="0">
    <w:nsid w:val="440948F6"/>
    <w:multiLevelType w:val="hybridMultilevel"/>
    <w:tmpl w:val="AEA0A786"/>
    <w:lvl w:ilvl="0" w:tplc="4118B2C2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5FAE058C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2C366812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1056F764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5D109F5E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697E97D8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6C43A20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30B63700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867A89A2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23" w15:restartNumberingAfterBreak="0">
    <w:nsid w:val="45034D96"/>
    <w:multiLevelType w:val="hybridMultilevel"/>
    <w:tmpl w:val="77521AAE"/>
    <w:lvl w:ilvl="0" w:tplc="E8582E48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6E0100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A9D608A8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7C0C47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885CA71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A189C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EC4948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FB6FF0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0E5C551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4" w15:restartNumberingAfterBreak="0">
    <w:nsid w:val="49F50317"/>
    <w:multiLevelType w:val="multilevel"/>
    <w:tmpl w:val="8F1C8F94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6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5" w15:restartNumberingAfterBreak="0">
    <w:nsid w:val="4A1665BA"/>
    <w:multiLevelType w:val="hybridMultilevel"/>
    <w:tmpl w:val="BE124A02"/>
    <w:lvl w:ilvl="0" w:tplc="B21677A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EA62BF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32543AD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C18A4E5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1F046D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C94E5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09CC201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52A2959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203263B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6" w15:restartNumberingAfterBreak="0">
    <w:nsid w:val="4C8D0264"/>
    <w:multiLevelType w:val="hybridMultilevel"/>
    <w:tmpl w:val="860AC5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835F9"/>
    <w:multiLevelType w:val="hybridMultilevel"/>
    <w:tmpl w:val="BCA8F0B2"/>
    <w:lvl w:ilvl="0" w:tplc="62D4EC1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3521A6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05E8F4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FD4C0878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1F729F3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3C423670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670C6E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2FAEA46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D8637E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8" w15:restartNumberingAfterBreak="0">
    <w:nsid w:val="4F0948B6"/>
    <w:multiLevelType w:val="multilevel"/>
    <w:tmpl w:val="9FB43E70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9" w15:restartNumberingAfterBreak="0">
    <w:nsid w:val="52624078"/>
    <w:multiLevelType w:val="multilevel"/>
    <w:tmpl w:val="8852528E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0" w15:restartNumberingAfterBreak="0">
    <w:nsid w:val="548A06F4"/>
    <w:multiLevelType w:val="multilevel"/>
    <w:tmpl w:val="85B035E8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1" w15:restartNumberingAfterBreak="0">
    <w:nsid w:val="55F67B04"/>
    <w:multiLevelType w:val="hybridMultilevel"/>
    <w:tmpl w:val="27648664"/>
    <w:lvl w:ilvl="0" w:tplc="0D802D5E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484614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326D68C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C6892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6600944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100539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5B2C45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8B2A66B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AD4740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2" w15:restartNumberingAfterBreak="0">
    <w:nsid w:val="5A60691E"/>
    <w:multiLevelType w:val="hybridMultilevel"/>
    <w:tmpl w:val="062ACC20"/>
    <w:lvl w:ilvl="0" w:tplc="898AF1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2076A7A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C36EA5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31D2B87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D6484F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91F26DA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A6384F0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886E4A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334EC74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3" w15:restartNumberingAfterBreak="0">
    <w:nsid w:val="5AAC4E9F"/>
    <w:multiLevelType w:val="hybridMultilevel"/>
    <w:tmpl w:val="F9609980"/>
    <w:lvl w:ilvl="0" w:tplc="4D008086">
      <w:numFmt w:val="bullet"/>
      <w:lvlText w:val=""/>
      <w:lvlJc w:val="left"/>
      <w:pPr>
        <w:ind w:left="461" w:hanging="284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6B6D5AC">
      <w:numFmt w:val="bullet"/>
      <w:lvlText w:val=""/>
      <w:lvlJc w:val="left"/>
      <w:pPr>
        <w:ind w:left="898" w:hanging="207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BF6AB912">
      <w:numFmt w:val="bullet"/>
      <w:lvlText w:val=""/>
      <w:lvlJc w:val="left"/>
      <w:pPr>
        <w:ind w:left="1030" w:hanging="286"/>
      </w:pPr>
      <w:rPr>
        <w:rFonts w:ascii="Symbol" w:eastAsia="Symbol" w:hAnsi="Symbol" w:cs="Symbol" w:hint="default"/>
        <w:w w:val="99"/>
        <w:sz w:val="24"/>
        <w:szCs w:val="24"/>
        <w:lang w:val="sk-SK" w:eastAsia="en-US" w:bidi="ar-SA"/>
      </w:rPr>
    </w:lvl>
    <w:lvl w:ilvl="3" w:tplc="5C5475CC">
      <w:numFmt w:val="bullet"/>
      <w:lvlText w:val="•"/>
      <w:lvlJc w:val="left"/>
      <w:pPr>
        <w:ind w:left="2115" w:hanging="286"/>
      </w:pPr>
      <w:rPr>
        <w:rFonts w:hint="default"/>
        <w:lang w:val="sk-SK" w:eastAsia="en-US" w:bidi="ar-SA"/>
      </w:rPr>
    </w:lvl>
    <w:lvl w:ilvl="4" w:tplc="6DA85DD6">
      <w:numFmt w:val="bullet"/>
      <w:lvlText w:val="•"/>
      <w:lvlJc w:val="left"/>
      <w:pPr>
        <w:ind w:left="3190" w:hanging="286"/>
      </w:pPr>
      <w:rPr>
        <w:rFonts w:hint="default"/>
        <w:lang w:val="sk-SK" w:eastAsia="en-US" w:bidi="ar-SA"/>
      </w:rPr>
    </w:lvl>
    <w:lvl w:ilvl="5" w:tplc="5F3ABAE2">
      <w:numFmt w:val="bullet"/>
      <w:lvlText w:val="•"/>
      <w:lvlJc w:val="left"/>
      <w:pPr>
        <w:ind w:left="4265" w:hanging="286"/>
      </w:pPr>
      <w:rPr>
        <w:rFonts w:hint="default"/>
        <w:lang w:val="sk-SK" w:eastAsia="en-US" w:bidi="ar-SA"/>
      </w:rPr>
    </w:lvl>
    <w:lvl w:ilvl="6" w:tplc="F3C46B06">
      <w:numFmt w:val="bullet"/>
      <w:lvlText w:val="•"/>
      <w:lvlJc w:val="left"/>
      <w:pPr>
        <w:ind w:left="5340" w:hanging="286"/>
      </w:pPr>
      <w:rPr>
        <w:rFonts w:hint="default"/>
        <w:lang w:val="sk-SK" w:eastAsia="en-US" w:bidi="ar-SA"/>
      </w:rPr>
    </w:lvl>
    <w:lvl w:ilvl="7" w:tplc="28FCD63A">
      <w:numFmt w:val="bullet"/>
      <w:lvlText w:val="•"/>
      <w:lvlJc w:val="left"/>
      <w:pPr>
        <w:ind w:left="6415" w:hanging="286"/>
      </w:pPr>
      <w:rPr>
        <w:rFonts w:hint="default"/>
        <w:lang w:val="sk-SK" w:eastAsia="en-US" w:bidi="ar-SA"/>
      </w:rPr>
    </w:lvl>
    <w:lvl w:ilvl="8" w:tplc="FC70E2F6">
      <w:numFmt w:val="bullet"/>
      <w:lvlText w:val="•"/>
      <w:lvlJc w:val="left"/>
      <w:pPr>
        <w:ind w:left="7490" w:hanging="286"/>
      </w:pPr>
      <w:rPr>
        <w:rFonts w:hint="default"/>
        <w:lang w:val="sk-SK" w:eastAsia="en-US" w:bidi="ar-SA"/>
      </w:rPr>
    </w:lvl>
  </w:abstractNum>
  <w:abstractNum w:abstractNumId="34" w15:restartNumberingAfterBreak="0">
    <w:nsid w:val="5FDC5485"/>
    <w:multiLevelType w:val="hybridMultilevel"/>
    <w:tmpl w:val="6F7A2378"/>
    <w:lvl w:ilvl="0" w:tplc="10A88488">
      <w:numFmt w:val="bullet"/>
      <w:lvlText w:val="-"/>
      <w:lvlJc w:val="left"/>
      <w:pPr>
        <w:ind w:left="898" w:hanging="361"/>
      </w:pPr>
      <w:rPr>
        <w:rFonts w:ascii="Tahoma" w:eastAsia="Tahoma" w:hAnsi="Tahoma" w:cs="Tahoma" w:hint="default"/>
        <w:w w:val="100"/>
        <w:sz w:val="22"/>
        <w:szCs w:val="22"/>
        <w:lang w:val="sk-SK" w:eastAsia="en-US" w:bidi="ar-SA"/>
      </w:rPr>
    </w:lvl>
    <w:lvl w:ilvl="1" w:tplc="C07E136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252737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93F244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400EAA72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69E0327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E770555C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BDAF60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6FA8AC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5" w15:restartNumberingAfterBreak="0">
    <w:nsid w:val="6B3944EB"/>
    <w:multiLevelType w:val="hybridMultilevel"/>
    <w:tmpl w:val="5CB858E2"/>
    <w:lvl w:ilvl="0" w:tplc="6A6E5D76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A2EFF1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D96371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A4D4F47C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D2849B8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7A4407BE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0CCAC1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6240C74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96A6DA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6" w15:restartNumberingAfterBreak="0">
    <w:nsid w:val="6CE01F60"/>
    <w:multiLevelType w:val="hybridMultilevel"/>
    <w:tmpl w:val="DF0C90B6"/>
    <w:lvl w:ilvl="0" w:tplc="1F3ED548">
      <w:start w:val="1"/>
      <w:numFmt w:val="decimal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9309F8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EADED540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F445ABA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2A28B5E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EDAB880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8E54B33C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BA6A1026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FBA6A1AC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37" w15:restartNumberingAfterBreak="0">
    <w:nsid w:val="73B66BC9"/>
    <w:multiLevelType w:val="multilevel"/>
    <w:tmpl w:val="21C03904"/>
    <w:lvl w:ilvl="0">
      <w:start w:val="1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0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9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837" w:hanging="1702"/>
      </w:pPr>
      <w:rPr>
        <w:rFonts w:ascii="Arial" w:eastAsia="Microsoft Sans Serif" w:hAnsi="Arial" w:cs="Arial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8" w15:restartNumberingAfterBreak="0">
    <w:nsid w:val="7752637D"/>
    <w:multiLevelType w:val="hybridMultilevel"/>
    <w:tmpl w:val="04BCE56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8227857"/>
    <w:multiLevelType w:val="hybridMultilevel"/>
    <w:tmpl w:val="C068F544"/>
    <w:lvl w:ilvl="0" w:tplc="041B0001">
      <w:start w:val="1"/>
      <w:numFmt w:val="bullet"/>
      <w:lvlText w:val=""/>
      <w:lvlJc w:val="left"/>
      <w:pPr>
        <w:ind w:left="16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40" w15:restartNumberingAfterBreak="0">
    <w:nsid w:val="78F40543"/>
    <w:multiLevelType w:val="hybridMultilevel"/>
    <w:tmpl w:val="F82EC674"/>
    <w:lvl w:ilvl="0" w:tplc="D7E4F23C">
      <w:start w:val="31"/>
      <w:numFmt w:val="decimalZero"/>
      <w:lvlText w:val="%1."/>
      <w:lvlJc w:val="left"/>
      <w:pPr>
        <w:ind w:left="178" w:hanging="51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7052872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7822450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F6CA3234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6FA44FC6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C652EA22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7BCC596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C080760A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CA6C25E2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41" w15:restartNumberingAfterBreak="0">
    <w:nsid w:val="7B8E5C7D"/>
    <w:multiLevelType w:val="multilevel"/>
    <w:tmpl w:val="F9084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9429A1"/>
    <w:multiLevelType w:val="hybridMultilevel"/>
    <w:tmpl w:val="75C2FC4A"/>
    <w:lvl w:ilvl="0" w:tplc="2C44AA0C">
      <w:start w:val="2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43127288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43B4D27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3C0E40C6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766CB2A4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C2E41A46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349826AA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C76AEBAC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DC8C7EF4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43" w15:restartNumberingAfterBreak="0">
    <w:nsid w:val="7E183C1F"/>
    <w:multiLevelType w:val="hybridMultilevel"/>
    <w:tmpl w:val="43CEC308"/>
    <w:lvl w:ilvl="0" w:tplc="7F7C4774">
      <w:start w:val="1"/>
      <w:numFmt w:val="lowerLetter"/>
      <w:lvlText w:val="%1)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814E2032">
      <w:numFmt w:val="bullet"/>
      <w:lvlText w:val="•"/>
      <w:lvlJc w:val="left"/>
      <w:pPr>
        <w:ind w:left="2152" w:hanging="361"/>
      </w:pPr>
      <w:rPr>
        <w:rFonts w:hint="default"/>
        <w:lang w:val="sk-SK" w:eastAsia="en-US" w:bidi="ar-SA"/>
      </w:rPr>
    </w:lvl>
    <w:lvl w:ilvl="2" w:tplc="5F7C73F8">
      <w:numFmt w:val="bullet"/>
      <w:lvlText w:val="•"/>
      <w:lvlJc w:val="left"/>
      <w:pPr>
        <w:ind w:left="2984" w:hanging="361"/>
      </w:pPr>
      <w:rPr>
        <w:rFonts w:hint="default"/>
        <w:lang w:val="sk-SK" w:eastAsia="en-US" w:bidi="ar-SA"/>
      </w:rPr>
    </w:lvl>
    <w:lvl w:ilvl="3" w:tplc="85C411D0">
      <w:numFmt w:val="bullet"/>
      <w:lvlText w:val="•"/>
      <w:lvlJc w:val="left"/>
      <w:pPr>
        <w:ind w:left="3816" w:hanging="361"/>
      </w:pPr>
      <w:rPr>
        <w:rFonts w:hint="default"/>
        <w:lang w:val="sk-SK" w:eastAsia="en-US" w:bidi="ar-SA"/>
      </w:rPr>
    </w:lvl>
    <w:lvl w:ilvl="4" w:tplc="9ED4D880">
      <w:numFmt w:val="bullet"/>
      <w:lvlText w:val="•"/>
      <w:lvlJc w:val="left"/>
      <w:pPr>
        <w:ind w:left="4648" w:hanging="361"/>
      </w:pPr>
      <w:rPr>
        <w:rFonts w:hint="default"/>
        <w:lang w:val="sk-SK" w:eastAsia="en-US" w:bidi="ar-SA"/>
      </w:rPr>
    </w:lvl>
    <w:lvl w:ilvl="5" w:tplc="43A0AC7E">
      <w:numFmt w:val="bullet"/>
      <w:lvlText w:val="•"/>
      <w:lvlJc w:val="left"/>
      <w:pPr>
        <w:ind w:left="5480" w:hanging="361"/>
      </w:pPr>
      <w:rPr>
        <w:rFonts w:hint="default"/>
        <w:lang w:val="sk-SK" w:eastAsia="en-US" w:bidi="ar-SA"/>
      </w:rPr>
    </w:lvl>
    <w:lvl w:ilvl="6" w:tplc="F97C92F4">
      <w:numFmt w:val="bullet"/>
      <w:lvlText w:val="•"/>
      <w:lvlJc w:val="left"/>
      <w:pPr>
        <w:ind w:left="6312" w:hanging="361"/>
      </w:pPr>
      <w:rPr>
        <w:rFonts w:hint="default"/>
        <w:lang w:val="sk-SK" w:eastAsia="en-US" w:bidi="ar-SA"/>
      </w:rPr>
    </w:lvl>
    <w:lvl w:ilvl="7" w:tplc="106A2A50">
      <w:numFmt w:val="bullet"/>
      <w:lvlText w:val="•"/>
      <w:lvlJc w:val="left"/>
      <w:pPr>
        <w:ind w:left="7144" w:hanging="361"/>
      </w:pPr>
      <w:rPr>
        <w:rFonts w:hint="default"/>
        <w:lang w:val="sk-SK" w:eastAsia="en-US" w:bidi="ar-SA"/>
      </w:rPr>
    </w:lvl>
    <w:lvl w:ilvl="8" w:tplc="8A1A957A">
      <w:numFmt w:val="bullet"/>
      <w:lvlText w:val="•"/>
      <w:lvlJc w:val="left"/>
      <w:pPr>
        <w:ind w:left="7976" w:hanging="361"/>
      </w:pPr>
      <w:rPr>
        <w:rFonts w:hint="default"/>
        <w:lang w:val="sk-SK" w:eastAsia="en-US" w:bidi="ar-SA"/>
      </w:rPr>
    </w:lvl>
  </w:abstractNum>
  <w:abstractNum w:abstractNumId="44" w15:restartNumberingAfterBreak="0">
    <w:nsid w:val="7E956294"/>
    <w:multiLevelType w:val="hybridMultilevel"/>
    <w:tmpl w:val="4D5E7874"/>
    <w:lvl w:ilvl="0" w:tplc="5802AE38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3B20966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7AB055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17102C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B0208C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D29663B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5A84AE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E622467A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40D209D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45" w15:restartNumberingAfterBreak="0">
    <w:nsid w:val="7F332308"/>
    <w:multiLevelType w:val="multilevel"/>
    <w:tmpl w:val="164EF8B2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484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4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4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40" w:hanging="1702"/>
      </w:pPr>
      <w:rPr>
        <w:rFonts w:hint="default"/>
        <w:lang w:val="sk-SK" w:eastAsia="en-US" w:bidi="ar-SA"/>
      </w:rPr>
    </w:lvl>
  </w:abstractNum>
  <w:num w:numId="1">
    <w:abstractNumId w:val="18"/>
  </w:num>
  <w:num w:numId="2">
    <w:abstractNumId w:val="8"/>
  </w:num>
  <w:num w:numId="3">
    <w:abstractNumId w:val="44"/>
  </w:num>
  <w:num w:numId="4">
    <w:abstractNumId w:val="31"/>
  </w:num>
  <w:num w:numId="5">
    <w:abstractNumId w:val="10"/>
  </w:num>
  <w:num w:numId="6">
    <w:abstractNumId w:val="14"/>
  </w:num>
  <w:num w:numId="7">
    <w:abstractNumId w:val="42"/>
  </w:num>
  <w:num w:numId="8">
    <w:abstractNumId w:val="33"/>
  </w:num>
  <w:num w:numId="9">
    <w:abstractNumId w:val="25"/>
  </w:num>
  <w:num w:numId="10">
    <w:abstractNumId w:val="45"/>
  </w:num>
  <w:num w:numId="11">
    <w:abstractNumId w:val="5"/>
  </w:num>
  <w:num w:numId="12">
    <w:abstractNumId w:val="34"/>
  </w:num>
  <w:num w:numId="13">
    <w:abstractNumId w:val="6"/>
  </w:num>
  <w:num w:numId="14">
    <w:abstractNumId w:val="9"/>
  </w:num>
  <w:num w:numId="15">
    <w:abstractNumId w:val="24"/>
  </w:num>
  <w:num w:numId="16">
    <w:abstractNumId w:val="2"/>
  </w:num>
  <w:num w:numId="17">
    <w:abstractNumId w:val="28"/>
  </w:num>
  <w:num w:numId="18">
    <w:abstractNumId w:val="3"/>
  </w:num>
  <w:num w:numId="19">
    <w:abstractNumId w:val="21"/>
  </w:num>
  <w:num w:numId="20">
    <w:abstractNumId w:val="29"/>
  </w:num>
  <w:num w:numId="21">
    <w:abstractNumId w:val="30"/>
  </w:num>
  <w:num w:numId="22">
    <w:abstractNumId w:val="36"/>
  </w:num>
  <w:num w:numId="23">
    <w:abstractNumId w:val="37"/>
  </w:num>
  <w:num w:numId="24">
    <w:abstractNumId w:val="32"/>
  </w:num>
  <w:num w:numId="25">
    <w:abstractNumId w:val="16"/>
  </w:num>
  <w:num w:numId="26">
    <w:abstractNumId w:val="23"/>
  </w:num>
  <w:num w:numId="27">
    <w:abstractNumId w:val="43"/>
  </w:num>
  <w:num w:numId="28">
    <w:abstractNumId w:val="35"/>
  </w:num>
  <w:num w:numId="29">
    <w:abstractNumId w:val="20"/>
  </w:num>
  <w:num w:numId="30">
    <w:abstractNumId w:val="40"/>
  </w:num>
  <w:num w:numId="31">
    <w:abstractNumId w:val="27"/>
  </w:num>
  <w:num w:numId="32">
    <w:abstractNumId w:val="11"/>
  </w:num>
  <w:num w:numId="33">
    <w:abstractNumId w:val="0"/>
  </w:num>
  <w:num w:numId="34">
    <w:abstractNumId w:val="13"/>
  </w:num>
  <w:num w:numId="35">
    <w:abstractNumId w:val="19"/>
  </w:num>
  <w:num w:numId="36">
    <w:abstractNumId w:val="22"/>
  </w:num>
  <w:num w:numId="37">
    <w:abstractNumId w:val="1"/>
  </w:num>
  <w:num w:numId="38">
    <w:abstractNumId w:val="39"/>
  </w:num>
  <w:num w:numId="39">
    <w:abstractNumId w:val="38"/>
  </w:num>
  <w:num w:numId="40">
    <w:abstractNumId w:val="17"/>
  </w:num>
  <w:num w:numId="41">
    <w:abstractNumId w:val="15"/>
  </w:num>
  <w:num w:numId="42">
    <w:abstractNumId w:val="26"/>
  </w:num>
  <w:num w:numId="43">
    <w:abstractNumId w:val="41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4"/>
  </w:num>
  <w:numIdMacAtCleanup w:val="8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ócsová Ágnes">
    <w15:presenceInfo w15:providerId="AD" w15:userId="S-1-5-21-2632814639-3980634626-3591563423-864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7C"/>
    <w:rsid w:val="0000065D"/>
    <w:rsid w:val="00000AD5"/>
    <w:rsid w:val="00003500"/>
    <w:rsid w:val="00005C6B"/>
    <w:rsid w:val="00005EB1"/>
    <w:rsid w:val="00005FC5"/>
    <w:rsid w:val="0000661D"/>
    <w:rsid w:val="00007D09"/>
    <w:rsid w:val="000112FA"/>
    <w:rsid w:val="00012975"/>
    <w:rsid w:val="00017FEC"/>
    <w:rsid w:val="00021674"/>
    <w:rsid w:val="00021D8E"/>
    <w:rsid w:val="00023AC0"/>
    <w:rsid w:val="000244E5"/>
    <w:rsid w:val="00025A7D"/>
    <w:rsid w:val="0002745D"/>
    <w:rsid w:val="00031C61"/>
    <w:rsid w:val="00033FB4"/>
    <w:rsid w:val="00034ABE"/>
    <w:rsid w:val="00034CA3"/>
    <w:rsid w:val="00035280"/>
    <w:rsid w:val="000367CB"/>
    <w:rsid w:val="00041DEC"/>
    <w:rsid w:val="0004293A"/>
    <w:rsid w:val="000441D2"/>
    <w:rsid w:val="000526C3"/>
    <w:rsid w:val="000573D7"/>
    <w:rsid w:val="000578D1"/>
    <w:rsid w:val="00063A75"/>
    <w:rsid w:val="00073482"/>
    <w:rsid w:val="0007700C"/>
    <w:rsid w:val="0008006E"/>
    <w:rsid w:val="00080930"/>
    <w:rsid w:val="00080F65"/>
    <w:rsid w:val="000835E1"/>
    <w:rsid w:val="0008420B"/>
    <w:rsid w:val="00084D4F"/>
    <w:rsid w:val="00085943"/>
    <w:rsid w:val="0008686B"/>
    <w:rsid w:val="00087F07"/>
    <w:rsid w:val="00090084"/>
    <w:rsid w:val="000903E0"/>
    <w:rsid w:val="00093310"/>
    <w:rsid w:val="00094763"/>
    <w:rsid w:val="00095FD7"/>
    <w:rsid w:val="000967DB"/>
    <w:rsid w:val="000A0CB6"/>
    <w:rsid w:val="000B0E29"/>
    <w:rsid w:val="000B1553"/>
    <w:rsid w:val="000B499D"/>
    <w:rsid w:val="000B77C0"/>
    <w:rsid w:val="000C5C94"/>
    <w:rsid w:val="000C6AD4"/>
    <w:rsid w:val="000C6B9A"/>
    <w:rsid w:val="000C77F0"/>
    <w:rsid w:val="000C7FD5"/>
    <w:rsid w:val="000D09C8"/>
    <w:rsid w:val="000D4EF2"/>
    <w:rsid w:val="000E0317"/>
    <w:rsid w:val="000E17A8"/>
    <w:rsid w:val="000E1E29"/>
    <w:rsid w:val="000E24EA"/>
    <w:rsid w:val="000E26E0"/>
    <w:rsid w:val="000E380B"/>
    <w:rsid w:val="000F029C"/>
    <w:rsid w:val="000F0B21"/>
    <w:rsid w:val="000F58D5"/>
    <w:rsid w:val="000F6E93"/>
    <w:rsid w:val="000F73F8"/>
    <w:rsid w:val="000F75F0"/>
    <w:rsid w:val="000F7739"/>
    <w:rsid w:val="00103DC7"/>
    <w:rsid w:val="00107A41"/>
    <w:rsid w:val="00111042"/>
    <w:rsid w:val="00113309"/>
    <w:rsid w:val="00113F8E"/>
    <w:rsid w:val="00114C51"/>
    <w:rsid w:val="00115D75"/>
    <w:rsid w:val="00117AC4"/>
    <w:rsid w:val="0012250C"/>
    <w:rsid w:val="00123560"/>
    <w:rsid w:val="00124BB2"/>
    <w:rsid w:val="001253FA"/>
    <w:rsid w:val="001279E0"/>
    <w:rsid w:val="00136D67"/>
    <w:rsid w:val="00143946"/>
    <w:rsid w:val="00143C1F"/>
    <w:rsid w:val="00143EAE"/>
    <w:rsid w:val="00144811"/>
    <w:rsid w:val="00144B8D"/>
    <w:rsid w:val="00146D3C"/>
    <w:rsid w:val="0015591B"/>
    <w:rsid w:val="00155CC2"/>
    <w:rsid w:val="00160B29"/>
    <w:rsid w:val="00166506"/>
    <w:rsid w:val="0017011F"/>
    <w:rsid w:val="001728BE"/>
    <w:rsid w:val="00172A8B"/>
    <w:rsid w:val="00173E24"/>
    <w:rsid w:val="00173EBE"/>
    <w:rsid w:val="00180099"/>
    <w:rsid w:val="001802F7"/>
    <w:rsid w:val="00186494"/>
    <w:rsid w:val="001879E9"/>
    <w:rsid w:val="001909DC"/>
    <w:rsid w:val="00190BFB"/>
    <w:rsid w:val="00191275"/>
    <w:rsid w:val="001913EE"/>
    <w:rsid w:val="00193B34"/>
    <w:rsid w:val="001943E6"/>
    <w:rsid w:val="0019482A"/>
    <w:rsid w:val="0019628D"/>
    <w:rsid w:val="001974AF"/>
    <w:rsid w:val="001A4F51"/>
    <w:rsid w:val="001A5052"/>
    <w:rsid w:val="001B028A"/>
    <w:rsid w:val="001B23E3"/>
    <w:rsid w:val="001C04D2"/>
    <w:rsid w:val="001C5424"/>
    <w:rsid w:val="001C7454"/>
    <w:rsid w:val="001D4094"/>
    <w:rsid w:val="001D5394"/>
    <w:rsid w:val="001D617D"/>
    <w:rsid w:val="001D6866"/>
    <w:rsid w:val="001E26B7"/>
    <w:rsid w:val="001E446A"/>
    <w:rsid w:val="001E6494"/>
    <w:rsid w:val="001E7198"/>
    <w:rsid w:val="001E7B9D"/>
    <w:rsid w:val="001F051A"/>
    <w:rsid w:val="001F221E"/>
    <w:rsid w:val="001F318B"/>
    <w:rsid w:val="001F3B7F"/>
    <w:rsid w:val="001F589B"/>
    <w:rsid w:val="001F6888"/>
    <w:rsid w:val="001F6899"/>
    <w:rsid w:val="001F7BB2"/>
    <w:rsid w:val="00206E88"/>
    <w:rsid w:val="002072AB"/>
    <w:rsid w:val="00210E85"/>
    <w:rsid w:val="0021168F"/>
    <w:rsid w:val="00212370"/>
    <w:rsid w:val="00213840"/>
    <w:rsid w:val="00214665"/>
    <w:rsid w:val="00215C07"/>
    <w:rsid w:val="0021666A"/>
    <w:rsid w:val="002168B7"/>
    <w:rsid w:val="00216E1F"/>
    <w:rsid w:val="00222EFA"/>
    <w:rsid w:val="00222FA7"/>
    <w:rsid w:val="00224E72"/>
    <w:rsid w:val="00225837"/>
    <w:rsid w:val="00226E81"/>
    <w:rsid w:val="00235580"/>
    <w:rsid w:val="00237ABC"/>
    <w:rsid w:val="00240811"/>
    <w:rsid w:val="00241863"/>
    <w:rsid w:val="0024187B"/>
    <w:rsid w:val="002449E0"/>
    <w:rsid w:val="00245662"/>
    <w:rsid w:val="00247B0A"/>
    <w:rsid w:val="00250400"/>
    <w:rsid w:val="002563FE"/>
    <w:rsid w:val="00256A81"/>
    <w:rsid w:val="00262498"/>
    <w:rsid w:val="0026259D"/>
    <w:rsid w:val="00262ED9"/>
    <w:rsid w:val="00263673"/>
    <w:rsid w:val="002730C2"/>
    <w:rsid w:val="002734D9"/>
    <w:rsid w:val="0028082B"/>
    <w:rsid w:val="0028706A"/>
    <w:rsid w:val="0029074A"/>
    <w:rsid w:val="002937FF"/>
    <w:rsid w:val="002A1D9B"/>
    <w:rsid w:val="002A26BA"/>
    <w:rsid w:val="002A314F"/>
    <w:rsid w:val="002A6F51"/>
    <w:rsid w:val="002B115B"/>
    <w:rsid w:val="002B344C"/>
    <w:rsid w:val="002C1485"/>
    <w:rsid w:val="002C25B6"/>
    <w:rsid w:val="002C2D4D"/>
    <w:rsid w:val="002C2F12"/>
    <w:rsid w:val="002C3447"/>
    <w:rsid w:val="002C3861"/>
    <w:rsid w:val="002C4067"/>
    <w:rsid w:val="002D3750"/>
    <w:rsid w:val="002D79BF"/>
    <w:rsid w:val="002E1152"/>
    <w:rsid w:val="002E3B6A"/>
    <w:rsid w:val="002E3B78"/>
    <w:rsid w:val="002F00F9"/>
    <w:rsid w:val="002F1E28"/>
    <w:rsid w:val="002F3D12"/>
    <w:rsid w:val="002F54B6"/>
    <w:rsid w:val="002F7AFF"/>
    <w:rsid w:val="00303893"/>
    <w:rsid w:val="00304854"/>
    <w:rsid w:val="00304931"/>
    <w:rsid w:val="003100EC"/>
    <w:rsid w:val="00310DAF"/>
    <w:rsid w:val="003164A3"/>
    <w:rsid w:val="003170C7"/>
    <w:rsid w:val="00326A55"/>
    <w:rsid w:val="00326C55"/>
    <w:rsid w:val="00326E8B"/>
    <w:rsid w:val="00331A6D"/>
    <w:rsid w:val="00332B2D"/>
    <w:rsid w:val="00337842"/>
    <w:rsid w:val="00341E3F"/>
    <w:rsid w:val="003506D6"/>
    <w:rsid w:val="00352F57"/>
    <w:rsid w:val="003532ED"/>
    <w:rsid w:val="0035348F"/>
    <w:rsid w:val="003555AC"/>
    <w:rsid w:val="00357F02"/>
    <w:rsid w:val="003614B4"/>
    <w:rsid w:val="00363AF7"/>
    <w:rsid w:val="00366F79"/>
    <w:rsid w:val="003676D7"/>
    <w:rsid w:val="00370CB4"/>
    <w:rsid w:val="00374329"/>
    <w:rsid w:val="003771EA"/>
    <w:rsid w:val="003827D1"/>
    <w:rsid w:val="00387398"/>
    <w:rsid w:val="003960B2"/>
    <w:rsid w:val="00396395"/>
    <w:rsid w:val="00397241"/>
    <w:rsid w:val="003A2371"/>
    <w:rsid w:val="003A2E27"/>
    <w:rsid w:val="003A4192"/>
    <w:rsid w:val="003A4A50"/>
    <w:rsid w:val="003B3064"/>
    <w:rsid w:val="003B341E"/>
    <w:rsid w:val="003B34EF"/>
    <w:rsid w:val="003B5C8D"/>
    <w:rsid w:val="003B643F"/>
    <w:rsid w:val="003B6EC9"/>
    <w:rsid w:val="003B71C9"/>
    <w:rsid w:val="003B75BE"/>
    <w:rsid w:val="003B7C93"/>
    <w:rsid w:val="003B7FAD"/>
    <w:rsid w:val="003C1898"/>
    <w:rsid w:val="003C3CE2"/>
    <w:rsid w:val="003C628B"/>
    <w:rsid w:val="003D17C3"/>
    <w:rsid w:val="003D4830"/>
    <w:rsid w:val="003D64B2"/>
    <w:rsid w:val="003E186F"/>
    <w:rsid w:val="003E2830"/>
    <w:rsid w:val="003E3685"/>
    <w:rsid w:val="003E510B"/>
    <w:rsid w:val="003E6AAF"/>
    <w:rsid w:val="003F3D90"/>
    <w:rsid w:val="003F40E4"/>
    <w:rsid w:val="003F6BB4"/>
    <w:rsid w:val="003F70AF"/>
    <w:rsid w:val="003F7B27"/>
    <w:rsid w:val="00400E11"/>
    <w:rsid w:val="00403E23"/>
    <w:rsid w:val="004061B4"/>
    <w:rsid w:val="004100BB"/>
    <w:rsid w:val="0041111B"/>
    <w:rsid w:val="004115E2"/>
    <w:rsid w:val="004125C1"/>
    <w:rsid w:val="00414E6E"/>
    <w:rsid w:val="004161E4"/>
    <w:rsid w:val="004226D7"/>
    <w:rsid w:val="00424175"/>
    <w:rsid w:val="00424734"/>
    <w:rsid w:val="004251D0"/>
    <w:rsid w:val="004255C6"/>
    <w:rsid w:val="004263A7"/>
    <w:rsid w:val="004330B4"/>
    <w:rsid w:val="004366A7"/>
    <w:rsid w:val="00436F42"/>
    <w:rsid w:val="00437B2C"/>
    <w:rsid w:val="00441596"/>
    <w:rsid w:val="00444771"/>
    <w:rsid w:val="00444A93"/>
    <w:rsid w:val="00445676"/>
    <w:rsid w:val="00445E57"/>
    <w:rsid w:val="00446ADF"/>
    <w:rsid w:val="0044785A"/>
    <w:rsid w:val="00447E47"/>
    <w:rsid w:val="004508D3"/>
    <w:rsid w:val="00453F50"/>
    <w:rsid w:val="004574CA"/>
    <w:rsid w:val="004625EB"/>
    <w:rsid w:val="00462C25"/>
    <w:rsid w:val="00463915"/>
    <w:rsid w:val="004639CE"/>
    <w:rsid w:val="004707E5"/>
    <w:rsid w:val="004729B5"/>
    <w:rsid w:val="00473D61"/>
    <w:rsid w:val="00487612"/>
    <w:rsid w:val="004879C5"/>
    <w:rsid w:val="004902A9"/>
    <w:rsid w:val="004928C2"/>
    <w:rsid w:val="00492EC0"/>
    <w:rsid w:val="0049304A"/>
    <w:rsid w:val="00493428"/>
    <w:rsid w:val="004937F7"/>
    <w:rsid w:val="00493F9D"/>
    <w:rsid w:val="00497836"/>
    <w:rsid w:val="00497E4C"/>
    <w:rsid w:val="004A2026"/>
    <w:rsid w:val="004A359E"/>
    <w:rsid w:val="004A384C"/>
    <w:rsid w:val="004A4D43"/>
    <w:rsid w:val="004A747D"/>
    <w:rsid w:val="004A7BB7"/>
    <w:rsid w:val="004B180B"/>
    <w:rsid w:val="004B1B91"/>
    <w:rsid w:val="004B2A0D"/>
    <w:rsid w:val="004B2CB4"/>
    <w:rsid w:val="004B3400"/>
    <w:rsid w:val="004B3B3B"/>
    <w:rsid w:val="004B64F1"/>
    <w:rsid w:val="004B770F"/>
    <w:rsid w:val="004B7CF5"/>
    <w:rsid w:val="004C2164"/>
    <w:rsid w:val="004C237C"/>
    <w:rsid w:val="004C3998"/>
    <w:rsid w:val="004C4E86"/>
    <w:rsid w:val="004C63E3"/>
    <w:rsid w:val="004D0507"/>
    <w:rsid w:val="004D26B2"/>
    <w:rsid w:val="004D2AF1"/>
    <w:rsid w:val="004D3EE4"/>
    <w:rsid w:val="004D49E8"/>
    <w:rsid w:val="004D606C"/>
    <w:rsid w:val="004D67FC"/>
    <w:rsid w:val="004E2FE9"/>
    <w:rsid w:val="004E7561"/>
    <w:rsid w:val="004F18E9"/>
    <w:rsid w:val="004F283A"/>
    <w:rsid w:val="004F2F11"/>
    <w:rsid w:val="004F45BA"/>
    <w:rsid w:val="0050018B"/>
    <w:rsid w:val="0050313C"/>
    <w:rsid w:val="00504733"/>
    <w:rsid w:val="00506943"/>
    <w:rsid w:val="00507FBA"/>
    <w:rsid w:val="00510304"/>
    <w:rsid w:val="00512995"/>
    <w:rsid w:val="005131C8"/>
    <w:rsid w:val="00521C7C"/>
    <w:rsid w:val="0052740F"/>
    <w:rsid w:val="0052788C"/>
    <w:rsid w:val="00527E4C"/>
    <w:rsid w:val="00531EE2"/>
    <w:rsid w:val="00533154"/>
    <w:rsid w:val="005337E8"/>
    <w:rsid w:val="0053472B"/>
    <w:rsid w:val="00536877"/>
    <w:rsid w:val="0055719E"/>
    <w:rsid w:val="00560ED6"/>
    <w:rsid w:val="0056274B"/>
    <w:rsid w:val="00563B9B"/>
    <w:rsid w:val="00564125"/>
    <w:rsid w:val="005718C7"/>
    <w:rsid w:val="0057631E"/>
    <w:rsid w:val="00580034"/>
    <w:rsid w:val="005813CF"/>
    <w:rsid w:val="00583C36"/>
    <w:rsid w:val="00583EAC"/>
    <w:rsid w:val="00584219"/>
    <w:rsid w:val="00584C43"/>
    <w:rsid w:val="00585C68"/>
    <w:rsid w:val="00586689"/>
    <w:rsid w:val="00586875"/>
    <w:rsid w:val="00587365"/>
    <w:rsid w:val="005878B6"/>
    <w:rsid w:val="00590BFB"/>
    <w:rsid w:val="00592132"/>
    <w:rsid w:val="00597B5F"/>
    <w:rsid w:val="005A4B80"/>
    <w:rsid w:val="005B454D"/>
    <w:rsid w:val="005B498F"/>
    <w:rsid w:val="005B69AA"/>
    <w:rsid w:val="005B70CB"/>
    <w:rsid w:val="005B7AA2"/>
    <w:rsid w:val="005C0398"/>
    <w:rsid w:val="005C4452"/>
    <w:rsid w:val="005C5DAF"/>
    <w:rsid w:val="005C6DC5"/>
    <w:rsid w:val="005C6FB8"/>
    <w:rsid w:val="005C7062"/>
    <w:rsid w:val="005D0CF4"/>
    <w:rsid w:val="005D20E0"/>
    <w:rsid w:val="005D272D"/>
    <w:rsid w:val="005E171C"/>
    <w:rsid w:val="005E2001"/>
    <w:rsid w:val="005E3903"/>
    <w:rsid w:val="005E4562"/>
    <w:rsid w:val="005E4D7E"/>
    <w:rsid w:val="005E6518"/>
    <w:rsid w:val="005F5CB3"/>
    <w:rsid w:val="00606424"/>
    <w:rsid w:val="0061562B"/>
    <w:rsid w:val="00636001"/>
    <w:rsid w:val="00636ED8"/>
    <w:rsid w:val="006408C2"/>
    <w:rsid w:val="00642341"/>
    <w:rsid w:val="00642E6E"/>
    <w:rsid w:val="00650359"/>
    <w:rsid w:val="00653E36"/>
    <w:rsid w:val="006549F2"/>
    <w:rsid w:val="006561F4"/>
    <w:rsid w:val="00660E80"/>
    <w:rsid w:val="006622A0"/>
    <w:rsid w:val="00662385"/>
    <w:rsid w:val="00664FEE"/>
    <w:rsid w:val="00672959"/>
    <w:rsid w:val="00676B57"/>
    <w:rsid w:val="00682BB3"/>
    <w:rsid w:val="006841E5"/>
    <w:rsid w:val="00684744"/>
    <w:rsid w:val="006856B5"/>
    <w:rsid w:val="00687EBD"/>
    <w:rsid w:val="00690558"/>
    <w:rsid w:val="00690F38"/>
    <w:rsid w:val="00693DF6"/>
    <w:rsid w:val="006A0EF7"/>
    <w:rsid w:val="006A7DD6"/>
    <w:rsid w:val="006B04B5"/>
    <w:rsid w:val="006B06C8"/>
    <w:rsid w:val="006B592D"/>
    <w:rsid w:val="006B7382"/>
    <w:rsid w:val="006C19FF"/>
    <w:rsid w:val="006C1ABF"/>
    <w:rsid w:val="006C3E14"/>
    <w:rsid w:val="006C531E"/>
    <w:rsid w:val="006C6F8E"/>
    <w:rsid w:val="006D0CF2"/>
    <w:rsid w:val="006D3A41"/>
    <w:rsid w:val="006D480A"/>
    <w:rsid w:val="006E0274"/>
    <w:rsid w:val="006E30F0"/>
    <w:rsid w:val="006E3100"/>
    <w:rsid w:val="006E7462"/>
    <w:rsid w:val="006F1F41"/>
    <w:rsid w:val="006F418D"/>
    <w:rsid w:val="006F6596"/>
    <w:rsid w:val="006F6ADC"/>
    <w:rsid w:val="006F73B1"/>
    <w:rsid w:val="0070471D"/>
    <w:rsid w:val="00712478"/>
    <w:rsid w:val="007127CB"/>
    <w:rsid w:val="007141B1"/>
    <w:rsid w:val="00714CE1"/>
    <w:rsid w:val="007208C1"/>
    <w:rsid w:val="00721711"/>
    <w:rsid w:val="0072489C"/>
    <w:rsid w:val="00731BFC"/>
    <w:rsid w:val="007338C5"/>
    <w:rsid w:val="00734916"/>
    <w:rsid w:val="007369F6"/>
    <w:rsid w:val="00737878"/>
    <w:rsid w:val="00743C4D"/>
    <w:rsid w:val="00753527"/>
    <w:rsid w:val="007549D5"/>
    <w:rsid w:val="0075520B"/>
    <w:rsid w:val="00756DF2"/>
    <w:rsid w:val="00762F0A"/>
    <w:rsid w:val="007671E4"/>
    <w:rsid w:val="00770DC2"/>
    <w:rsid w:val="00770E37"/>
    <w:rsid w:val="00771C86"/>
    <w:rsid w:val="00772097"/>
    <w:rsid w:val="007773AF"/>
    <w:rsid w:val="00782847"/>
    <w:rsid w:val="0078284F"/>
    <w:rsid w:val="00783AC0"/>
    <w:rsid w:val="0078519D"/>
    <w:rsid w:val="007854C0"/>
    <w:rsid w:val="00794D7C"/>
    <w:rsid w:val="00795B99"/>
    <w:rsid w:val="007963A8"/>
    <w:rsid w:val="00796895"/>
    <w:rsid w:val="007972A2"/>
    <w:rsid w:val="007A0929"/>
    <w:rsid w:val="007A0AF3"/>
    <w:rsid w:val="007A3891"/>
    <w:rsid w:val="007A4754"/>
    <w:rsid w:val="007A68FD"/>
    <w:rsid w:val="007B3CA0"/>
    <w:rsid w:val="007B45CD"/>
    <w:rsid w:val="007B5049"/>
    <w:rsid w:val="007C273F"/>
    <w:rsid w:val="007C324C"/>
    <w:rsid w:val="007C345D"/>
    <w:rsid w:val="007C3D1E"/>
    <w:rsid w:val="007C4D77"/>
    <w:rsid w:val="007C6AB0"/>
    <w:rsid w:val="007D7332"/>
    <w:rsid w:val="007E0691"/>
    <w:rsid w:val="007E6FB6"/>
    <w:rsid w:val="00800948"/>
    <w:rsid w:val="008042E0"/>
    <w:rsid w:val="00807470"/>
    <w:rsid w:val="00810843"/>
    <w:rsid w:val="00810BA7"/>
    <w:rsid w:val="0081101A"/>
    <w:rsid w:val="00812D4D"/>
    <w:rsid w:val="00813691"/>
    <w:rsid w:val="00815305"/>
    <w:rsid w:val="00815411"/>
    <w:rsid w:val="00815FA1"/>
    <w:rsid w:val="00824525"/>
    <w:rsid w:val="00824A11"/>
    <w:rsid w:val="00824AB8"/>
    <w:rsid w:val="00827C73"/>
    <w:rsid w:val="00831AD6"/>
    <w:rsid w:val="008333C3"/>
    <w:rsid w:val="00845572"/>
    <w:rsid w:val="00845F3C"/>
    <w:rsid w:val="0084680D"/>
    <w:rsid w:val="008522A4"/>
    <w:rsid w:val="0085480E"/>
    <w:rsid w:val="0086123F"/>
    <w:rsid w:val="0086377B"/>
    <w:rsid w:val="0086530A"/>
    <w:rsid w:val="008721E8"/>
    <w:rsid w:val="00872FCF"/>
    <w:rsid w:val="008746EB"/>
    <w:rsid w:val="00876B62"/>
    <w:rsid w:val="00883D4E"/>
    <w:rsid w:val="00886BE3"/>
    <w:rsid w:val="00887513"/>
    <w:rsid w:val="008904F9"/>
    <w:rsid w:val="00893D76"/>
    <w:rsid w:val="00894015"/>
    <w:rsid w:val="0089477B"/>
    <w:rsid w:val="00895ABC"/>
    <w:rsid w:val="00896164"/>
    <w:rsid w:val="008977E1"/>
    <w:rsid w:val="008A262B"/>
    <w:rsid w:val="008A279E"/>
    <w:rsid w:val="008A2E6E"/>
    <w:rsid w:val="008A4FBB"/>
    <w:rsid w:val="008A528D"/>
    <w:rsid w:val="008A63BD"/>
    <w:rsid w:val="008B0190"/>
    <w:rsid w:val="008B695B"/>
    <w:rsid w:val="008B77B9"/>
    <w:rsid w:val="008C340A"/>
    <w:rsid w:val="008C52F2"/>
    <w:rsid w:val="008C5A3F"/>
    <w:rsid w:val="008C645B"/>
    <w:rsid w:val="008C7453"/>
    <w:rsid w:val="008D0BC6"/>
    <w:rsid w:val="008D1DA7"/>
    <w:rsid w:val="008D27CE"/>
    <w:rsid w:val="008E46F2"/>
    <w:rsid w:val="008E6E20"/>
    <w:rsid w:val="008E7650"/>
    <w:rsid w:val="008F121B"/>
    <w:rsid w:val="008F16EB"/>
    <w:rsid w:val="008F1F97"/>
    <w:rsid w:val="008F27A9"/>
    <w:rsid w:val="008F4FEA"/>
    <w:rsid w:val="008F642E"/>
    <w:rsid w:val="008F6C13"/>
    <w:rsid w:val="00901024"/>
    <w:rsid w:val="009032EA"/>
    <w:rsid w:val="00906E5A"/>
    <w:rsid w:val="00907A33"/>
    <w:rsid w:val="00910D3B"/>
    <w:rsid w:val="00913D34"/>
    <w:rsid w:val="00916FBE"/>
    <w:rsid w:val="00920036"/>
    <w:rsid w:val="00920A9E"/>
    <w:rsid w:val="0092147D"/>
    <w:rsid w:val="009222F3"/>
    <w:rsid w:val="009224D3"/>
    <w:rsid w:val="00925258"/>
    <w:rsid w:val="00926963"/>
    <w:rsid w:val="009272A6"/>
    <w:rsid w:val="00931057"/>
    <w:rsid w:val="009319A0"/>
    <w:rsid w:val="0093208F"/>
    <w:rsid w:val="009321C6"/>
    <w:rsid w:val="00932825"/>
    <w:rsid w:val="00934473"/>
    <w:rsid w:val="00935448"/>
    <w:rsid w:val="0093581C"/>
    <w:rsid w:val="00935C17"/>
    <w:rsid w:val="00940085"/>
    <w:rsid w:val="00940543"/>
    <w:rsid w:val="0094148B"/>
    <w:rsid w:val="00944C89"/>
    <w:rsid w:val="00953C16"/>
    <w:rsid w:val="00956087"/>
    <w:rsid w:val="0096158B"/>
    <w:rsid w:val="009655A8"/>
    <w:rsid w:val="00966020"/>
    <w:rsid w:val="0097224D"/>
    <w:rsid w:val="0097263D"/>
    <w:rsid w:val="009749D0"/>
    <w:rsid w:val="00975653"/>
    <w:rsid w:val="00976DA2"/>
    <w:rsid w:val="00976E0F"/>
    <w:rsid w:val="00977AEF"/>
    <w:rsid w:val="009800FF"/>
    <w:rsid w:val="0098120D"/>
    <w:rsid w:val="009843CD"/>
    <w:rsid w:val="00984E07"/>
    <w:rsid w:val="009867AF"/>
    <w:rsid w:val="00986C45"/>
    <w:rsid w:val="00990790"/>
    <w:rsid w:val="00990A95"/>
    <w:rsid w:val="00997A99"/>
    <w:rsid w:val="009A3704"/>
    <w:rsid w:val="009A39ED"/>
    <w:rsid w:val="009A780C"/>
    <w:rsid w:val="009A7EE8"/>
    <w:rsid w:val="009B20B5"/>
    <w:rsid w:val="009B6678"/>
    <w:rsid w:val="009C3179"/>
    <w:rsid w:val="009C5A41"/>
    <w:rsid w:val="009C71BE"/>
    <w:rsid w:val="009D2232"/>
    <w:rsid w:val="009D5463"/>
    <w:rsid w:val="009D6376"/>
    <w:rsid w:val="009D69CD"/>
    <w:rsid w:val="009D6C42"/>
    <w:rsid w:val="009E0681"/>
    <w:rsid w:val="009E0DD7"/>
    <w:rsid w:val="009E1D45"/>
    <w:rsid w:val="009E27BC"/>
    <w:rsid w:val="009E3DC5"/>
    <w:rsid w:val="009E4525"/>
    <w:rsid w:val="009E5DEE"/>
    <w:rsid w:val="009E7733"/>
    <w:rsid w:val="009F0D2A"/>
    <w:rsid w:val="009F460F"/>
    <w:rsid w:val="00A013D7"/>
    <w:rsid w:val="00A01543"/>
    <w:rsid w:val="00A06204"/>
    <w:rsid w:val="00A0711D"/>
    <w:rsid w:val="00A07493"/>
    <w:rsid w:val="00A07C13"/>
    <w:rsid w:val="00A154CB"/>
    <w:rsid w:val="00A161E0"/>
    <w:rsid w:val="00A16E6C"/>
    <w:rsid w:val="00A16F74"/>
    <w:rsid w:val="00A23006"/>
    <w:rsid w:val="00A251C9"/>
    <w:rsid w:val="00A2543C"/>
    <w:rsid w:val="00A266A3"/>
    <w:rsid w:val="00A27030"/>
    <w:rsid w:val="00A30BA6"/>
    <w:rsid w:val="00A37FB2"/>
    <w:rsid w:val="00A41CD0"/>
    <w:rsid w:val="00A45FA8"/>
    <w:rsid w:val="00A470AD"/>
    <w:rsid w:val="00A50098"/>
    <w:rsid w:val="00A54824"/>
    <w:rsid w:val="00A61B10"/>
    <w:rsid w:val="00A62B43"/>
    <w:rsid w:val="00A65637"/>
    <w:rsid w:val="00A6577F"/>
    <w:rsid w:val="00A66113"/>
    <w:rsid w:val="00A661EF"/>
    <w:rsid w:val="00A661F5"/>
    <w:rsid w:val="00A66B59"/>
    <w:rsid w:val="00A670B2"/>
    <w:rsid w:val="00A7070C"/>
    <w:rsid w:val="00A73720"/>
    <w:rsid w:val="00A74EA8"/>
    <w:rsid w:val="00A7783C"/>
    <w:rsid w:val="00A80CFD"/>
    <w:rsid w:val="00A84471"/>
    <w:rsid w:val="00A87D7C"/>
    <w:rsid w:val="00A901A6"/>
    <w:rsid w:val="00A93ED3"/>
    <w:rsid w:val="00A94C30"/>
    <w:rsid w:val="00A97000"/>
    <w:rsid w:val="00AA03E9"/>
    <w:rsid w:val="00AA08D8"/>
    <w:rsid w:val="00AA2ACF"/>
    <w:rsid w:val="00AA43A2"/>
    <w:rsid w:val="00AA594C"/>
    <w:rsid w:val="00AA69AA"/>
    <w:rsid w:val="00AA6B3F"/>
    <w:rsid w:val="00AA7EE0"/>
    <w:rsid w:val="00AB66CD"/>
    <w:rsid w:val="00AB7713"/>
    <w:rsid w:val="00AC0061"/>
    <w:rsid w:val="00AC0E65"/>
    <w:rsid w:val="00AC2CC3"/>
    <w:rsid w:val="00AC7E4C"/>
    <w:rsid w:val="00AD095F"/>
    <w:rsid w:val="00AD3A60"/>
    <w:rsid w:val="00AE3B8A"/>
    <w:rsid w:val="00AE5E57"/>
    <w:rsid w:val="00AE7E6F"/>
    <w:rsid w:val="00AF05E0"/>
    <w:rsid w:val="00AF0BED"/>
    <w:rsid w:val="00AF181F"/>
    <w:rsid w:val="00AF3D18"/>
    <w:rsid w:val="00AF5A3B"/>
    <w:rsid w:val="00AF6EC2"/>
    <w:rsid w:val="00AF7120"/>
    <w:rsid w:val="00B0169F"/>
    <w:rsid w:val="00B01BA0"/>
    <w:rsid w:val="00B03C9D"/>
    <w:rsid w:val="00B03F48"/>
    <w:rsid w:val="00B042C7"/>
    <w:rsid w:val="00B04884"/>
    <w:rsid w:val="00B052BD"/>
    <w:rsid w:val="00B06279"/>
    <w:rsid w:val="00B11D95"/>
    <w:rsid w:val="00B121A3"/>
    <w:rsid w:val="00B1272A"/>
    <w:rsid w:val="00B132FA"/>
    <w:rsid w:val="00B1427F"/>
    <w:rsid w:val="00B14A3B"/>
    <w:rsid w:val="00B16F63"/>
    <w:rsid w:val="00B177F8"/>
    <w:rsid w:val="00B20F18"/>
    <w:rsid w:val="00B22F32"/>
    <w:rsid w:val="00B26A07"/>
    <w:rsid w:val="00B32E9A"/>
    <w:rsid w:val="00B357DE"/>
    <w:rsid w:val="00B35E70"/>
    <w:rsid w:val="00B4220F"/>
    <w:rsid w:val="00B42899"/>
    <w:rsid w:val="00B45582"/>
    <w:rsid w:val="00B51D86"/>
    <w:rsid w:val="00B6046A"/>
    <w:rsid w:val="00B646A8"/>
    <w:rsid w:val="00B648D9"/>
    <w:rsid w:val="00B64BA5"/>
    <w:rsid w:val="00B67337"/>
    <w:rsid w:val="00B67F13"/>
    <w:rsid w:val="00B74F82"/>
    <w:rsid w:val="00B8113A"/>
    <w:rsid w:val="00B819E6"/>
    <w:rsid w:val="00B83F88"/>
    <w:rsid w:val="00B85E13"/>
    <w:rsid w:val="00B9698E"/>
    <w:rsid w:val="00BA233C"/>
    <w:rsid w:val="00BA4065"/>
    <w:rsid w:val="00BA45BB"/>
    <w:rsid w:val="00BA5330"/>
    <w:rsid w:val="00BA5AB0"/>
    <w:rsid w:val="00BA74EF"/>
    <w:rsid w:val="00BB0F59"/>
    <w:rsid w:val="00BB1BDD"/>
    <w:rsid w:val="00BB1F63"/>
    <w:rsid w:val="00BB2D35"/>
    <w:rsid w:val="00BB577A"/>
    <w:rsid w:val="00BC0D18"/>
    <w:rsid w:val="00BC31DA"/>
    <w:rsid w:val="00BC540A"/>
    <w:rsid w:val="00BC6414"/>
    <w:rsid w:val="00BD0DDB"/>
    <w:rsid w:val="00BD50F1"/>
    <w:rsid w:val="00BE0E42"/>
    <w:rsid w:val="00BE2ED4"/>
    <w:rsid w:val="00BE50B2"/>
    <w:rsid w:val="00BF0363"/>
    <w:rsid w:val="00BF1370"/>
    <w:rsid w:val="00BF32BA"/>
    <w:rsid w:val="00BF46B4"/>
    <w:rsid w:val="00BF5578"/>
    <w:rsid w:val="00BF588E"/>
    <w:rsid w:val="00BF6BCA"/>
    <w:rsid w:val="00C0438B"/>
    <w:rsid w:val="00C05E65"/>
    <w:rsid w:val="00C137F2"/>
    <w:rsid w:val="00C16834"/>
    <w:rsid w:val="00C20DFF"/>
    <w:rsid w:val="00C22F1E"/>
    <w:rsid w:val="00C23156"/>
    <w:rsid w:val="00C2596A"/>
    <w:rsid w:val="00C2630A"/>
    <w:rsid w:val="00C31856"/>
    <w:rsid w:val="00C33487"/>
    <w:rsid w:val="00C346C9"/>
    <w:rsid w:val="00C34B16"/>
    <w:rsid w:val="00C35169"/>
    <w:rsid w:val="00C35A31"/>
    <w:rsid w:val="00C37DC3"/>
    <w:rsid w:val="00C41BD9"/>
    <w:rsid w:val="00C43EB5"/>
    <w:rsid w:val="00C43EB8"/>
    <w:rsid w:val="00C45726"/>
    <w:rsid w:val="00C46F57"/>
    <w:rsid w:val="00C479BC"/>
    <w:rsid w:val="00C536A1"/>
    <w:rsid w:val="00C550CA"/>
    <w:rsid w:val="00C57CB3"/>
    <w:rsid w:val="00C62B6A"/>
    <w:rsid w:val="00C64407"/>
    <w:rsid w:val="00C7136C"/>
    <w:rsid w:val="00C71644"/>
    <w:rsid w:val="00C71F9C"/>
    <w:rsid w:val="00C72D9B"/>
    <w:rsid w:val="00C75554"/>
    <w:rsid w:val="00C76066"/>
    <w:rsid w:val="00C769BC"/>
    <w:rsid w:val="00C8176B"/>
    <w:rsid w:val="00C841EB"/>
    <w:rsid w:val="00C844BE"/>
    <w:rsid w:val="00C848FA"/>
    <w:rsid w:val="00C85654"/>
    <w:rsid w:val="00C87CAE"/>
    <w:rsid w:val="00C94FDB"/>
    <w:rsid w:val="00C95B5F"/>
    <w:rsid w:val="00C95CA7"/>
    <w:rsid w:val="00C95FAC"/>
    <w:rsid w:val="00C961A4"/>
    <w:rsid w:val="00C96619"/>
    <w:rsid w:val="00C97837"/>
    <w:rsid w:val="00CA3425"/>
    <w:rsid w:val="00CA3E29"/>
    <w:rsid w:val="00CA5E93"/>
    <w:rsid w:val="00CA6296"/>
    <w:rsid w:val="00CA754B"/>
    <w:rsid w:val="00CB00C6"/>
    <w:rsid w:val="00CB66A6"/>
    <w:rsid w:val="00CC3102"/>
    <w:rsid w:val="00CC7CC9"/>
    <w:rsid w:val="00CD0A4C"/>
    <w:rsid w:val="00CD210F"/>
    <w:rsid w:val="00CD64F4"/>
    <w:rsid w:val="00CE0F60"/>
    <w:rsid w:val="00CE43A9"/>
    <w:rsid w:val="00CE65FF"/>
    <w:rsid w:val="00CE6BB3"/>
    <w:rsid w:val="00CF0247"/>
    <w:rsid w:val="00CF2142"/>
    <w:rsid w:val="00CF3687"/>
    <w:rsid w:val="00D01CD6"/>
    <w:rsid w:val="00D01D7B"/>
    <w:rsid w:val="00D028FE"/>
    <w:rsid w:val="00D04238"/>
    <w:rsid w:val="00D065B8"/>
    <w:rsid w:val="00D11D47"/>
    <w:rsid w:val="00D12CE2"/>
    <w:rsid w:val="00D13813"/>
    <w:rsid w:val="00D13F2E"/>
    <w:rsid w:val="00D1442D"/>
    <w:rsid w:val="00D15DA7"/>
    <w:rsid w:val="00D16610"/>
    <w:rsid w:val="00D16CC1"/>
    <w:rsid w:val="00D16F0C"/>
    <w:rsid w:val="00D22D0E"/>
    <w:rsid w:val="00D27F12"/>
    <w:rsid w:val="00D31042"/>
    <w:rsid w:val="00D319A3"/>
    <w:rsid w:val="00D31B66"/>
    <w:rsid w:val="00D3319E"/>
    <w:rsid w:val="00D346B9"/>
    <w:rsid w:val="00D34D19"/>
    <w:rsid w:val="00D37318"/>
    <w:rsid w:val="00D37955"/>
    <w:rsid w:val="00D4279F"/>
    <w:rsid w:val="00D45522"/>
    <w:rsid w:val="00D45984"/>
    <w:rsid w:val="00D46CC5"/>
    <w:rsid w:val="00D474AE"/>
    <w:rsid w:val="00D509A5"/>
    <w:rsid w:val="00D50CCD"/>
    <w:rsid w:val="00D51ACD"/>
    <w:rsid w:val="00D533A1"/>
    <w:rsid w:val="00D540B8"/>
    <w:rsid w:val="00D54844"/>
    <w:rsid w:val="00D55DDB"/>
    <w:rsid w:val="00D569C6"/>
    <w:rsid w:val="00D571E1"/>
    <w:rsid w:val="00D578A3"/>
    <w:rsid w:val="00D6168F"/>
    <w:rsid w:val="00D66F69"/>
    <w:rsid w:val="00D67BA9"/>
    <w:rsid w:val="00D720A1"/>
    <w:rsid w:val="00D72950"/>
    <w:rsid w:val="00D74B8E"/>
    <w:rsid w:val="00D771D6"/>
    <w:rsid w:val="00D82B0A"/>
    <w:rsid w:val="00D858D8"/>
    <w:rsid w:val="00D87287"/>
    <w:rsid w:val="00D90BC6"/>
    <w:rsid w:val="00D91323"/>
    <w:rsid w:val="00D92E55"/>
    <w:rsid w:val="00DA2B97"/>
    <w:rsid w:val="00DA5DF4"/>
    <w:rsid w:val="00DA618B"/>
    <w:rsid w:val="00DB06CE"/>
    <w:rsid w:val="00DB088C"/>
    <w:rsid w:val="00DB22A6"/>
    <w:rsid w:val="00DB4488"/>
    <w:rsid w:val="00DB4F77"/>
    <w:rsid w:val="00DB6258"/>
    <w:rsid w:val="00DC0804"/>
    <w:rsid w:val="00DC3A64"/>
    <w:rsid w:val="00DC68BC"/>
    <w:rsid w:val="00DC7EBC"/>
    <w:rsid w:val="00DD003E"/>
    <w:rsid w:val="00DD2EA7"/>
    <w:rsid w:val="00DD2F4E"/>
    <w:rsid w:val="00DE2EFD"/>
    <w:rsid w:val="00DE3C9C"/>
    <w:rsid w:val="00DE4E37"/>
    <w:rsid w:val="00DE7F92"/>
    <w:rsid w:val="00DF3D67"/>
    <w:rsid w:val="00DF534F"/>
    <w:rsid w:val="00E04BAF"/>
    <w:rsid w:val="00E05611"/>
    <w:rsid w:val="00E11712"/>
    <w:rsid w:val="00E1175C"/>
    <w:rsid w:val="00E120D5"/>
    <w:rsid w:val="00E159C4"/>
    <w:rsid w:val="00E16D5C"/>
    <w:rsid w:val="00E20682"/>
    <w:rsid w:val="00E20A55"/>
    <w:rsid w:val="00E21C07"/>
    <w:rsid w:val="00E22728"/>
    <w:rsid w:val="00E25949"/>
    <w:rsid w:val="00E347C4"/>
    <w:rsid w:val="00E35BD1"/>
    <w:rsid w:val="00E37473"/>
    <w:rsid w:val="00E41BA5"/>
    <w:rsid w:val="00E46487"/>
    <w:rsid w:val="00E46A5A"/>
    <w:rsid w:val="00E478CD"/>
    <w:rsid w:val="00E51390"/>
    <w:rsid w:val="00E55EE3"/>
    <w:rsid w:val="00E5684E"/>
    <w:rsid w:val="00E60184"/>
    <w:rsid w:val="00E606EB"/>
    <w:rsid w:val="00E70CAE"/>
    <w:rsid w:val="00E7607C"/>
    <w:rsid w:val="00E76186"/>
    <w:rsid w:val="00E81975"/>
    <w:rsid w:val="00E87558"/>
    <w:rsid w:val="00E9033E"/>
    <w:rsid w:val="00E90528"/>
    <w:rsid w:val="00E909C1"/>
    <w:rsid w:val="00EA5072"/>
    <w:rsid w:val="00EA66FB"/>
    <w:rsid w:val="00EB1449"/>
    <w:rsid w:val="00EB3D9B"/>
    <w:rsid w:val="00EB53C0"/>
    <w:rsid w:val="00EB68FD"/>
    <w:rsid w:val="00EB7C92"/>
    <w:rsid w:val="00EC59D3"/>
    <w:rsid w:val="00EC72AB"/>
    <w:rsid w:val="00ED0628"/>
    <w:rsid w:val="00ED4BB4"/>
    <w:rsid w:val="00EE0B44"/>
    <w:rsid w:val="00EE107F"/>
    <w:rsid w:val="00EE3306"/>
    <w:rsid w:val="00EE39A0"/>
    <w:rsid w:val="00EF2773"/>
    <w:rsid w:val="00EF3587"/>
    <w:rsid w:val="00EF40E8"/>
    <w:rsid w:val="00EF7974"/>
    <w:rsid w:val="00F010F2"/>
    <w:rsid w:val="00F020E5"/>
    <w:rsid w:val="00F10DB0"/>
    <w:rsid w:val="00F11309"/>
    <w:rsid w:val="00F11BFE"/>
    <w:rsid w:val="00F17A56"/>
    <w:rsid w:val="00F205AA"/>
    <w:rsid w:val="00F27D54"/>
    <w:rsid w:val="00F30A9A"/>
    <w:rsid w:val="00F321F4"/>
    <w:rsid w:val="00F33E5B"/>
    <w:rsid w:val="00F367A3"/>
    <w:rsid w:val="00F400C9"/>
    <w:rsid w:val="00F42168"/>
    <w:rsid w:val="00F44BC2"/>
    <w:rsid w:val="00F45859"/>
    <w:rsid w:val="00F45D72"/>
    <w:rsid w:val="00F45F54"/>
    <w:rsid w:val="00F46A88"/>
    <w:rsid w:val="00F51BD6"/>
    <w:rsid w:val="00F52329"/>
    <w:rsid w:val="00F526E5"/>
    <w:rsid w:val="00F52C2C"/>
    <w:rsid w:val="00F5366F"/>
    <w:rsid w:val="00F545E7"/>
    <w:rsid w:val="00F56AE2"/>
    <w:rsid w:val="00F60E30"/>
    <w:rsid w:val="00F63995"/>
    <w:rsid w:val="00F65FF0"/>
    <w:rsid w:val="00F7267C"/>
    <w:rsid w:val="00F735C1"/>
    <w:rsid w:val="00F80150"/>
    <w:rsid w:val="00F803DE"/>
    <w:rsid w:val="00F805B4"/>
    <w:rsid w:val="00F80B3E"/>
    <w:rsid w:val="00F83882"/>
    <w:rsid w:val="00F86B6A"/>
    <w:rsid w:val="00F90061"/>
    <w:rsid w:val="00F903CD"/>
    <w:rsid w:val="00F90ED1"/>
    <w:rsid w:val="00F93FF9"/>
    <w:rsid w:val="00F951AF"/>
    <w:rsid w:val="00F979E4"/>
    <w:rsid w:val="00FA0337"/>
    <w:rsid w:val="00FA1A21"/>
    <w:rsid w:val="00FA2C71"/>
    <w:rsid w:val="00FA5D69"/>
    <w:rsid w:val="00FA6D16"/>
    <w:rsid w:val="00FB0F3E"/>
    <w:rsid w:val="00FB1F02"/>
    <w:rsid w:val="00FB2248"/>
    <w:rsid w:val="00FB477A"/>
    <w:rsid w:val="00FB56B3"/>
    <w:rsid w:val="00FB7270"/>
    <w:rsid w:val="00FB749D"/>
    <w:rsid w:val="00FC0B39"/>
    <w:rsid w:val="00FC0BF5"/>
    <w:rsid w:val="00FC0CCB"/>
    <w:rsid w:val="00FC66D9"/>
    <w:rsid w:val="00FD0735"/>
    <w:rsid w:val="00FD0BB7"/>
    <w:rsid w:val="00FD20D3"/>
    <w:rsid w:val="00FE1B24"/>
    <w:rsid w:val="00FE3061"/>
    <w:rsid w:val="00FE4145"/>
    <w:rsid w:val="00FE589A"/>
    <w:rsid w:val="00FE5CDA"/>
    <w:rsid w:val="00FE5D97"/>
    <w:rsid w:val="00FE7578"/>
    <w:rsid w:val="00FE7B58"/>
    <w:rsid w:val="00FF3FDD"/>
    <w:rsid w:val="00FF6371"/>
    <w:rsid w:val="00FF67F4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D60BA"/>
  <w15:docId w15:val="{03736538-21D9-4587-AA4F-7269256F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83D4E"/>
    <w:pPr>
      <w:spacing w:line="240" w:lineRule="auto"/>
      <w:jc w:val="both"/>
    </w:pPr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1"/>
    <w:qFormat/>
    <w:rsid w:val="00D319A3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y"/>
    <w:link w:val="Nadpis2Char"/>
    <w:uiPriority w:val="1"/>
    <w:unhideWhenUsed/>
    <w:qFormat/>
    <w:rsid w:val="008746EB"/>
    <w:pPr>
      <w:numPr>
        <w:ilvl w:val="1"/>
      </w:numPr>
      <w:ind w:left="788" w:hanging="431"/>
      <w:outlineLvl w:val="1"/>
    </w:pPr>
    <w:rPr>
      <w:rFonts w:cs="Arial"/>
      <w:bCs w:val="0"/>
      <w:sz w:val="26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1F318B"/>
    <w:pPr>
      <w:numPr>
        <w:ilvl w:val="2"/>
      </w:numPr>
      <w:ind w:left="1225" w:hanging="505"/>
      <w:outlineLvl w:val="2"/>
    </w:pPr>
    <w:rPr>
      <w:rFonts w:cstheme="majorBidi"/>
      <w:sz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127CB"/>
    <w:pPr>
      <w:keepNext/>
      <w:keepLines/>
      <w:widowControl w:val="0"/>
      <w:autoSpaceDE w:val="0"/>
      <w:autoSpaceDN w:val="0"/>
      <w:spacing w:before="40" w:after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D319A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1"/>
    <w:rsid w:val="008746EB"/>
    <w:rPr>
      <w:rFonts w:ascii="Arial" w:eastAsiaTheme="majorEastAsia" w:hAnsi="Arial" w:cs="Arial"/>
      <w:b/>
      <w:sz w:val="26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1F318B"/>
    <w:rPr>
      <w:rFonts w:ascii="Arial" w:eastAsiaTheme="majorEastAsia" w:hAnsi="Arial" w:cstheme="majorBidi"/>
      <w:b/>
      <w:sz w:val="24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7267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267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7267C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F7267C"/>
  </w:style>
  <w:style w:type="paragraph" w:styleId="Pta">
    <w:name w:val="footer"/>
    <w:basedOn w:val="Normlny"/>
    <w:link w:val="PtaChar"/>
    <w:uiPriority w:val="99"/>
    <w:unhideWhenUsed/>
    <w:rsid w:val="00F7267C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7267C"/>
  </w:style>
  <w:style w:type="paragraph" w:styleId="Hlavikaobsahu">
    <w:name w:val="TOC Heading"/>
    <w:basedOn w:val="Nadpis1"/>
    <w:next w:val="Normlny"/>
    <w:uiPriority w:val="39"/>
    <w:unhideWhenUsed/>
    <w:qFormat/>
    <w:rsid w:val="00F7267C"/>
    <w:pPr>
      <w:outlineLvl w:val="9"/>
    </w:pPr>
    <w:rPr>
      <w:lang w:eastAsia="sk-SK"/>
    </w:rPr>
  </w:style>
  <w:style w:type="paragraph" w:styleId="Odsekzoznamu">
    <w:name w:val="List Paragraph"/>
    <w:aliases w:val="Odsek,lp1,Table,Bullet List,FooterText,numbered,Paragraphe de liste1,Bullet Number,lp11,List Paragraph11,Bullet 1,Use Case List Paragraph,body,ODRAZKY PRVA UROVEN,ZOZNAM,Tabuľka,List Paragraph,JASPERS Heading 2"/>
    <w:basedOn w:val="Normlny"/>
    <w:link w:val="OdsekzoznamuChar"/>
    <w:uiPriority w:val="1"/>
    <w:qFormat/>
    <w:rsid w:val="00F7267C"/>
    <w:pPr>
      <w:ind w:left="720"/>
      <w:contextualSpacing/>
    </w:pPr>
  </w:style>
  <w:style w:type="character" w:customStyle="1" w:styleId="OdsekzoznamuChar">
    <w:name w:val="Odsek zoznamu Char"/>
    <w:aliases w:val="Odsek Char,lp1 Char,Table Char,Bullet List Char,FooterText Char,numbered Char,Paragraphe de liste1 Char,Bullet Number Char,lp11 Char,List Paragraph11 Char,Bullet 1 Char,Use Case List Paragraph Char,body Char,ODRAZKY PRVA UROVEN Char"/>
    <w:basedOn w:val="Predvolenpsmoodseku"/>
    <w:link w:val="Odsekzoznamu"/>
    <w:uiPriority w:val="34"/>
    <w:qFormat/>
    <w:locked/>
    <w:rsid w:val="00A154CB"/>
    <w:rPr>
      <w:rFonts w:ascii="Arial" w:hAnsi="Arial"/>
    </w:rPr>
  </w:style>
  <w:style w:type="paragraph" w:customStyle="1" w:styleId="H6">
    <w:name w:val="H6"/>
    <w:basedOn w:val="Normlny"/>
    <w:next w:val="Normlny"/>
    <w:uiPriority w:val="99"/>
    <w:rsid w:val="00250400"/>
    <w:pPr>
      <w:keepNext/>
      <w:tabs>
        <w:tab w:val="left" w:pos="708"/>
      </w:tabs>
      <w:autoSpaceDE w:val="0"/>
      <w:autoSpaceDN w:val="0"/>
      <w:adjustRightInd w:val="0"/>
      <w:spacing w:before="100" w:after="100"/>
      <w:outlineLvl w:val="6"/>
    </w:pPr>
    <w:rPr>
      <w:rFonts w:eastAsia="Times New Roman" w:cs="Arial"/>
      <w:b/>
      <w:snapToGrid w:val="0"/>
      <w:color w:val="000000"/>
      <w:sz w:val="16"/>
      <w:szCs w:val="20"/>
      <w:lang w:eastAsia="cs-CZ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9319A0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9319A0"/>
    <w:pPr>
      <w:tabs>
        <w:tab w:val="left" w:pos="880"/>
        <w:tab w:val="right" w:leader="dot" w:pos="9062"/>
      </w:tabs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319A0"/>
    <w:pPr>
      <w:tabs>
        <w:tab w:val="left" w:pos="1276"/>
        <w:tab w:val="right" w:leader="dot" w:pos="9062"/>
      </w:tabs>
      <w:spacing w:after="100"/>
      <w:ind w:left="440"/>
    </w:pPr>
    <w:rPr>
      <w:b/>
      <w:noProof/>
    </w:rPr>
  </w:style>
  <w:style w:type="character" w:styleId="Hypertextovprepojenie">
    <w:name w:val="Hyperlink"/>
    <w:basedOn w:val="Predvolenpsmoodseku"/>
    <w:uiPriority w:val="99"/>
    <w:unhideWhenUsed/>
    <w:rsid w:val="000441D2"/>
    <w:rPr>
      <w:color w:val="0000FF" w:themeColor="hyperlink"/>
      <w:u w:val="single"/>
    </w:rPr>
  </w:style>
  <w:style w:type="paragraph" w:styleId="Bezriadkovania">
    <w:name w:val="No Spacing"/>
    <w:uiPriority w:val="1"/>
    <w:qFormat/>
    <w:rsid w:val="00213840"/>
    <w:pPr>
      <w:spacing w:after="0" w:line="240" w:lineRule="auto"/>
    </w:pPr>
    <w:rPr>
      <w:rFonts w:ascii="Arial" w:hAnsi="Arial"/>
    </w:rPr>
  </w:style>
  <w:style w:type="character" w:styleId="Odkaznakomentr">
    <w:name w:val="annotation reference"/>
    <w:basedOn w:val="Predvolenpsmoodseku"/>
    <w:uiPriority w:val="99"/>
    <w:semiHidden/>
    <w:unhideWhenUsed/>
    <w:rsid w:val="008A528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28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28D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28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28D"/>
    <w:rPr>
      <w:rFonts w:ascii="Arial" w:hAnsi="Arial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8C7453"/>
    <w:pPr>
      <w:spacing w:after="0"/>
    </w:pPr>
    <w:rPr>
      <w:rFonts w:ascii="Consolas" w:hAnsi="Consolas" w:cs="Consolas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8C7453"/>
    <w:rPr>
      <w:rFonts w:ascii="Consolas" w:hAnsi="Consolas" w:cs="Consolas"/>
      <w:sz w:val="21"/>
      <w:szCs w:val="21"/>
      <w:lang w:eastAsia="sk-SK"/>
    </w:rPr>
  </w:style>
  <w:style w:type="paragraph" w:customStyle="1" w:styleId="Odsekzoznamu2">
    <w:name w:val="Odsek zoznamu2"/>
    <w:basedOn w:val="Normlny"/>
    <w:rsid w:val="008C7453"/>
    <w:pPr>
      <w:autoSpaceDE w:val="0"/>
      <w:autoSpaceDN w:val="0"/>
      <w:spacing w:after="120"/>
      <w:ind w:left="360" w:hanging="360"/>
    </w:pPr>
    <w:rPr>
      <w:rFonts w:cs="Arial"/>
      <w:spacing w:val="6"/>
      <w:lang w:eastAsia="sk-SK"/>
    </w:rPr>
  </w:style>
  <w:style w:type="paragraph" w:customStyle="1" w:styleId="Default">
    <w:name w:val="Default"/>
    <w:rsid w:val="00932825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0C7FD5"/>
    <w:pPr>
      <w:widowControl w:val="0"/>
      <w:tabs>
        <w:tab w:val="left" w:pos="708"/>
      </w:tabs>
      <w:autoSpaceDE w:val="0"/>
      <w:autoSpaceDN w:val="0"/>
      <w:adjustRightInd w:val="0"/>
      <w:spacing w:after="0"/>
    </w:pPr>
    <w:rPr>
      <w:rFonts w:ascii="Times" w:eastAsia="Times New Roman" w:hAnsi="Times" w:cs="Arial"/>
      <w:color w:val="000000"/>
      <w:szCs w:val="20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0C7FD5"/>
    <w:rPr>
      <w:rFonts w:ascii="Times" w:eastAsia="Times New Roman" w:hAnsi="Times" w:cs="Arial"/>
      <w:color w:val="000000"/>
      <w:szCs w:val="20"/>
      <w:lang w:eastAsia="cs-CZ"/>
    </w:rPr>
  </w:style>
  <w:style w:type="paragraph" w:styleId="Revzia">
    <w:name w:val="Revision"/>
    <w:hidden/>
    <w:uiPriority w:val="99"/>
    <w:semiHidden/>
    <w:rsid w:val="00925258"/>
    <w:pPr>
      <w:spacing w:after="0" w:line="240" w:lineRule="auto"/>
    </w:pPr>
    <w:rPr>
      <w:rFonts w:ascii="Arial" w:hAnsi="Arial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04884"/>
    <w:rPr>
      <w:color w:val="800080" w:themeColor="followedHyperlink"/>
      <w:u w:val="single"/>
    </w:rPr>
  </w:style>
  <w:style w:type="paragraph" w:customStyle="1" w:styleId="Odsekzoznamu1">
    <w:name w:val="Odsek zoznamu1"/>
    <w:basedOn w:val="Normlny"/>
    <w:rsid w:val="009C3179"/>
    <w:pPr>
      <w:autoSpaceDE w:val="0"/>
      <w:autoSpaceDN w:val="0"/>
      <w:adjustRightInd w:val="0"/>
      <w:spacing w:after="120"/>
      <w:ind w:left="360" w:hanging="360"/>
    </w:pPr>
    <w:rPr>
      <w:rFonts w:eastAsia="Calibri" w:cs="Arial"/>
      <w:spacing w:val="6"/>
    </w:rPr>
  </w:style>
  <w:style w:type="paragraph" w:styleId="Normlnywebov">
    <w:name w:val="Normal (Web)"/>
    <w:basedOn w:val="Normlny"/>
    <w:uiPriority w:val="99"/>
    <w:unhideWhenUsed/>
    <w:rsid w:val="008110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dl-nadpis">
    <w:name w:val="oddíl-nadpis"/>
    <w:basedOn w:val="Normlny"/>
    <w:rsid w:val="00214665"/>
    <w:pPr>
      <w:keepNext/>
      <w:widowControl w:val="0"/>
      <w:tabs>
        <w:tab w:val="left" w:pos="567"/>
        <w:tab w:val="left" w:pos="708"/>
      </w:tabs>
      <w:autoSpaceDE w:val="0"/>
      <w:autoSpaceDN w:val="0"/>
      <w:adjustRightInd w:val="0"/>
      <w:spacing w:before="240" w:after="0" w:line="240" w:lineRule="exact"/>
    </w:pPr>
    <w:rPr>
      <w:rFonts w:eastAsia="Times New Roman" w:cs="Arial"/>
      <w:b/>
      <w:color w:val="000000"/>
      <w:szCs w:val="20"/>
      <w:lang w:val="cs-CZ" w:eastAsia="sk-SK"/>
    </w:rPr>
  </w:style>
  <w:style w:type="paragraph" w:customStyle="1" w:styleId="Logo">
    <w:name w:val="Logo"/>
    <w:basedOn w:val="Normlny"/>
    <w:rsid w:val="00222FA7"/>
    <w:pPr>
      <w:tabs>
        <w:tab w:val="left" w:pos="708"/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autoSpaceDE w:val="0"/>
      <w:autoSpaceDN w:val="0"/>
      <w:adjustRightInd w:val="0"/>
      <w:spacing w:after="0"/>
    </w:pPr>
    <w:rPr>
      <w:rFonts w:eastAsia="Times New Roman" w:cs="Arial"/>
      <w:snapToGrid w:val="0"/>
      <w:color w:val="000000"/>
      <w:szCs w:val="20"/>
      <w:lang w:val="fr-FR" w:eastAsia="cs-CZ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03C9D"/>
    <w:rPr>
      <w:color w:val="605E5C"/>
      <w:shd w:val="clear" w:color="auto" w:fill="E1DFDD"/>
    </w:rPr>
  </w:style>
  <w:style w:type="paragraph" w:styleId="Obsah4">
    <w:name w:val="toc 4"/>
    <w:basedOn w:val="Normlny"/>
    <w:next w:val="Normlny"/>
    <w:autoRedefine/>
    <w:uiPriority w:val="39"/>
    <w:unhideWhenUsed/>
    <w:rsid w:val="00660E80"/>
    <w:pPr>
      <w:spacing w:after="100" w:line="259" w:lineRule="auto"/>
      <w:ind w:left="66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5">
    <w:name w:val="toc 5"/>
    <w:basedOn w:val="Normlny"/>
    <w:next w:val="Normlny"/>
    <w:autoRedefine/>
    <w:uiPriority w:val="39"/>
    <w:unhideWhenUsed/>
    <w:rsid w:val="00660E80"/>
    <w:pPr>
      <w:spacing w:after="100" w:line="259" w:lineRule="auto"/>
      <w:ind w:left="88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6">
    <w:name w:val="toc 6"/>
    <w:basedOn w:val="Normlny"/>
    <w:next w:val="Normlny"/>
    <w:autoRedefine/>
    <w:uiPriority w:val="39"/>
    <w:unhideWhenUsed/>
    <w:rsid w:val="00660E80"/>
    <w:pPr>
      <w:spacing w:after="100" w:line="259" w:lineRule="auto"/>
      <w:ind w:left="110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7">
    <w:name w:val="toc 7"/>
    <w:basedOn w:val="Normlny"/>
    <w:next w:val="Normlny"/>
    <w:autoRedefine/>
    <w:uiPriority w:val="39"/>
    <w:unhideWhenUsed/>
    <w:rsid w:val="00660E80"/>
    <w:pPr>
      <w:spacing w:after="100" w:line="259" w:lineRule="auto"/>
      <w:ind w:left="132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8">
    <w:name w:val="toc 8"/>
    <w:basedOn w:val="Normlny"/>
    <w:next w:val="Normlny"/>
    <w:autoRedefine/>
    <w:uiPriority w:val="39"/>
    <w:unhideWhenUsed/>
    <w:rsid w:val="00660E80"/>
    <w:pPr>
      <w:spacing w:after="100" w:line="259" w:lineRule="auto"/>
      <w:ind w:left="154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9">
    <w:name w:val="toc 9"/>
    <w:basedOn w:val="Normlny"/>
    <w:next w:val="Normlny"/>
    <w:autoRedefine/>
    <w:uiPriority w:val="39"/>
    <w:unhideWhenUsed/>
    <w:rsid w:val="00660E80"/>
    <w:pPr>
      <w:spacing w:after="100" w:line="259" w:lineRule="auto"/>
      <w:ind w:left="176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8333C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8333C3"/>
    <w:rPr>
      <w:rFonts w:ascii="Arial" w:hAnsi="Arial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0835E1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1"/>
    <w:unhideWhenUsed/>
    <w:rsid w:val="007127C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127CB"/>
    <w:rPr>
      <w:rFonts w:ascii="Arial" w:hAnsi="Arial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127C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7127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127CB"/>
    <w:pPr>
      <w:widowControl w:val="0"/>
      <w:autoSpaceDE w:val="0"/>
      <w:autoSpaceDN w:val="0"/>
      <w:spacing w:before="1" w:after="0"/>
      <w:ind w:left="107"/>
      <w:jc w:val="left"/>
    </w:pPr>
    <w:rPr>
      <w:rFonts w:ascii="Microsoft Sans Serif" w:eastAsia="Microsoft Sans Serif" w:hAnsi="Microsoft Sans Serif" w:cs="Microsoft Sans Serif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FD0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yperlink" Target="https://www.ssc.sk/sk/Aktualne.ssc" TargetMode="Externa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https://europa.eu/youreurope/business/product-requirements/standards/standards-in-europe/index_sk.htm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yperlink" Target="https://www.mindop.sk/ministerstvo-1/doprava-3/cestna-doprava-a-cestna-infrastruktura/cestna-infrastruktura/technicke-predpisy-rezortu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eurlex.europa.eu/JOIndex.do?ihmlang=s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https://webgate.ec.europa.eu/single-market-compliance-space/" TargetMode="External"/><Relationship Id="rId32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yperlink" Target="http://www.ssc.sk/sk/Technicke-predpisy/Zoznam-TP.ssc" TargetMode="External"/><Relationship Id="rId28" Type="http://schemas.openxmlformats.org/officeDocument/2006/relationships/footer" Target="footer5.xml"/><Relationship Id="rId10" Type="http://schemas.openxmlformats.org/officeDocument/2006/relationships/hyperlink" Target="http://www.ndsas.sk/" TargetMode="External"/><Relationship Id="rId19" Type="http://schemas.openxmlformats.org/officeDocument/2006/relationships/hyperlink" Target="https://www.normoff.gov.sk/?csrt=2417108351371946611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hyperlink" Target="http://www.mindop.sk/" TargetMode="External"/><Relationship Id="rId27" Type="http://schemas.openxmlformats.org/officeDocument/2006/relationships/header" Target="header4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0B00288C2B44593316BDC4DBE339E" ma:contentTypeVersion="16" ma:contentTypeDescription="Umožňuje vytvoriť nový dokument." ma:contentTypeScope="" ma:versionID="014d5d4b42870b891a1c2f2cc9c08633">
  <xsd:schema xmlns:xsd="http://www.w3.org/2001/XMLSchema" xmlns:xs="http://www.w3.org/2001/XMLSchema" xmlns:p="http://schemas.microsoft.com/office/2006/metadata/properties" xmlns:ns2="b9244c45-3d4c-488d-a208-36d1695d038b" xmlns:ns3="0fa3d71c-733a-4dc2-b357-1cc320c143a3" targetNamespace="http://schemas.microsoft.com/office/2006/metadata/properties" ma:root="true" ma:fieldsID="dbdf1bc2085b75a030ab119de1f82244" ns2:_="" ns3:_="">
    <xsd:import namespace="b9244c45-3d4c-488d-a208-36d1695d038b"/>
    <xsd:import namespace="0fa3d71c-733a-4dc2-b357-1cc320c143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44c45-3d4c-488d-a208-36d1695d0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e7023a97-32d3-4e47-9249-6dd634c137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tav odhlásenia" ma:internalName="Stav_x0020_odhl_x00e1_senia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3d71c-733a-4dc2-b357-1cc320c143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b34bd92-32c5-4efa-9430-cf61a2088f45}" ma:internalName="TaxCatchAll" ma:showField="CatchAllData" ma:web="0fa3d71c-733a-4dc2-b357-1cc320c143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9CBF5-C8F0-4B6F-B9B3-F4D27185D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8705C1-36F3-4DA8-9C5D-A1CAB106F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44c45-3d4c-488d-a208-36d1695d038b"/>
    <ds:schemaRef ds:uri="0fa3d71c-733a-4dc2-b357-1cc320c143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D78CF5-1A26-45E9-9547-8E1E3572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61</Pages>
  <Words>24791</Words>
  <Characters>141312</Characters>
  <Application>Microsoft Office Word</Application>
  <DocSecurity>0</DocSecurity>
  <Lines>1177</Lines>
  <Paragraphs>331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2017-08-09T12:24:00Z</cp:lastPrinted>
  <dcterms:created xsi:type="dcterms:W3CDTF">2024-09-24T18:08:00Z</dcterms:created>
  <dcterms:modified xsi:type="dcterms:W3CDTF">2024-10-21T08:33:00Z</dcterms:modified>
</cp:coreProperties>
</file>